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FD109" w14:textId="6B989F9B" w:rsidR="00B47136" w:rsidRPr="008803FA" w:rsidRDefault="00A35E90" w:rsidP="004F35DA">
      <w:pPr>
        <w:spacing w:before="120" w:after="200" w:line="360" w:lineRule="auto"/>
        <w:jc w:val="right"/>
        <w:rPr>
          <w:b/>
          <w:i/>
        </w:rPr>
      </w:pPr>
      <w:r w:rsidRPr="008803FA">
        <w:rPr>
          <w:rFonts w:eastAsia="Calibri"/>
          <w:b/>
        </w:rPr>
        <w:t>Приложение</w:t>
      </w:r>
      <w:r w:rsidRPr="008803FA">
        <w:t xml:space="preserve"> </w:t>
      </w:r>
      <w:r w:rsidR="000D47A3" w:rsidRPr="008803FA">
        <w:t xml:space="preserve">№ </w:t>
      </w:r>
      <w:r w:rsidRPr="008803FA">
        <w:t>1</w:t>
      </w:r>
      <w:r w:rsidR="00B82AB1">
        <w:t>А</w:t>
      </w:r>
    </w:p>
    <w:p w14:paraId="04E3402F" w14:textId="77777777" w:rsidR="00B47136" w:rsidRPr="008803FA" w:rsidRDefault="00B47136">
      <w:pPr>
        <w:spacing w:before="120" w:after="120"/>
        <w:jc w:val="center"/>
        <w:rPr>
          <w:b/>
        </w:rPr>
      </w:pPr>
    </w:p>
    <w:p w14:paraId="1D21EC7F" w14:textId="77777777" w:rsidR="004F35DA" w:rsidRDefault="004F35DA" w:rsidP="004F35DA">
      <w:pPr>
        <w:jc w:val="center"/>
        <w:rPr>
          <w:b/>
        </w:rPr>
      </w:pPr>
      <w:r w:rsidRPr="008803FA">
        <w:rPr>
          <w:b/>
          <w:color w:val="000000"/>
          <w:spacing w:val="-1"/>
        </w:rPr>
        <w:t>ИНФОРМАЦИОННА СИСТЕМА</w:t>
      </w:r>
      <w:r w:rsidRPr="008803FA">
        <w:rPr>
          <w:b/>
          <w:caps/>
        </w:rPr>
        <w:t xml:space="preserve"> за провеждане на аукциони за ДЦК (АДЦК</w:t>
      </w:r>
      <w:r w:rsidRPr="008803FA">
        <w:rPr>
          <w:caps/>
        </w:rPr>
        <w:t>)</w:t>
      </w:r>
      <w:r w:rsidRPr="008803FA">
        <w:rPr>
          <w:b/>
          <w:color w:val="000000"/>
          <w:spacing w:val="-1"/>
        </w:rPr>
        <w:t xml:space="preserve"> В</w:t>
      </w:r>
      <w:r w:rsidRPr="008803FA">
        <w:rPr>
          <w:b/>
        </w:rPr>
        <w:t xml:space="preserve"> БНБ</w:t>
      </w:r>
      <w:r w:rsidRPr="008803FA">
        <w:rPr>
          <w:b/>
          <w:color w:val="000000"/>
          <w:spacing w:val="-1"/>
        </w:rPr>
        <w:t xml:space="preserve">, </w:t>
      </w:r>
      <w:r w:rsidRPr="008803FA">
        <w:rPr>
          <w:b/>
        </w:rPr>
        <w:t>БАЗИРАНА НА ORACLE БАЗА ДАННИ И РЕАЛИЗИРАНА С ORACLE СРЕДСТВА ЗА РАЗРАБОТКА</w:t>
      </w:r>
    </w:p>
    <w:p w14:paraId="397A7810" w14:textId="77777777" w:rsidR="00694BA6" w:rsidRPr="008803FA" w:rsidRDefault="00694BA6" w:rsidP="004F35DA">
      <w:pPr>
        <w:jc w:val="center"/>
        <w:rPr>
          <w:b/>
        </w:rPr>
      </w:pPr>
    </w:p>
    <w:p w14:paraId="2A5CD2EF" w14:textId="77777777" w:rsidR="004F35DA" w:rsidRPr="008803FA" w:rsidRDefault="004F35DA" w:rsidP="004F35DA">
      <w:pPr>
        <w:jc w:val="center"/>
        <w:rPr>
          <w:b/>
        </w:rPr>
      </w:pPr>
      <w:r w:rsidRPr="008803FA">
        <w:rPr>
          <w:b/>
        </w:rPr>
        <w:t>(ОПИСАНИЕ НА СЪЩЕСТВУВАЩАТА СИСТЕМА)</w:t>
      </w:r>
    </w:p>
    <w:p w14:paraId="4614DB7D" w14:textId="77777777" w:rsidR="00A35E90" w:rsidRDefault="00A35E90">
      <w:pPr>
        <w:spacing w:before="120" w:after="120"/>
        <w:jc w:val="center"/>
        <w:rPr>
          <w:b/>
        </w:rPr>
      </w:pPr>
    </w:p>
    <w:p w14:paraId="29351AE3" w14:textId="77777777" w:rsidR="00694BA6" w:rsidRPr="008803FA" w:rsidRDefault="00694BA6">
      <w:pPr>
        <w:spacing w:before="120" w:after="120"/>
        <w:jc w:val="center"/>
        <w:rPr>
          <w:b/>
        </w:rPr>
      </w:pPr>
    </w:p>
    <w:p w14:paraId="75552D16" w14:textId="77777777" w:rsidR="005E47FA" w:rsidRPr="008803FA" w:rsidRDefault="004F35DA" w:rsidP="005E47FA">
      <w:pPr>
        <w:pStyle w:val="BodyText0"/>
        <w:outlineLvl w:val="0"/>
        <w:rPr>
          <w:rFonts w:ascii="Times New Roman" w:hAnsi="Times New Roman"/>
          <w:b/>
          <w:i/>
          <w:sz w:val="24"/>
          <w:szCs w:val="24"/>
        </w:rPr>
      </w:pPr>
      <w:bookmarkStart w:id="0" w:name="_Toc532985210"/>
      <w:bookmarkStart w:id="1" w:name="_Toc46817376"/>
      <w:bookmarkStart w:id="2" w:name="_Toc46817454"/>
      <w:r w:rsidRPr="008803FA">
        <w:rPr>
          <w:rFonts w:ascii="Times New Roman" w:hAnsi="Times New Roman"/>
          <w:b/>
          <w:i/>
          <w:sz w:val="24"/>
          <w:szCs w:val="24"/>
        </w:rPr>
        <w:t>Използвани с</w:t>
      </w:r>
      <w:r w:rsidR="005E47FA" w:rsidRPr="008803FA">
        <w:rPr>
          <w:rFonts w:ascii="Times New Roman" w:hAnsi="Times New Roman"/>
          <w:b/>
          <w:i/>
          <w:sz w:val="24"/>
          <w:szCs w:val="24"/>
        </w:rPr>
        <w:t>ъкращения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1"/>
        <w:gridCol w:w="7854"/>
      </w:tblGrid>
      <w:tr w:rsidR="005E47FA" w:rsidRPr="008803FA" w14:paraId="11C37DD4" w14:textId="77777777" w:rsidTr="00BB4328">
        <w:tc>
          <w:tcPr>
            <w:tcW w:w="1791" w:type="dxa"/>
            <w:vAlign w:val="center"/>
          </w:tcPr>
          <w:p w14:paraId="5FAF8ECA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sz w:val="24"/>
              </w:rPr>
            </w:pPr>
          </w:p>
        </w:tc>
        <w:tc>
          <w:tcPr>
            <w:tcW w:w="7854" w:type="dxa"/>
            <w:vAlign w:val="center"/>
          </w:tcPr>
          <w:p w14:paraId="6D05C780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</w:pPr>
          </w:p>
        </w:tc>
      </w:tr>
      <w:tr w:rsidR="005E47FA" w:rsidRPr="008803FA" w14:paraId="37614B0D" w14:textId="77777777" w:rsidTr="00BB4328">
        <w:tc>
          <w:tcPr>
            <w:tcW w:w="1791" w:type="dxa"/>
            <w:vAlign w:val="center"/>
          </w:tcPr>
          <w:p w14:paraId="13BED91A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  <w:t>БНБ</w:t>
            </w:r>
          </w:p>
        </w:tc>
        <w:tc>
          <w:tcPr>
            <w:tcW w:w="7854" w:type="dxa"/>
            <w:vAlign w:val="center"/>
          </w:tcPr>
          <w:p w14:paraId="1B9B7EEF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Българска народна банка</w:t>
            </w:r>
          </w:p>
        </w:tc>
      </w:tr>
      <w:tr w:rsidR="005E47FA" w:rsidRPr="008803FA" w14:paraId="6791F921" w14:textId="77777777" w:rsidTr="00BB4328">
        <w:tc>
          <w:tcPr>
            <w:tcW w:w="1791" w:type="dxa"/>
            <w:vAlign w:val="center"/>
          </w:tcPr>
          <w:p w14:paraId="2A88FC5A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  <w:t>ДЦК</w:t>
            </w:r>
          </w:p>
        </w:tc>
        <w:tc>
          <w:tcPr>
            <w:tcW w:w="7854" w:type="dxa"/>
            <w:vAlign w:val="center"/>
          </w:tcPr>
          <w:p w14:paraId="6445DF3C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Държавни ценни книжа</w:t>
            </w:r>
          </w:p>
        </w:tc>
      </w:tr>
      <w:tr w:rsidR="005E47FA" w:rsidRPr="008803FA" w14:paraId="65825B4F" w14:textId="77777777" w:rsidTr="00BB4328">
        <w:tc>
          <w:tcPr>
            <w:tcW w:w="1791" w:type="dxa"/>
            <w:vAlign w:val="center"/>
          </w:tcPr>
          <w:p w14:paraId="660F5C40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  <w:t>ЕСРОТ</w:t>
            </w:r>
          </w:p>
        </w:tc>
        <w:tc>
          <w:tcPr>
            <w:tcW w:w="7854" w:type="dxa"/>
            <w:vAlign w:val="center"/>
          </w:tcPr>
          <w:p w14:paraId="7652E75A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Електронна система за регистриране и обслужване на търговията с ДЦК.</w:t>
            </w:r>
          </w:p>
        </w:tc>
      </w:tr>
      <w:tr w:rsidR="005E47FA" w:rsidRPr="008803FA" w14:paraId="61A8BAEB" w14:textId="77777777" w:rsidTr="00BB4328">
        <w:tc>
          <w:tcPr>
            <w:tcW w:w="1791" w:type="dxa"/>
            <w:vAlign w:val="center"/>
          </w:tcPr>
          <w:p w14:paraId="54F5CA07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  <w:t>МФ</w:t>
            </w:r>
          </w:p>
        </w:tc>
        <w:tc>
          <w:tcPr>
            <w:tcW w:w="7854" w:type="dxa"/>
            <w:vAlign w:val="center"/>
          </w:tcPr>
          <w:p w14:paraId="745450B2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Министерство на финансите</w:t>
            </w:r>
          </w:p>
        </w:tc>
      </w:tr>
      <w:tr w:rsidR="005E47FA" w:rsidRPr="008803FA" w14:paraId="3D86A08E" w14:textId="77777777" w:rsidTr="00BB4328">
        <w:tc>
          <w:tcPr>
            <w:tcW w:w="1791" w:type="dxa"/>
            <w:vAlign w:val="center"/>
          </w:tcPr>
          <w:p w14:paraId="2117A5C3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  <w:t>ПД</w:t>
            </w:r>
          </w:p>
        </w:tc>
        <w:tc>
          <w:tcPr>
            <w:tcW w:w="7854" w:type="dxa"/>
            <w:vAlign w:val="center"/>
          </w:tcPr>
          <w:p w14:paraId="233EDBE5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Първичен дилър</w:t>
            </w:r>
          </w:p>
        </w:tc>
      </w:tr>
      <w:tr w:rsidR="005E47FA" w:rsidRPr="008803FA" w14:paraId="1E6298E5" w14:textId="77777777" w:rsidTr="00BB4328">
        <w:tc>
          <w:tcPr>
            <w:tcW w:w="1791" w:type="dxa"/>
            <w:vAlign w:val="center"/>
          </w:tcPr>
          <w:p w14:paraId="70CA428C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  <w:t>АДЦК</w:t>
            </w:r>
          </w:p>
        </w:tc>
        <w:tc>
          <w:tcPr>
            <w:tcW w:w="7854" w:type="dxa"/>
            <w:vAlign w:val="center"/>
          </w:tcPr>
          <w:p w14:paraId="1A67E255" w14:textId="77777777" w:rsidR="005E47FA" w:rsidRPr="008803FA" w:rsidRDefault="005E47FA" w:rsidP="001F2BC5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 xml:space="preserve">Система за провеждане на </w:t>
            </w:r>
            <w:proofErr w:type="spellStart"/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аукциони</w:t>
            </w:r>
            <w:proofErr w:type="spellEnd"/>
            <w:r w:rsidR="00BB4328"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 xml:space="preserve"> и подписки за замяна</w:t>
            </w:r>
            <w:r w:rsidR="009A44B5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 xml:space="preserve"> </w:t>
            </w:r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на ДЦК (обект на разглеждане в този документ)</w:t>
            </w:r>
          </w:p>
        </w:tc>
      </w:tr>
      <w:tr w:rsidR="003C3300" w:rsidRPr="008803FA" w14:paraId="3706CEB7" w14:textId="77777777" w:rsidTr="001500AD">
        <w:tc>
          <w:tcPr>
            <w:tcW w:w="1791" w:type="dxa"/>
            <w:vAlign w:val="center"/>
          </w:tcPr>
          <w:p w14:paraId="47903DA4" w14:textId="77777777" w:rsidR="003C3300" w:rsidRPr="008803FA" w:rsidRDefault="003C3300" w:rsidP="001500AD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  <w:t>СПЗ</w:t>
            </w:r>
          </w:p>
        </w:tc>
        <w:tc>
          <w:tcPr>
            <w:tcW w:w="7854" w:type="dxa"/>
            <w:vAlign w:val="center"/>
          </w:tcPr>
          <w:p w14:paraId="03999C1E" w14:textId="77777777" w:rsidR="003C3300" w:rsidRPr="008803FA" w:rsidRDefault="003C3300" w:rsidP="001500AD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Система за приемане на заявки</w:t>
            </w:r>
          </w:p>
        </w:tc>
      </w:tr>
      <w:tr w:rsidR="00473CFB" w:rsidRPr="008803FA" w14:paraId="5EDD1918" w14:textId="77777777" w:rsidTr="001500AD">
        <w:tc>
          <w:tcPr>
            <w:tcW w:w="1791" w:type="dxa"/>
            <w:vAlign w:val="center"/>
          </w:tcPr>
          <w:p w14:paraId="1B351594" w14:textId="77777777" w:rsidR="00473CFB" w:rsidRPr="008803FA" w:rsidRDefault="00473CFB" w:rsidP="001500AD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  <w:t>ИСПС</w:t>
            </w:r>
          </w:p>
        </w:tc>
        <w:tc>
          <w:tcPr>
            <w:tcW w:w="7854" w:type="dxa"/>
            <w:vAlign w:val="center"/>
          </w:tcPr>
          <w:p w14:paraId="5E899319" w14:textId="77777777" w:rsidR="00473CFB" w:rsidRPr="008803FA" w:rsidRDefault="00473CFB" w:rsidP="001500AD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Информационна система за парична и лихвена статистика</w:t>
            </w:r>
          </w:p>
        </w:tc>
      </w:tr>
      <w:tr w:rsidR="00473CFB" w:rsidRPr="008803FA" w14:paraId="4453DE5A" w14:textId="77777777" w:rsidTr="00BB4328">
        <w:tc>
          <w:tcPr>
            <w:tcW w:w="1791" w:type="dxa"/>
            <w:vAlign w:val="center"/>
          </w:tcPr>
          <w:p w14:paraId="6318A6F3" w14:textId="77777777" w:rsidR="00473CFB" w:rsidRPr="008803FA" w:rsidRDefault="00473CFB" w:rsidP="00473CFB">
            <w:pPr>
              <w:pStyle w:val="TableText"/>
              <w:rPr>
                <w:rFonts w:ascii="Times New Roman" w:hAnsi="Times New Roman"/>
                <w:sz w:val="24"/>
                <w:szCs w:val="24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sz w:val="24"/>
                <w:lang w:val="bg-BG"/>
              </w:rPr>
              <w:t>S.W.I.F.T.</w:t>
            </w:r>
          </w:p>
        </w:tc>
        <w:tc>
          <w:tcPr>
            <w:tcW w:w="7854" w:type="dxa"/>
            <w:vAlign w:val="center"/>
          </w:tcPr>
          <w:p w14:paraId="43C9B46F" w14:textId="77777777" w:rsidR="00473CFB" w:rsidRPr="008803FA" w:rsidRDefault="00473CFB" w:rsidP="00473CFB">
            <w:pPr>
              <w:pStyle w:val="TableText"/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</w:pPr>
            <w:proofErr w:type="spellStart"/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Society</w:t>
            </w:r>
            <w:proofErr w:type="spellEnd"/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 xml:space="preserve"> </w:t>
            </w:r>
            <w:proofErr w:type="spellStart"/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for</w:t>
            </w:r>
            <w:proofErr w:type="spellEnd"/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 xml:space="preserve"> Worldwide </w:t>
            </w:r>
            <w:proofErr w:type="spellStart"/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Interbank</w:t>
            </w:r>
            <w:proofErr w:type="spellEnd"/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 xml:space="preserve"> </w:t>
            </w:r>
            <w:proofErr w:type="spellStart"/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Financial</w:t>
            </w:r>
            <w:proofErr w:type="spellEnd"/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 xml:space="preserve"> </w:t>
            </w:r>
            <w:proofErr w:type="spellStart"/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Telecommunication</w:t>
            </w:r>
            <w:proofErr w:type="spellEnd"/>
          </w:p>
          <w:p w14:paraId="2C1BDF57" w14:textId="77777777" w:rsidR="00473CFB" w:rsidRPr="008803FA" w:rsidRDefault="00473CFB" w:rsidP="00473CFB">
            <w:pPr>
              <w:pStyle w:val="TableText"/>
              <w:rPr>
                <w:rFonts w:ascii="Times New Roman" w:hAnsi="Times New Roman"/>
                <w:b/>
                <w:sz w:val="24"/>
                <w:szCs w:val="24"/>
              </w:rPr>
            </w:pPr>
            <w:r w:rsidRPr="008803FA">
              <w:rPr>
                <w:rStyle w:val="BodyTextIndentChar"/>
                <w:rFonts w:ascii="Times New Roman" w:eastAsia="Arial Unicode MS" w:hAnsi="Times New Roman" w:cs="Times New Roman"/>
                <w:b w:val="0"/>
                <w:sz w:val="24"/>
                <w:lang w:val="bg-BG"/>
              </w:rPr>
              <w:t>(Общност за глобална междубанкова финансова телекомуникация)</w:t>
            </w:r>
          </w:p>
        </w:tc>
      </w:tr>
      <w:bookmarkEnd w:id="0"/>
    </w:tbl>
    <w:p w14:paraId="6086030D" w14:textId="77777777" w:rsidR="00B47136" w:rsidRPr="008803FA" w:rsidRDefault="005E47FA" w:rsidP="005E47FA">
      <w:pPr>
        <w:pStyle w:val="Heading1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br w:type="page"/>
      </w:r>
      <w:bookmarkStart w:id="3" w:name="_Toc46817382"/>
      <w:bookmarkStart w:id="4" w:name="_Toc46817460"/>
      <w:bookmarkStart w:id="5" w:name="_Toc52680326"/>
      <w:bookmarkEnd w:id="1"/>
      <w:bookmarkEnd w:id="2"/>
      <w:r w:rsidR="00B47136" w:rsidRPr="008803FA">
        <w:rPr>
          <w:rFonts w:ascii="Times New Roman" w:hAnsi="Times New Roman"/>
          <w:sz w:val="24"/>
          <w:szCs w:val="24"/>
        </w:rPr>
        <w:lastRenderedPageBreak/>
        <w:t>Общо описание на АДЦК</w:t>
      </w:r>
      <w:bookmarkEnd w:id="3"/>
      <w:bookmarkEnd w:id="4"/>
      <w:bookmarkEnd w:id="5"/>
    </w:p>
    <w:p w14:paraId="102FFA31" w14:textId="77777777" w:rsidR="00B47136" w:rsidRPr="008803FA" w:rsidRDefault="00B47136">
      <w:pPr>
        <w:pStyle w:val="Heading2"/>
        <w:rPr>
          <w:rFonts w:ascii="Times New Roman" w:hAnsi="Times New Roman"/>
          <w:i/>
          <w:szCs w:val="24"/>
          <w:lang w:val="bg-BG"/>
        </w:rPr>
      </w:pPr>
      <w:bookmarkStart w:id="6" w:name="_Toc46817383"/>
      <w:bookmarkStart w:id="7" w:name="_Toc46817461"/>
      <w:bookmarkStart w:id="8" w:name="_Toc52680327"/>
      <w:bookmarkStart w:id="9" w:name="_Toc430139211"/>
      <w:bookmarkStart w:id="10" w:name="_Toc512848525"/>
      <w:bookmarkStart w:id="11" w:name="_Toc517687995"/>
      <w:bookmarkStart w:id="12" w:name="_Toc535143229"/>
      <w:bookmarkStart w:id="13" w:name="_Toc430139197"/>
      <w:bookmarkStart w:id="14" w:name="_Toc512848511"/>
      <w:bookmarkStart w:id="15" w:name="_Toc517687981"/>
      <w:proofErr w:type="spellStart"/>
      <w:r w:rsidRPr="008803FA">
        <w:rPr>
          <w:rFonts w:ascii="Times New Roman" w:hAnsi="Times New Roman"/>
          <w:i/>
          <w:szCs w:val="24"/>
        </w:rPr>
        <w:t>Предназначение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на </w:t>
      </w:r>
      <w:proofErr w:type="spellStart"/>
      <w:r w:rsidRPr="008803FA">
        <w:rPr>
          <w:rFonts w:ascii="Times New Roman" w:hAnsi="Times New Roman"/>
          <w:i/>
          <w:szCs w:val="24"/>
        </w:rPr>
        <w:t>АДЦК</w:t>
      </w:r>
      <w:bookmarkEnd w:id="6"/>
      <w:bookmarkEnd w:id="7"/>
      <w:bookmarkEnd w:id="8"/>
      <w:proofErr w:type="spellEnd"/>
    </w:p>
    <w:p w14:paraId="1B9DF5EE" w14:textId="77777777" w:rsidR="00B47136" w:rsidRPr="008803FA" w:rsidRDefault="00B47136" w:rsidP="00193F62">
      <w:pPr>
        <w:pStyle w:val="a"/>
        <w:spacing w:before="0" w:after="120"/>
        <w:rPr>
          <w:szCs w:val="24"/>
        </w:rPr>
      </w:pPr>
      <w:r w:rsidRPr="008803FA">
        <w:rPr>
          <w:szCs w:val="24"/>
        </w:rPr>
        <w:t>Система</w:t>
      </w:r>
      <w:r w:rsidR="00301642" w:rsidRPr="008803FA">
        <w:rPr>
          <w:szCs w:val="24"/>
        </w:rPr>
        <w:t>та</w:t>
      </w:r>
      <w:r w:rsidRPr="008803FA">
        <w:rPr>
          <w:szCs w:val="24"/>
        </w:rPr>
        <w:t xml:space="preserve"> АДЦК автоматизира</w:t>
      </w:r>
      <w:r w:rsidR="005E47FA" w:rsidRPr="008803FA">
        <w:rPr>
          <w:szCs w:val="24"/>
        </w:rPr>
        <w:t xml:space="preserve"> </w:t>
      </w:r>
      <w:r w:rsidRPr="008803FA">
        <w:rPr>
          <w:szCs w:val="24"/>
        </w:rPr>
        <w:t>функциите на дирекция “</w:t>
      </w:r>
      <w:r w:rsidR="009A4BDF" w:rsidRPr="008803FA">
        <w:rPr>
          <w:szCs w:val="24"/>
        </w:rPr>
        <w:t>Фискални услуги</w:t>
      </w:r>
      <w:r w:rsidRPr="008803FA">
        <w:rPr>
          <w:szCs w:val="24"/>
        </w:rPr>
        <w:t xml:space="preserve">” </w:t>
      </w:r>
      <w:r w:rsidR="00193F62" w:rsidRPr="008803FA">
        <w:rPr>
          <w:szCs w:val="24"/>
        </w:rPr>
        <w:t xml:space="preserve">на БНБ </w:t>
      </w:r>
      <w:r w:rsidRPr="008803FA">
        <w:rPr>
          <w:szCs w:val="24"/>
        </w:rPr>
        <w:t xml:space="preserve">по провеждане на </w:t>
      </w:r>
      <w:proofErr w:type="spellStart"/>
      <w:r w:rsidRPr="008803FA">
        <w:rPr>
          <w:szCs w:val="24"/>
        </w:rPr>
        <w:t>аукциони</w:t>
      </w:r>
      <w:proofErr w:type="spellEnd"/>
      <w:r w:rsidR="009A44B5">
        <w:rPr>
          <w:szCs w:val="24"/>
        </w:rPr>
        <w:t xml:space="preserve"> </w:t>
      </w:r>
      <w:r w:rsidR="0081386B" w:rsidRPr="008803FA">
        <w:rPr>
          <w:szCs w:val="24"/>
        </w:rPr>
        <w:t xml:space="preserve">и подписки за замяна </w:t>
      </w:r>
      <w:r w:rsidRPr="008803FA">
        <w:rPr>
          <w:szCs w:val="24"/>
        </w:rPr>
        <w:t>на ДЦК в съотве</w:t>
      </w:r>
      <w:r w:rsidR="0081386B" w:rsidRPr="008803FA">
        <w:rPr>
          <w:szCs w:val="24"/>
        </w:rPr>
        <w:t>тствие с Наредба №5 на МФ и БНБ</w:t>
      </w:r>
      <w:r w:rsidR="003B1E27" w:rsidRPr="008803FA">
        <w:rPr>
          <w:szCs w:val="24"/>
        </w:rPr>
        <w:t xml:space="preserve"> </w:t>
      </w:r>
      <w:r w:rsidR="003B1E27" w:rsidRPr="008803FA">
        <w:t>за реда и условията за придобиване, регистриране, изплащане и търговия с ДЦК.</w:t>
      </w:r>
      <w:r w:rsidR="00193F62" w:rsidRPr="008803FA">
        <w:rPr>
          <w:szCs w:val="24"/>
        </w:rPr>
        <w:t xml:space="preserve"> </w:t>
      </w:r>
      <w:r w:rsidR="008B2AFA" w:rsidRPr="008803FA">
        <w:rPr>
          <w:szCs w:val="24"/>
        </w:rPr>
        <w:t xml:space="preserve">Система </w:t>
      </w:r>
      <w:r w:rsidRPr="008803FA">
        <w:rPr>
          <w:szCs w:val="24"/>
        </w:rPr>
        <w:t xml:space="preserve">АДЦК осигурява приемането, обработката и съхраняването на </w:t>
      </w:r>
      <w:r w:rsidR="00193F62" w:rsidRPr="008803FA">
        <w:rPr>
          <w:szCs w:val="24"/>
        </w:rPr>
        <w:t>необходимата информация</w:t>
      </w:r>
      <w:r w:rsidRPr="008803FA">
        <w:rPr>
          <w:szCs w:val="24"/>
        </w:rPr>
        <w:t xml:space="preserve"> и дава възможност на потребителите да пол</w:t>
      </w:r>
      <w:r w:rsidR="005E47FA" w:rsidRPr="008803FA">
        <w:rPr>
          <w:szCs w:val="24"/>
        </w:rPr>
        <w:t>учават необходимите справки.</w:t>
      </w:r>
    </w:p>
    <w:p w14:paraId="15F073EB" w14:textId="77777777" w:rsidR="00B47136" w:rsidRPr="008803FA" w:rsidRDefault="00976B0B">
      <w:pPr>
        <w:pStyle w:val="Heading2"/>
        <w:rPr>
          <w:rFonts w:ascii="Times New Roman" w:hAnsi="Times New Roman"/>
          <w:i/>
          <w:szCs w:val="24"/>
          <w:lang w:val="bg-BG"/>
        </w:rPr>
      </w:pPr>
      <w:bookmarkStart w:id="16" w:name="_Toc3175117"/>
      <w:bookmarkStart w:id="17" w:name="_Toc46817384"/>
      <w:bookmarkStart w:id="18" w:name="_Toc46817462"/>
      <w:bookmarkStart w:id="19" w:name="_Toc52680328"/>
      <w:bookmarkStart w:id="20" w:name="_Toc430139208"/>
      <w:bookmarkStart w:id="21" w:name="_Toc512848522"/>
      <w:bookmarkStart w:id="22" w:name="_Toc517687992"/>
      <w:bookmarkStart w:id="23" w:name="_Toc430139218"/>
      <w:bookmarkEnd w:id="9"/>
      <w:bookmarkEnd w:id="10"/>
      <w:bookmarkEnd w:id="11"/>
      <w:bookmarkEnd w:id="12"/>
      <w:bookmarkEnd w:id="13"/>
      <w:bookmarkEnd w:id="14"/>
      <w:bookmarkEnd w:id="15"/>
      <w:r w:rsidRPr="008803FA">
        <w:rPr>
          <w:rFonts w:ascii="Times New Roman" w:hAnsi="Times New Roman"/>
          <w:i/>
          <w:szCs w:val="24"/>
          <w:lang w:val="bg-BG"/>
        </w:rPr>
        <w:t xml:space="preserve">Взаимовръзки </w:t>
      </w:r>
      <w:r w:rsidR="00B47136" w:rsidRPr="008803FA">
        <w:rPr>
          <w:rFonts w:ascii="Times New Roman" w:hAnsi="Times New Roman"/>
          <w:i/>
          <w:szCs w:val="24"/>
        </w:rPr>
        <w:t xml:space="preserve">на </w:t>
      </w:r>
      <w:proofErr w:type="spellStart"/>
      <w:r w:rsidR="00B47136" w:rsidRPr="008803FA">
        <w:rPr>
          <w:rFonts w:ascii="Times New Roman" w:hAnsi="Times New Roman"/>
          <w:i/>
          <w:szCs w:val="24"/>
        </w:rPr>
        <w:t>системата</w:t>
      </w:r>
      <w:bookmarkEnd w:id="16"/>
      <w:bookmarkEnd w:id="17"/>
      <w:bookmarkEnd w:id="18"/>
      <w:bookmarkEnd w:id="19"/>
      <w:proofErr w:type="spellEnd"/>
    </w:p>
    <w:p w14:paraId="449BCAA6" w14:textId="77777777" w:rsidR="00B47136" w:rsidRPr="008803FA" w:rsidRDefault="000A1FE0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При своето функциониране с</w:t>
      </w:r>
      <w:r w:rsidR="00B47136" w:rsidRPr="008803FA">
        <w:rPr>
          <w:rFonts w:ascii="Times New Roman" w:hAnsi="Times New Roman"/>
          <w:sz w:val="24"/>
          <w:szCs w:val="24"/>
        </w:rPr>
        <w:t xml:space="preserve">истемата </w:t>
      </w:r>
      <w:r w:rsidR="00BA289F" w:rsidRPr="008803FA">
        <w:rPr>
          <w:rFonts w:ascii="Times New Roman" w:hAnsi="Times New Roman"/>
          <w:sz w:val="24"/>
          <w:szCs w:val="24"/>
        </w:rPr>
        <w:t>АДЦК</w:t>
      </w:r>
      <w:r w:rsidR="00B47136" w:rsidRPr="008803FA">
        <w:rPr>
          <w:rFonts w:ascii="Times New Roman" w:hAnsi="Times New Roman"/>
          <w:sz w:val="24"/>
          <w:szCs w:val="24"/>
        </w:rPr>
        <w:t xml:space="preserve"> взаи</w:t>
      </w:r>
      <w:r w:rsidR="00BA289F" w:rsidRPr="008803FA">
        <w:rPr>
          <w:rFonts w:ascii="Times New Roman" w:hAnsi="Times New Roman"/>
          <w:sz w:val="24"/>
          <w:szCs w:val="24"/>
        </w:rPr>
        <w:t>модейства със следните системи,</w:t>
      </w:r>
      <w:r w:rsidR="00B47136" w:rsidRPr="008803FA">
        <w:rPr>
          <w:rFonts w:ascii="Times New Roman" w:hAnsi="Times New Roman"/>
          <w:sz w:val="24"/>
          <w:szCs w:val="24"/>
        </w:rPr>
        <w:t xml:space="preserve"> административни структури</w:t>
      </w:r>
      <w:r w:rsidR="00BA289F" w:rsidRPr="008803FA">
        <w:rPr>
          <w:rFonts w:ascii="Times New Roman" w:hAnsi="Times New Roman"/>
          <w:sz w:val="24"/>
          <w:szCs w:val="24"/>
        </w:rPr>
        <w:t xml:space="preserve"> и външни агенти</w:t>
      </w:r>
      <w:r w:rsidR="00E6194E" w:rsidRPr="008803FA">
        <w:rPr>
          <w:rFonts w:ascii="Times New Roman" w:hAnsi="Times New Roman"/>
          <w:sz w:val="24"/>
          <w:szCs w:val="24"/>
        </w:rPr>
        <w:t>:</w:t>
      </w:r>
    </w:p>
    <w:p w14:paraId="27BA18B3" w14:textId="77777777" w:rsidR="00B47136" w:rsidRPr="008803FA" w:rsidRDefault="00923430" w:rsidP="00923430">
      <w:pPr>
        <w:pStyle w:val="ListBullet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sz w:val="24"/>
          <w:szCs w:val="24"/>
        </w:rPr>
        <w:t>п</w:t>
      </w:r>
      <w:r w:rsidR="00B47136" w:rsidRPr="008803FA">
        <w:rPr>
          <w:rFonts w:ascii="Times New Roman" w:hAnsi="Times New Roman" w:cs="Times New Roman"/>
          <w:sz w:val="24"/>
          <w:szCs w:val="24"/>
        </w:rPr>
        <w:t>ървични дилъри на ДЦК</w:t>
      </w:r>
      <w:r w:rsidR="00B47136" w:rsidRPr="008803F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9524F10" w14:textId="77777777" w:rsidR="00B47136" w:rsidRPr="008803FA" w:rsidRDefault="00E6194E" w:rsidP="00923430">
      <w:pPr>
        <w:pStyle w:val="ListBullet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sz w:val="24"/>
          <w:szCs w:val="24"/>
        </w:rPr>
        <w:t>М</w:t>
      </w:r>
      <w:r w:rsidR="00B47136" w:rsidRPr="008803FA">
        <w:rPr>
          <w:rFonts w:ascii="Times New Roman" w:hAnsi="Times New Roman" w:cs="Times New Roman"/>
          <w:sz w:val="24"/>
          <w:szCs w:val="24"/>
        </w:rPr>
        <w:t>инистерство на финансите</w:t>
      </w:r>
      <w:r w:rsidR="00B47136" w:rsidRPr="008803F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5AFEFF4" w14:textId="77777777" w:rsidR="00B47136" w:rsidRPr="008803FA" w:rsidRDefault="00923430" w:rsidP="00923430">
      <w:pPr>
        <w:pStyle w:val="ListBullet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sz w:val="24"/>
          <w:szCs w:val="24"/>
        </w:rPr>
        <w:t>д</w:t>
      </w:r>
      <w:r w:rsidR="00B47136" w:rsidRPr="008803FA">
        <w:rPr>
          <w:rFonts w:ascii="Times New Roman" w:hAnsi="Times New Roman" w:cs="Times New Roman"/>
          <w:sz w:val="24"/>
          <w:szCs w:val="24"/>
        </w:rPr>
        <w:t>ирекция “</w:t>
      </w:r>
      <w:r w:rsidR="00E6194E" w:rsidRPr="008803FA">
        <w:rPr>
          <w:rFonts w:ascii="Times New Roman" w:hAnsi="Times New Roman" w:cs="Times New Roman"/>
          <w:sz w:val="24"/>
          <w:szCs w:val="24"/>
        </w:rPr>
        <w:t>Фискални услуги</w:t>
      </w:r>
      <w:r w:rsidR="00F15083" w:rsidRPr="008803FA">
        <w:rPr>
          <w:rFonts w:ascii="Times New Roman" w:hAnsi="Times New Roman" w:cs="Times New Roman"/>
          <w:sz w:val="24"/>
          <w:szCs w:val="24"/>
        </w:rPr>
        <w:t>”</w:t>
      </w:r>
      <w:r w:rsidRPr="008803FA">
        <w:rPr>
          <w:rFonts w:ascii="Times New Roman" w:hAnsi="Times New Roman" w:cs="Times New Roman"/>
          <w:sz w:val="24"/>
          <w:szCs w:val="24"/>
        </w:rPr>
        <w:t xml:space="preserve"> </w:t>
      </w:r>
      <w:r w:rsidRPr="008803FA">
        <w:rPr>
          <w:rFonts w:ascii="Times New Roman" w:hAnsi="Times New Roman" w:cs="Times New Roman"/>
          <w:szCs w:val="24"/>
        </w:rPr>
        <w:t>на БНБ</w:t>
      </w:r>
      <w:r w:rsidR="00F15083" w:rsidRPr="008803FA">
        <w:rPr>
          <w:rFonts w:ascii="Times New Roman" w:hAnsi="Times New Roman" w:cs="Times New Roman"/>
          <w:sz w:val="24"/>
          <w:szCs w:val="24"/>
        </w:rPr>
        <w:t xml:space="preserve"> -</w:t>
      </w:r>
      <w:r w:rsidR="00B47136" w:rsidRPr="008803FA">
        <w:rPr>
          <w:rFonts w:ascii="Times New Roman" w:hAnsi="Times New Roman" w:cs="Times New Roman"/>
          <w:sz w:val="24"/>
          <w:szCs w:val="24"/>
        </w:rPr>
        <w:t xml:space="preserve"> </w:t>
      </w:r>
      <w:r w:rsidR="005E47FA" w:rsidRPr="008803FA">
        <w:rPr>
          <w:rFonts w:ascii="Times New Roman" w:hAnsi="Times New Roman" w:cs="Times New Roman"/>
          <w:sz w:val="24"/>
          <w:szCs w:val="24"/>
        </w:rPr>
        <w:t xml:space="preserve">собственик, </w:t>
      </w:r>
      <w:r w:rsidR="00B47136" w:rsidRPr="008803FA">
        <w:rPr>
          <w:rFonts w:ascii="Times New Roman" w:hAnsi="Times New Roman" w:cs="Times New Roman"/>
          <w:sz w:val="24"/>
          <w:szCs w:val="24"/>
        </w:rPr>
        <w:t>оператор и администратор на системата;</w:t>
      </w:r>
    </w:p>
    <w:p w14:paraId="599546FF" w14:textId="77777777" w:rsidR="00B47136" w:rsidRPr="008803FA" w:rsidRDefault="00923430" w:rsidP="00923430">
      <w:pPr>
        <w:pStyle w:val="ListBullet1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sz w:val="24"/>
          <w:szCs w:val="24"/>
        </w:rPr>
        <w:t>д</w:t>
      </w:r>
      <w:r w:rsidR="00B47136" w:rsidRPr="008803FA">
        <w:rPr>
          <w:rFonts w:ascii="Times New Roman" w:hAnsi="Times New Roman" w:cs="Times New Roman"/>
          <w:sz w:val="24"/>
          <w:szCs w:val="24"/>
        </w:rPr>
        <w:t>ирекция “</w:t>
      </w:r>
      <w:r w:rsidR="005E47FA" w:rsidRPr="008803FA">
        <w:rPr>
          <w:rFonts w:ascii="Times New Roman" w:hAnsi="Times New Roman" w:cs="Times New Roman"/>
          <w:sz w:val="24"/>
          <w:szCs w:val="24"/>
        </w:rPr>
        <w:t>Информационни системи</w:t>
      </w:r>
      <w:r w:rsidR="00E6194E" w:rsidRPr="008803FA">
        <w:rPr>
          <w:rFonts w:ascii="Times New Roman" w:hAnsi="Times New Roman" w:cs="Times New Roman"/>
          <w:sz w:val="24"/>
          <w:szCs w:val="24"/>
        </w:rPr>
        <w:t>“</w:t>
      </w:r>
      <w:r w:rsidR="005E47FA" w:rsidRPr="008803FA">
        <w:rPr>
          <w:rFonts w:ascii="Times New Roman" w:hAnsi="Times New Roman" w:cs="Times New Roman"/>
          <w:sz w:val="24"/>
          <w:szCs w:val="24"/>
        </w:rPr>
        <w:t xml:space="preserve"> </w:t>
      </w:r>
      <w:r w:rsidR="00B47136" w:rsidRPr="008803FA">
        <w:rPr>
          <w:rFonts w:ascii="Times New Roman" w:hAnsi="Times New Roman" w:cs="Times New Roman"/>
          <w:sz w:val="24"/>
          <w:szCs w:val="24"/>
        </w:rPr>
        <w:t xml:space="preserve">на БНБ – като </w:t>
      </w:r>
      <w:r w:rsidR="005E47FA" w:rsidRPr="008803FA">
        <w:rPr>
          <w:rFonts w:ascii="Times New Roman" w:hAnsi="Times New Roman" w:cs="Times New Roman"/>
          <w:sz w:val="24"/>
          <w:szCs w:val="24"/>
        </w:rPr>
        <w:t xml:space="preserve">ИТ </w:t>
      </w:r>
      <w:r w:rsidR="00B47136" w:rsidRPr="008803FA">
        <w:rPr>
          <w:rFonts w:ascii="Times New Roman" w:hAnsi="Times New Roman" w:cs="Times New Roman"/>
          <w:sz w:val="24"/>
          <w:szCs w:val="24"/>
        </w:rPr>
        <w:t>администратор на системата;</w:t>
      </w:r>
    </w:p>
    <w:p w14:paraId="4ED178EE" w14:textId="77777777" w:rsidR="00B47136" w:rsidRPr="008803FA" w:rsidRDefault="002E7373" w:rsidP="00923430">
      <w:pPr>
        <w:pStyle w:val="ListBullet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803FA">
        <w:rPr>
          <w:rFonts w:ascii="Times New Roman" w:hAnsi="Times New Roman" w:cs="Times New Roman"/>
          <w:sz w:val="24"/>
          <w:szCs w:val="24"/>
          <w:lang w:val="en-US"/>
        </w:rPr>
        <w:t>FastWork</w:t>
      </w:r>
      <w:proofErr w:type="spellEnd"/>
      <w:r w:rsidRPr="008803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194E" w:rsidRPr="008803FA">
        <w:rPr>
          <w:rFonts w:ascii="Times New Roman" w:hAnsi="Times New Roman" w:cs="Times New Roman"/>
          <w:sz w:val="24"/>
          <w:szCs w:val="24"/>
        </w:rPr>
        <w:t xml:space="preserve">- </w:t>
      </w:r>
      <w:r w:rsidRPr="008803FA">
        <w:rPr>
          <w:rFonts w:ascii="Times New Roman" w:hAnsi="Times New Roman" w:cs="Times New Roman"/>
          <w:sz w:val="24"/>
          <w:szCs w:val="24"/>
        </w:rPr>
        <w:t xml:space="preserve">интегрирана система за връзка със </w:t>
      </w:r>
      <w:proofErr w:type="spellStart"/>
      <w:r w:rsidR="00B47136" w:rsidRPr="008803F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008A" w:rsidRPr="008803F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47136" w:rsidRPr="008803F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00008A" w:rsidRPr="008803F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47136" w:rsidRPr="008803F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0008A" w:rsidRPr="008803F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47136" w:rsidRPr="008803FA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0008A" w:rsidRPr="008803F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47136" w:rsidRPr="008803FA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End"/>
      <w:r w:rsidR="0000008A" w:rsidRPr="008803F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47136" w:rsidRPr="008803F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5192990" w14:textId="77777777" w:rsidR="00624D9E" w:rsidRPr="008803FA" w:rsidRDefault="00624D9E" w:rsidP="00923430">
      <w:pPr>
        <w:pStyle w:val="ListBullet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sz w:val="24"/>
          <w:szCs w:val="24"/>
        </w:rPr>
        <w:t>СПЗ</w:t>
      </w:r>
      <w:r w:rsidR="00E6194E" w:rsidRPr="008803FA">
        <w:rPr>
          <w:rFonts w:ascii="Times New Roman" w:hAnsi="Times New Roman" w:cs="Times New Roman"/>
          <w:sz w:val="24"/>
          <w:szCs w:val="24"/>
        </w:rPr>
        <w:t xml:space="preserve"> – система за приемане на заявки;</w:t>
      </w:r>
    </w:p>
    <w:p w14:paraId="415C50C1" w14:textId="77777777" w:rsidR="00B47136" w:rsidRPr="008803FA" w:rsidRDefault="00B47136" w:rsidP="00923430">
      <w:pPr>
        <w:pStyle w:val="ListBullet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sz w:val="24"/>
          <w:szCs w:val="24"/>
        </w:rPr>
        <w:t>ЕСРОТ</w:t>
      </w:r>
      <w:r w:rsidR="00E6194E" w:rsidRPr="008803FA">
        <w:rPr>
          <w:rFonts w:ascii="Times New Roman" w:hAnsi="Times New Roman" w:cs="Times New Roman"/>
          <w:sz w:val="24"/>
          <w:szCs w:val="24"/>
        </w:rPr>
        <w:t xml:space="preserve"> - електронната система за регистриране и обслужване на търговията с безналични ДЦК</w:t>
      </w:r>
      <w:r w:rsidRPr="008803F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D92D4FB" w14:textId="77777777" w:rsidR="00F30CCA" w:rsidRPr="008803FA" w:rsidRDefault="00E6194E" w:rsidP="00923430">
      <w:pPr>
        <w:pStyle w:val="ListBullet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sz w:val="24"/>
          <w:szCs w:val="24"/>
        </w:rPr>
        <w:t xml:space="preserve">ИСПС – информационна </w:t>
      </w:r>
      <w:r w:rsidR="00F30CCA" w:rsidRPr="008803FA">
        <w:rPr>
          <w:rFonts w:ascii="Times New Roman" w:hAnsi="Times New Roman" w:cs="Times New Roman"/>
          <w:sz w:val="24"/>
          <w:szCs w:val="24"/>
        </w:rPr>
        <w:t xml:space="preserve">система за </w:t>
      </w:r>
      <w:r w:rsidRPr="008803FA">
        <w:rPr>
          <w:rFonts w:ascii="Times New Roman" w:hAnsi="Times New Roman" w:cs="Times New Roman"/>
          <w:sz w:val="24"/>
          <w:szCs w:val="24"/>
        </w:rPr>
        <w:t>парична и лихвена статистика</w:t>
      </w:r>
      <w:r w:rsidR="00256A23" w:rsidRPr="008803FA">
        <w:rPr>
          <w:rFonts w:ascii="Times New Roman" w:hAnsi="Times New Roman" w:cs="Times New Roman"/>
          <w:sz w:val="24"/>
          <w:szCs w:val="24"/>
        </w:rPr>
        <w:t>.</w:t>
      </w:r>
    </w:p>
    <w:p w14:paraId="550164FE" w14:textId="77777777" w:rsidR="003413E9" w:rsidRPr="008803FA" w:rsidRDefault="003413E9" w:rsidP="00F30CCA">
      <w:pPr>
        <w:pStyle w:val="a"/>
        <w:ind w:left="1080" w:firstLine="0"/>
        <w:rPr>
          <w:b/>
          <w:szCs w:val="24"/>
          <w:lang w:val="en-US"/>
        </w:rPr>
      </w:pPr>
    </w:p>
    <w:p w14:paraId="318C4CE0" w14:textId="77777777" w:rsidR="003E5E35" w:rsidRPr="008803FA" w:rsidRDefault="003E5E35">
      <w:r w:rsidRPr="008803FA">
        <w:br w:type="page"/>
      </w:r>
    </w:p>
    <w:p w14:paraId="6E6DF6BA" w14:textId="77777777" w:rsidR="003E5E35" w:rsidRPr="008803FA" w:rsidRDefault="003E5E35" w:rsidP="000D08F3">
      <w:pPr>
        <w:pStyle w:val="a"/>
        <w:rPr>
          <w:szCs w:val="24"/>
        </w:rPr>
      </w:pPr>
    </w:p>
    <w:p w14:paraId="0B9F371C" w14:textId="77777777" w:rsidR="000D08F3" w:rsidRPr="008803FA" w:rsidRDefault="000D08F3" w:rsidP="000D08F3">
      <w:pPr>
        <w:pStyle w:val="a"/>
        <w:rPr>
          <w:szCs w:val="24"/>
        </w:rPr>
      </w:pPr>
    </w:p>
    <w:p w14:paraId="7611D242" w14:textId="77777777" w:rsidR="005E47FA" w:rsidRPr="008803FA" w:rsidRDefault="002E7373" w:rsidP="00624D9E">
      <w:pPr>
        <w:pStyle w:val="ListBullet1"/>
        <w:numPr>
          <w:ilvl w:val="0"/>
          <w:numId w:val="0"/>
        </w:numPr>
        <w:ind w:left="720" w:hanging="360"/>
        <w:rPr>
          <w:rFonts w:ascii="Times New Roman" w:hAnsi="Times New Roman" w:cs="Times New Roman"/>
          <w:b/>
          <w:sz w:val="24"/>
          <w:szCs w:val="24"/>
        </w:rPr>
      </w:pP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 wp14:anchorId="5D5F651B" wp14:editId="2FB69500">
                <wp:simplePos x="0" y="0"/>
                <wp:positionH relativeFrom="column">
                  <wp:posOffset>1097280</wp:posOffset>
                </wp:positionH>
                <wp:positionV relativeFrom="paragraph">
                  <wp:posOffset>88900</wp:posOffset>
                </wp:positionV>
                <wp:extent cx="918845" cy="264795"/>
                <wp:effectExtent l="38100" t="57150" r="33655" b="78105"/>
                <wp:wrapNone/>
                <wp:docPr id="40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8845" cy="2647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CCD208" id="Line 192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4pt,7pt" to="158.7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" o:allowincell="f">
                <v:stroke startarrow="block" endarrow="block"/>
              </v:line>
            </w:pict>
          </mc:Fallback>
        </mc:AlternateContent>
      </w: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299" distR="114299" simplePos="0" relativeHeight="251655680" behindDoc="0" locked="0" layoutInCell="0" allowOverlap="1" wp14:anchorId="0A7EF2D3" wp14:editId="4336499E">
                <wp:simplePos x="0" y="0"/>
                <wp:positionH relativeFrom="column">
                  <wp:posOffset>685799</wp:posOffset>
                </wp:positionH>
                <wp:positionV relativeFrom="paragraph">
                  <wp:posOffset>88900</wp:posOffset>
                </wp:positionV>
                <wp:extent cx="0" cy="813435"/>
                <wp:effectExtent l="76200" t="38100" r="57150" b="62865"/>
                <wp:wrapNone/>
                <wp:docPr id="39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3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356E13" id="Line 170" o:spid="_x0000_s1026" style="position:absolute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4pt,7pt" to="54pt,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" o:allowincell="f">
                <v:stroke startarrow="block" endarrow="block"/>
              </v:line>
            </w:pict>
          </mc:Fallback>
        </mc:AlternateContent>
      </w: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 wp14:anchorId="14B2F862" wp14:editId="30EF941B">
                <wp:simplePos x="0" y="0"/>
                <wp:positionH relativeFrom="column">
                  <wp:posOffset>1097280</wp:posOffset>
                </wp:positionH>
                <wp:positionV relativeFrom="paragraph">
                  <wp:posOffset>353695</wp:posOffset>
                </wp:positionV>
                <wp:extent cx="2220595" cy="245110"/>
                <wp:effectExtent l="0" t="0" r="103505" b="97790"/>
                <wp:wrapNone/>
                <wp:docPr id="38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059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5822F060" w14:textId="77777777" w:rsidR="00624D9E" w:rsidRPr="00624D9E" w:rsidRDefault="00624D9E" w:rsidP="00624D9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4D9E">
                              <w:rPr>
                                <w:sz w:val="20"/>
                                <w:szCs w:val="20"/>
                              </w:rPr>
                              <w:t>Система за приемане на заявки(СПЗ)</w:t>
                            </w:r>
                          </w:p>
                          <w:p w14:paraId="4F6C8464" w14:textId="77777777" w:rsidR="00624D9E" w:rsidRDefault="00624D9E" w:rsidP="00624D9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4B2F862" id="Rectangle 191" o:spid="_x0000_s1026" style="position:absolute;left:0;text-align:left;margin-left:86.4pt;margin-top:27.85pt;width:174.85pt;height:19.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" o:allowincell="f">
                <v:shadow on="t" offset="6pt,6pt"/>
                <v:textbox>
                  <w:txbxContent>
                    <w:p w14:paraId="5822F060" w14:textId="77777777" w:rsidR="00624D9E" w:rsidRPr="00624D9E" w:rsidRDefault="00624D9E" w:rsidP="00624D9E">
                      <w:pPr>
                        <w:rPr>
                          <w:sz w:val="20"/>
                          <w:szCs w:val="20"/>
                        </w:rPr>
                      </w:pPr>
                      <w:r w:rsidRPr="00624D9E">
                        <w:rPr>
                          <w:sz w:val="20"/>
                          <w:szCs w:val="20"/>
                        </w:rPr>
                        <w:t>Система за приемане на заявки(СПЗ)</w:t>
                      </w:r>
                    </w:p>
                    <w:p w14:paraId="4F6C8464" w14:textId="77777777" w:rsidR="00624D9E" w:rsidRDefault="00624D9E" w:rsidP="00624D9E"/>
                  </w:txbxContent>
                </v:textbox>
              </v:rect>
            </w:pict>
          </mc:Fallback>
        </mc:AlternateContent>
      </w: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 wp14:anchorId="721194BD" wp14:editId="27841B0F">
                <wp:simplePos x="0" y="0"/>
                <wp:positionH relativeFrom="column">
                  <wp:posOffset>-3810</wp:posOffset>
                </wp:positionH>
                <wp:positionV relativeFrom="paragraph">
                  <wp:posOffset>-344805</wp:posOffset>
                </wp:positionV>
                <wp:extent cx="2103120" cy="365760"/>
                <wp:effectExtent l="0" t="0" r="87630" b="91440"/>
                <wp:wrapNone/>
                <wp:docPr id="37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0CACB903" w14:textId="77777777" w:rsidR="00B47136" w:rsidRDefault="00B47136">
                            <w:r>
                              <w:t>Първични дилъри на ДЦК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1194BD" id="Rectangle 161" o:spid="_x0000_s1027" style="position:absolute;left:0;text-align:left;margin-left:-.3pt;margin-top:-27.15pt;width:165.6pt;height:28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" o:allowincell="f">
                <v:shadow on="t" offset="6pt,6pt"/>
                <v:textbox>
                  <w:txbxContent>
                    <w:p w14:paraId="0CACB903" w14:textId="77777777" w:rsidR="00B47136" w:rsidRDefault="00B47136">
                      <w:r>
                        <w:t>Първични дилъри на ДЦК</w:t>
                      </w:r>
                    </w:p>
                  </w:txbxContent>
                </v:textbox>
              </v:rect>
            </w:pict>
          </mc:Fallback>
        </mc:AlternateContent>
      </w:r>
    </w:p>
    <w:p w14:paraId="24BC2ACF" w14:textId="77777777" w:rsidR="00B47136" w:rsidRPr="008803FA" w:rsidRDefault="002E7373">
      <w:pPr>
        <w:pStyle w:val="ListBullet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120EE6CB" wp14:editId="5733E871">
                <wp:simplePos x="0" y="0"/>
                <wp:positionH relativeFrom="column">
                  <wp:posOffset>3317875</wp:posOffset>
                </wp:positionH>
                <wp:positionV relativeFrom="paragraph">
                  <wp:posOffset>153670</wp:posOffset>
                </wp:positionV>
                <wp:extent cx="294005" cy="210820"/>
                <wp:effectExtent l="38100" t="38100" r="29845" b="17780"/>
                <wp:wrapNone/>
                <wp:docPr id="36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94005" cy="210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83B99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1" o:spid="_x0000_s1026" type="#_x0000_t32" style="position:absolute;margin-left:261.25pt;margin-top:12.1pt;width:23.15pt;height:16.6pt;flip:x y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">
                <v:stroke endarrow="block"/>
              </v:shape>
            </w:pict>
          </mc:Fallback>
        </mc:AlternateContent>
      </w: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28BD4B2A" wp14:editId="00F950FF">
                <wp:simplePos x="0" y="0"/>
                <wp:positionH relativeFrom="column">
                  <wp:posOffset>3611880</wp:posOffset>
                </wp:positionH>
                <wp:positionV relativeFrom="paragraph">
                  <wp:posOffset>153670</wp:posOffset>
                </wp:positionV>
                <wp:extent cx="2103120" cy="365760"/>
                <wp:effectExtent l="0" t="0" r="87630" b="91440"/>
                <wp:wrapNone/>
                <wp:docPr id="35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608089B3" w14:textId="77777777" w:rsidR="00B47136" w:rsidRDefault="00B47136">
                            <w:r>
                              <w:t>Министерство на финансите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BD4B2A" id="Rectangle 162" o:spid="_x0000_s1028" style="position:absolute;margin-left:284.4pt;margin-top:12.1pt;width:165.6pt;height:28.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" o:allowincell="f">
                <v:shadow on="t" offset="6pt,6pt"/>
                <v:textbox>
                  <w:txbxContent>
                    <w:p w14:paraId="608089B3" w14:textId="77777777" w:rsidR="00B47136" w:rsidRDefault="00B47136">
                      <w:r>
                        <w:t>Министерство на финансите</w:t>
                      </w:r>
                    </w:p>
                  </w:txbxContent>
                </v:textbox>
              </v:rect>
            </w:pict>
          </mc:Fallback>
        </mc:AlternateContent>
      </w:r>
      <w:r w:rsidR="008A71B8">
        <w:rPr>
          <w:rFonts w:ascii="Times New Roman" w:hAnsi="Times New Roman" w:cs="Times New Roman"/>
          <w:sz w:val="24"/>
          <w:szCs w:val="24"/>
        </w:rPr>
        <w:tab/>
      </w:r>
      <w:r w:rsidR="008A71B8">
        <w:rPr>
          <w:rFonts w:ascii="Times New Roman" w:hAnsi="Times New Roman" w:cs="Times New Roman"/>
          <w:sz w:val="24"/>
          <w:szCs w:val="24"/>
        </w:rPr>
        <w:tab/>
      </w:r>
      <w:r w:rsidR="008A71B8">
        <w:rPr>
          <w:rFonts w:ascii="Times New Roman" w:hAnsi="Times New Roman" w:cs="Times New Roman"/>
          <w:sz w:val="24"/>
          <w:szCs w:val="24"/>
        </w:rPr>
        <w:tab/>
      </w:r>
      <w:r w:rsidR="008A71B8">
        <w:rPr>
          <w:rFonts w:ascii="Times New Roman" w:hAnsi="Times New Roman" w:cs="Times New Roman"/>
          <w:sz w:val="24"/>
          <w:szCs w:val="24"/>
        </w:rPr>
        <w:tab/>
      </w:r>
      <w:r w:rsidR="008A71B8">
        <w:rPr>
          <w:rFonts w:ascii="Times New Roman" w:hAnsi="Times New Roman" w:cs="Times New Roman"/>
          <w:sz w:val="24"/>
          <w:szCs w:val="24"/>
        </w:rPr>
        <w:tab/>
      </w:r>
      <w:r w:rsidR="008A71B8">
        <w:rPr>
          <w:rFonts w:ascii="Times New Roman" w:hAnsi="Times New Roman" w:cs="Times New Roman"/>
          <w:sz w:val="24"/>
          <w:szCs w:val="24"/>
        </w:rPr>
        <w:tab/>
      </w:r>
      <w:r w:rsidR="008A71B8">
        <w:rPr>
          <w:rFonts w:ascii="Times New Roman" w:hAnsi="Times New Roman" w:cs="Times New Roman"/>
          <w:sz w:val="24"/>
          <w:szCs w:val="24"/>
        </w:rPr>
        <w:tab/>
      </w:r>
      <w:r w:rsidR="008A71B8">
        <w:rPr>
          <w:rFonts w:ascii="Times New Roman" w:hAnsi="Times New Roman" w:cs="Times New Roman"/>
          <w:sz w:val="24"/>
          <w:szCs w:val="24"/>
        </w:rPr>
        <w:tab/>
      </w:r>
      <w:r w:rsidR="008A71B8">
        <w:rPr>
          <w:rFonts w:ascii="Times New Roman" w:hAnsi="Times New Roman" w:cs="Times New Roman"/>
          <w:sz w:val="24"/>
          <w:szCs w:val="24"/>
        </w:rPr>
        <w:tab/>
      </w:r>
    </w:p>
    <w:p w14:paraId="61C3125A" w14:textId="77777777" w:rsidR="00B47136" w:rsidRPr="008803FA" w:rsidRDefault="002E7373">
      <w:pPr>
        <w:pStyle w:val="ListBullet1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 wp14:anchorId="77A4E5BB" wp14:editId="0C0E1F63">
                <wp:simplePos x="0" y="0"/>
                <wp:positionH relativeFrom="column">
                  <wp:posOffset>2192655</wp:posOffset>
                </wp:positionH>
                <wp:positionV relativeFrom="paragraph">
                  <wp:posOffset>25400</wp:posOffset>
                </wp:positionV>
                <wp:extent cx="768350" cy="743585"/>
                <wp:effectExtent l="38100" t="38100" r="50800" b="56515"/>
                <wp:wrapNone/>
                <wp:docPr id="34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8350" cy="7435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BF4F77" id="Line 190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65pt,2pt" to="233.1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" o:allowincell="f">
                <v:stroke startarrow="block" endarrow="block"/>
              </v:line>
            </w:pict>
          </mc:Fallback>
        </mc:AlternateContent>
      </w: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299" distR="114299" simplePos="0" relativeHeight="251659776" behindDoc="0" locked="0" layoutInCell="0" allowOverlap="1" wp14:anchorId="14D6DFED" wp14:editId="12593B1A">
                <wp:simplePos x="0" y="0"/>
                <wp:positionH relativeFrom="column">
                  <wp:posOffset>4800599</wp:posOffset>
                </wp:positionH>
                <wp:positionV relativeFrom="paragraph">
                  <wp:posOffset>224155</wp:posOffset>
                </wp:positionV>
                <wp:extent cx="0" cy="727710"/>
                <wp:effectExtent l="76200" t="38100" r="57150" b="53340"/>
                <wp:wrapNone/>
                <wp:docPr id="33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277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97D43AC" id="Line 176" o:spid="_x0000_s1026" style="position:absolute;flip:x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8pt,17.65pt" to="378pt,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" o:allowincell="f">
                <v:stroke startarrow="block" endarrow="block"/>
              </v:line>
            </w:pict>
          </mc:Fallback>
        </mc:AlternateContent>
      </w: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043D0A2C" wp14:editId="34BBF687">
                <wp:simplePos x="0" y="0"/>
                <wp:positionH relativeFrom="column">
                  <wp:posOffset>137160</wp:posOffset>
                </wp:positionH>
                <wp:positionV relativeFrom="paragraph">
                  <wp:posOffset>224155</wp:posOffset>
                </wp:positionV>
                <wp:extent cx="1188720" cy="457200"/>
                <wp:effectExtent l="0" t="0" r="87630" b="95250"/>
                <wp:wrapNone/>
                <wp:docPr id="32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26E86ED" w14:textId="77777777" w:rsidR="00B47136" w:rsidRDefault="00B4713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</w:t>
                            </w:r>
                            <w:r w:rsidR="008005F7">
                              <w:rPr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lang w:val="en-US"/>
                              </w:rPr>
                              <w:t>W</w:t>
                            </w:r>
                            <w:r w:rsidR="008005F7">
                              <w:rPr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lang w:val="en-US"/>
                              </w:rPr>
                              <w:t>I</w:t>
                            </w:r>
                            <w:r w:rsidR="008005F7">
                              <w:rPr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lang w:val="en-US"/>
                              </w:rPr>
                              <w:t>F</w:t>
                            </w:r>
                            <w:r w:rsidR="008005F7">
                              <w:rPr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lang w:val="en-US"/>
                              </w:rPr>
                              <w:t>T</w:t>
                            </w:r>
                            <w:r w:rsidR="008005F7">
                              <w:rPr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3D0A2C" id="Rectangle 169" o:spid="_x0000_s1029" style="position:absolute;left:0;text-align:left;margin-left:10.8pt;margin-top:17.65pt;width:93.6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" o:allowincell="f">
                <v:shadow on="t" offset="6pt,6pt"/>
                <v:textbox>
                  <w:txbxContent>
                    <w:p w14:paraId="426E86ED" w14:textId="77777777" w:rsidR="00B47136" w:rsidRDefault="00B47136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</w:t>
                      </w:r>
                      <w:r w:rsidR="008005F7">
                        <w:rPr>
                          <w:lang w:val="en-US"/>
                        </w:rPr>
                        <w:t>.</w:t>
                      </w:r>
                      <w:r>
                        <w:rPr>
                          <w:lang w:val="en-US"/>
                        </w:rPr>
                        <w:t>W</w:t>
                      </w:r>
                      <w:r w:rsidR="008005F7">
                        <w:rPr>
                          <w:lang w:val="en-US"/>
                        </w:rPr>
                        <w:t>.</w:t>
                      </w:r>
                      <w:r>
                        <w:rPr>
                          <w:lang w:val="en-US"/>
                        </w:rPr>
                        <w:t>I</w:t>
                      </w:r>
                      <w:r w:rsidR="008005F7">
                        <w:rPr>
                          <w:lang w:val="en-US"/>
                        </w:rPr>
                        <w:t>.</w:t>
                      </w:r>
                      <w:r>
                        <w:rPr>
                          <w:lang w:val="en-US"/>
                        </w:rPr>
                        <w:t>F</w:t>
                      </w:r>
                      <w:r w:rsidR="008005F7">
                        <w:rPr>
                          <w:lang w:val="en-US"/>
                        </w:rPr>
                        <w:t>.</w:t>
                      </w:r>
                      <w:r>
                        <w:rPr>
                          <w:lang w:val="en-US"/>
                        </w:rPr>
                        <w:t>T</w:t>
                      </w:r>
                      <w:r w:rsidR="008005F7">
                        <w:rPr>
                          <w:lang w:val="en-US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13A3E7A8" w14:textId="77777777" w:rsidR="00B47136" w:rsidRPr="008803FA" w:rsidRDefault="00B47136">
      <w:pPr>
        <w:pStyle w:val="ListBullet1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szCs w:val="24"/>
        </w:rPr>
      </w:pPr>
    </w:p>
    <w:p w14:paraId="11FACD29" w14:textId="77777777" w:rsidR="00B47136" w:rsidRPr="008803FA" w:rsidRDefault="002E7373">
      <w:pPr>
        <w:pStyle w:val="ListBullet1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9ED69E4" wp14:editId="1404294C">
                <wp:simplePos x="0" y="0"/>
                <wp:positionH relativeFrom="column">
                  <wp:posOffset>1176020</wp:posOffset>
                </wp:positionH>
                <wp:positionV relativeFrom="paragraph">
                  <wp:posOffset>3175</wp:posOffset>
                </wp:positionV>
                <wp:extent cx="332740" cy="270510"/>
                <wp:effectExtent l="38100" t="38100" r="67310" b="53340"/>
                <wp:wrapNone/>
                <wp:docPr id="31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2740" cy="270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31B90C4" id="Line 17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6pt,.25pt" to="118.8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" o:allowincell="f">
                <v:stroke startarrow="block" endarrow="block"/>
              </v:line>
            </w:pict>
          </mc:Fallback>
        </mc:AlternateContent>
      </w: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7EB0F770" wp14:editId="661171AE">
                <wp:simplePos x="0" y="0"/>
                <wp:positionH relativeFrom="column">
                  <wp:posOffset>4069080</wp:posOffset>
                </wp:positionH>
                <wp:positionV relativeFrom="paragraph">
                  <wp:posOffset>273685</wp:posOffset>
                </wp:positionV>
                <wp:extent cx="1645920" cy="365760"/>
                <wp:effectExtent l="0" t="0" r="87630" b="91440"/>
                <wp:wrapNone/>
                <wp:docPr id="30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644033A0" w14:textId="77777777" w:rsidR="00B47136" w:rsidRDefault="00B47136" w:rsidP="00131FC7">
                            <w:pPr>
                              <w:jc w:val="center"/>
                            </w:pPr>
                            <w:r>
                              <w:t xml:space="preserve">Дирекция </w:t>
                            </w:r>
                            <w:r w:rsidR="00131FC7">
                              <w:t>ФУ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EB0F770" id="Rectangle 163" o:spid="_x0000_s1030" style="position:absolute;left:0;text-align:left;margin-left:320.4pt;margin-top:21.55pt;width:129.6pt;height:28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" o:allowincell="f">
                <v:shadow on="t" offset="6pt,6pt"/>
                <v:textbox>
                  <w:txbxContent>
                    <w:p w14:paraId="644033A0" w14:textId="77777777" w:rsidR="00B47136" w:rsidRDefault="00B47136" w:rsidP="00131FC7">
                      <w:pPr>
                        <w:jc w:val="center"/>
                      </w:pPr>
                      <w:r>
                        <w:t xml:space="preserve">Дирекция </w:t>
                      </w:r>
                      <w:r w:rsidR="00131FC7">
                        <w:t>ФУ</w:t>
                      </w:r>
                    </w:p>
                  </w:txbxContent>
                </v:textbox>
              </v:rect>
            </w:pict>
          </mc:Fallback>
        </mc:AlternateContent>
      </w: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464312ED" wp14:editId="1639EB76">
                <wp:simplePos x="0" y="0"/>
                <wp:positionH relativeFrom="column">
                  <wp:posOffset>868680</wp:posOffset>
                </wp:positionH>
                <wp:positionV relativeFrom="paragraph">
                  <wp:posOffset>273685</wp:posOffset>
                </wp:positionV>
                <wp:extent cx="1188720" cy="365760"/>
                <wp:effectExtent l="0" t="0" r="87630" b="91440"/>
                <wp:wrapNone/>
                <wp:docPr id="29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1C5774D7" w14:textId="77777777" w:rsidR="00B47136" w:rsidRDefault="004530F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FastWork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64312ED" id="Rectangle 164" o:spid="_x0000_s1031" style="position:absolute;left:0;text-align:left;margin-left:68.4pt;margin-top:21.55pt;width:93.6pt;height:28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" o:allowincell="f">
                <v:shadow on="t" offset="6pt,6pt"/>
                <v:textbox>
                  <w:txbxContent>
                    <w:p w14:paraId="1C5774D7" w14:textId="77777777" w:rsidR="00B47136" w:rsidRDefault="004530F0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FastWork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470ACDC8" wp14:editId="0485492D">
                <wp:simplePos x="0" y="0"/>
                <wp:positionH relativeFrom="column">
                  <wp:posOffset>2331720</wp:posOffset>
                </wp:positionH>
                <wp:positionV relativeFrom="paragraph">
                  <wp:posOffset>90805</wp:posOffset>
                </wp:positionV>
                <wp:extent cx="914400" cy="1280160"/>
                <wp:effectExtent l="0" t="0" r="19050" b="15240"/>
                <wp:wrapNone/>
                <wp:docPr id="28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9079B6" w14:textId="77777777" w:rsidR="00B47136" w:rsidRDefault="00B47136"/>
                          <w:p w14:paraId="7B99E4A0" w14:textId="77777777" w:rsidR="00B47136" w:rsidRDefault="00B47136"/>
                          <w:p w14:paraId="59E4C018" w14:textId="77777777" w:rsidR="00B47136" w:rsidRPr="005E47FA" w:rsidRDefault="00B47136" w:rsidP="004519C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24D9E">
                              <w:rPr>
                                <w:b/>
                                <w:highlight w:val="lightGray"/>
                              </w:rPr>
                              <w:t>АДЦК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70ACDC8" id="Rectangle 160" o:spid="_x0000_s1032" style="position:absolute;left:0;text-align:left;margin-left:183.6pt;margin-top:7.15pt;width:1in;height:100.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" o:allowincell="f">
                <v:textbox>
                  <w:txbxContent>
                    <w:p w14:paraId="029079B6" w14:textId="77777777" w:rsidR="00B47136" w:rsidRDefault="00B47136"/>
                    <w:p w14:paraId="7B99E4A0" w14:textId="77777777" w:rsidR="00B47136" w:rsidRDefault="00B47136"/>
                    <w:p w14:paraId="59E4C018" w14:textId="77777777" w:rsidR="00B47136" w:rsidRPr="005E47FA" w:rsidRDefault="00B47136" w:rsidP="004519C5">
                      <w:pPr>
                        <w:jc w:val="center"/>
                        <w:rPr>
                          <w:b/>
                        </w:rPr>
                      </w:pPr>
                      <w:r w:rsidRPr="00624D9E">
                        <w:rPr>
                          <w:b/>
                          <w:highlight w:val="lightGray"/>
                        </w:rPr>
                        <w:t>АДЦК</w:t>
                      </w:r>
                    </w:p>
                  </w:txbxContent>
                </v:textbox>
              </v:rect>
            </w:pict>
          </mc:Fallback>
        </mc:AlternateContent>
      </w:r>
    </w:p>
    <w:p w14:paraId="5D9D490D" w14:textId="77777777" w:rsidR="00B47136" w:rsidRPr="008803FA" w:rsidRDefault="002E7373">
      <w:pPr>
        <w:pStyle w:val="ListBullet1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854FCD2" wp14:editId="3F73C3FA">
                <wp:simplePos x="0" y="0"/>
                <wp:positionH relativeFrom="column">
                  <wp:posOffset>1877695</wp:posOffset>
                </wp:positionH>
                <wp:positionV relativeFrom="paragraph">
                  <wp:posOffset>300355</wp:posOffset>
                </wp:positionV>
                <wp:extent cx="454025" cy="449580"/>
                <wp:effectExtent l="38100" t="38100" r="60325" b="64770"/>
                <wp:wrapNone/>
                <wp:docPr id="27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4025" cy="4495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0E9BA5" id="Line 17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85pt,23.65pt" to="183.6pt,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" o:allowincell="f">
                <v:stroke startarrow="block" endarrow="block"/>
              </v:line>
            </w:pict>
          </mc:Fallback>
        </mc:AlternateContent>
      </w: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0" allowOverlap="1" wp14:anchorId="573236CB" wp14:editId="3C6CF5F1">
                <wp:simplePos x="0" y="0"/>
                <wp:positionH relativeFrom="column">
                  <wp:posOffset>3246120</wp:posOffset>
                </wp:positionH>
                <wp:positionV relativeFrom="paragraph">
                  <wp:posOffset>161289</wp:posOffset>
                </wp:positionV>
                <wp:extent cx="822960" cy="0"/>
                <wp:effectExtent l="38100" t="76200" r="15240" b="95250"/>
                <wp:wrapNone/>
                <wp:docPr id="26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2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66FF001" id="Line 177" o:spid="_x0000_s1026" style="position:absolute;flip:x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6pt,12.7pt" to="320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" o:allowincell="f">
                <v:stroke startarrow="block" endarrow="block"/>
              </v:line>
            </w:pict>
          </mc:Fallback>
        </mc:AlternateContent>
      </w:r>
    </w:p>
    <w:p w14:paraId="76086989" w14:textId="77777777" w:rsidR="00B47136" w:rsidRPr="008803FA" w:rsidRDefault="00B47136">
      <w:pPr>
        <w:pStyle w:val="ListBullet1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szCs w:val="24"/>
        </w:rPr>
      </w:pPr>
    </w:p>
    <w:p w14:paraId="3BC5A99A" w14:textId="77777777" w:rsidR="00B47136" w:rsidRPr="008803FA" w:rsidRDefault="002E7373">
      <w:pPr>
        <w:pStyle w:val="ListBullet1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B24037B" wp14:editId="6FA652DB">
                <wp:simplePos x="0" y="0"/>
                <wp:positionH relativeFrom="column">
                  <wp:posOffset>3246120</wp:posOffset>
                </wp:positionH>
                <wp:positionV relativeFrom="paragraph">
                  <wp:posOffset>184150</wp:posOffset>
                </wp:positionV>
                <wp:extent cx="665480" cy="116840"/>
                <wp:effectExtent l="0" t="0" r="77470" b="73660"/>
                <wp:wrapNone/>
                <wp:docPr id="25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480" cy="11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18C9E0" id="AutoShape 250" o:spid="_x0000_s1026" type="#_x0000_t32" style="position:absolute;margin-left:255.6pt;margin-top:14.5pt;width:52.4pt;height:9.2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">
                <v:stroke endarrow="block"/>
              </v:shape>
            </w:pict>
          </mc:Fallback>
        </mc:AlternateContent>
      </w: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5AC59F35" wp14:editId="6A7993A3">
                <wp:simplePos x="0" y="0"/>
                <wp:positionH relativeFrom="column">
                  <wp:posOffset>3911600</wp:posOffset>
                </wp:positionH>
                <wp:positionV relativeFrom="paragraph">
                  <wp:posOffset>71755</wp:posOffset>
                </wp:positionV>
                <wp:extent cx="1977390" cy="457200"/>
                <wp:effectExtent l="0" t="0" r="99060" b="95250"/>
                <wp:wrapNone/>
                <wp:docPr id="24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73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16AA71E7" w14:textId="77777777" w:rsidR="00B47136" w:rsidRDefault="00131FC7">
                            <w:pPr>
                              <w:jc w:val="center"/>
                            </w:pPr>
                            <w:r>
                              <w:t>ИСПС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C59F35" id="Rectangle 165" o:spid="_x0000_s1033" style="position:absolute;left:0;text-align:left;margin-left:308pt;margin-top:5.65pt;width:155.7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" o:allowincell="f">
                <v:shadow on="t" offset="6pt,6pt"/>
                <v:textbox>
                  <w:txbxContent>
                    <w:p w14:paraId="16AA71E7" w14:textId="77777777" w:rsidR="00B47136" w:rsidRDefault="00131FC7">
                      <w:pPr>
                        <w:jc w:val="center"/>
                      </w:pPr>
                      <w:r>
                        <w:t>ИСПС</w:t>
                      </w:r>
                    </w:p>
                  </w:txbxContent>
                </v:textbox>
              </v:rect>
            </w:pict>
          </mc:Fallback>
        </mc:AlternateContent>
      </w:r>
    </w:p>
    <w:p w14:paraId="2908441A" w14:textId="77777777" w:rsidR="00B47136" w:rsidRPr="008803FA" w:rsidRDefault="002E7373">
      <w:pPr>
        <w:pStyle w:val="ListBullet1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5521B6D2" wp14:editId="096F71A1">
                <wp:simplePos x="0" y="0"/>
                <wp:positionH relativeFrom="column">
                  <wp:posOffset>2244090</wp:posOffset>
                </wp:positionH>
                <wp:positionV relativeFrom="paragraph">
                  <wp:posOffset>14605</wp:posOffset>
                </wp:positionV>
                <wp:extent cx="453390" cy="541020"/>
                <wp:effectExtent l="38100" t="0" r="22860" b="49530"/>
                <wp:wrapNone/>
                <wp:docPr id="23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3390" cy="541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0E7EC5" id="AutoShape 249" o:spid="_x0000_s1026" type="#_x0000_t32" style="position:absolute;margin-left:176.7pt;margin-top:1.15pt;width:35.7pt;height:42.6pt;flip:x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">
                <v:stroke endarrow="block"/>
              </v:shape>
            </w:pict>
          </mc:Fallback>
        </mc:AlternateContent>
      </w:r>
    </w:p>
    <w:p w14:paraId="3D29540A" w14:textId="77777777" w:rsidR="00B47136" w:rsidRPr="008803FA" w:rsidRDefault="002E7373">
      <w:pPr>
        <w:pStyle w:val="ListBullet1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 w:rsidRPr="008803FA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1366F114" wp14:editId="6F3B3998">
                <wp:simplePos x="0" y="0"/>
                <wp:positionH relativeFrom="column">
                  <wp:posOffset>1691640</wp:posOffset>
                </wp:positionH>
                <wp:positionV relativeFrom="paragraph">
                  <wp:posOffset>216535</wp:posOffset>
                </wp:positionV>
                <wp:extent cx="1005840" cy="298450"/>
                <wp:effectExtent l="0" t="0" r="99060" b="101600"/>
                <wp:wrapNone/>
                <wp:docPr id="22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70C8E36A" w14:textId="77777777" w:rsidR="00B47136" w:rsidRDefault="00B47136">
                            <w:r>
                              <w:t>ЕСРОТ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366F114" id="Rectangle 166" o:spid="_x0000_s1034" style="position:absolute;left:0;text-align:left;margin-left:133.2pt;margin-top:17.05pt;width:79.2pt;height:23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" o:allowincell="f">
                <v:shadow on="t" offset="6pt,6pt"/>
                <v:textbox>
                  <w:txbxContent>
                    <w:p w14:paraId="70C8E36A" w14:textId="77777777" w:rsidR="00B47136" w:rsidRDefault="00B47136">
                      <w:r>
                        <w:t>ЕСРОТ</w:t>
                      </w:r>
                    </w:p>
                  </w:txbxContent>
                </v:textbox>
              </v:rect>
            </w:pict>
          </mc:Fallback>
        </mc:AlternateContent>
      </w:r>
    </w:p>
    <w:p w14:paraId="7589DF1E" w14:textId="77777777" w:rsidR="00B47136" w:rsidRPr="008803FA" w:rsidRDefault="00B47136">
      <w:pPr>
        <w:ind w:left="720" w:right="-540"/>
        <w:jc w:val="both"/>
      </w:pPr>
    </w:p>
    <w:p w14:paraId="454179C9" w14:textId="77777777" w:rsidR="00B47136" w:rsidRPr="008803FA" w:rsidRDefault="00B47136">
      <w:pPr>
        <w:ind w:left="720" w:right="-540"/>
        <w:jc w:val="both"/>
      </w:pPr>
    </w:p>
    <w:p w14:paraId="7BE9DF78" w14:textId="77777777" w:rsidR="00B47136" w:rsidRPr="008803FA" w:rsidRDefault="00B47136">
      <w:pPr>
        <w:ind w:left="720" w:right="-540"/>
        <w:jc w:val="both"/>
      </w:pPr>
    </w:p>
    <w:p w14:paraId="562EFB6C" w14:textId="77777777" w:rsidR="00B47136" w:rsidRPr="008803FA" w:rsidRDefault="00B47136">
      <w:pPr>
        <w:ind w:left="720" w:right="-540"/>
        <w:jc w:val="both"/>
      </w:pPr>
    </w:p>
    <w:p w14:paraId="63704FC0" w14:textId="77777777" w:rsidR="00E61C9F" w:rsidRPr="008803FA" w:rsidRDefault="002E7373" w:rsidP="00E61C9F">
      <w:r w:rsidRPr="008803FA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E1D784D" wp14:editId="5B9CF405">
                <wp:simplePos x="0" y="0"/>
                <wp:positionH relativeFrom="column">
                  <wp:posOffset>137160</wp:posOffset>
                </wp:positionH>
                <wp:positionV relativeFrom="paragraph">
                  <wp:posOffset>10795</wp:posOffset>
                </wp:positionV>
                <wp:extent cx="5603240" cy="334645"/>
                <wp:effectExtent l="0" t="0" r="16510" b="27305"/>
                <wp:wrapNone/>
                <wp:docPr id="21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324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F0D73" w14:textId="77777777" w:rsidR="00B20039" w:rsidRPr="00B20039" w:rsidRDefault="00B20039" w:rsidP="00B20039">
                            <w:pPr>
                              <w:pStyle w:val="Caption"/>
                              <w:ind w:left="0"/>
                              <w:outlineLvl w:val="0"/>
                              <w:rPr>
                                <w:b w:val="0"/>
                                <w:i w:val="0"/>
                              </w:rPr>
                            </w:pPr>
                            <w:r w:rsidRPr="00B20039">
                              <w:rPr>
                                <w:b w:val="0"/>
                                <w:i w:val="0"/>
                              </w:rPr>
                              <w:t>Фиг.1. Основни връзки между АДЦК и свързаните системи</w:t>
                            </w:r>
                            <w:r w:rsidRPr="00B20039">
                              <w:rPr>
                                <w:b w:val="0"/>
                                <w:i w:val="0"/>
                                <w:lang w:val="en-US"/>
                              </w:rPr>
                              <w:t xml:space="preserve"> </w:t>
                            </w:r>
                            <w:r w:rsidRPr="00B20039">
                              <w:rPr>
                                <w:b w:val="0"/>
                                <w:i w:val="0"/>
                              </w:rPr>
                              <w:t>и административни структури</w:t>
                            </w:r>
                          </w:p>
                          <w:p w14:paraId="57A3FE32" w14:textId="77777777" w:rsidR="00B20039" w:rsidRDefault="00B200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E1D784D" id="Rectangle 253" o:spid="_x0000_s1035" style="position:absolute;margin-left:10.8pt;margin-top:.85pt;width:441.2pt;height:26.3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">
                <v:textbox>
                  <w:txbxContent>
                    <w:p w14:paraId="75AF0D73" w14:textId="77777777" w:rsidR="00B20039" w:rsidRPr="00B20039" w:rsidRDefault="00B20039" w:rsidP="00B20039">
                      <w:pPr>
                        <w:pStyle w:val="Caption"/>
                        <w:ind w:left="0"/>
                        <w:outlineLvl w:val="0"/>
                        <w:rPr>
                          <w:b w:val="0"/>
                          <w:i w:val="0"/>
                        </w:rPr>
                      </w:pPr>
                      <w:r w:rsidRPr="00B20039">
                        <w:rPr>
                          <w:b w:val="0"/>
                          <w:i w:val="0"/>
                        </w:rPr>
                        <w:t>Фиг.1. Основни връзки между АДЦК и свързаните системи</w:t>
                      </w:r>
                      <w:r w:rsidRPr="00B20039">
                        <w:rPr>
                          <w:b w:val="0"/>
                          <w:i w:val="0"/>
                          <w:lang w:val="en-US"/>
                        </w:rPr>
                        <w:t xml:space="preserve"> </w:t>
                      </w:r>
                      <w:r w:rsidRPr="00B20039">
                        <w:rPr>
                          <w:b w:val="0"/>
                          <w:i w:val="0"/>
                        </w:rPr>
                        <w:t>и административни структури</w:t>
                      </w:r>
                    </w:p>
                    <w:p w14:paraId="57A3FE32" w14:textId="77777777" w:rsidR="00B20039" w:rsidRDefault="00B20039"/>
                  </w:txbxContent>
                </v:textbox>
              </v:rect>
            </w:pict>
          </mc:Fallback>
        </mc:AlternateContent>
      </w:r>
    </w:p>
    <w:p w14:paraId="66B059B5" w14:textId="77777777" w:rsidR="00E61C9F" w:rsidRPr="008803FA" w:rsidRDefault="00E61C9F" w:rsidP="00E61C9F"/>
    <w:p w14:paraId="166E503F" w14:textId="77777777" w:rsidR="00E61C9F" w:rsidRPr="008803FA" w:rsidRDefault="00E61C9F" w:rsidP="00E61C9F"/>
    <w:p w14:paraId="21092C0C" w14:textId="77777777" w:rsidR="00E61C9F" w:rsidRPr="008803FA" w:rsidRDefault="00E61C9F" w:rsidP="00E61C9F"/>
    <w:p w14:paraId="77EB93CF" w14:textId="77777777" w:rsidR="00047AC4" w:rsidRPr="008803FA" w:rsidRDefault="00047AC4" w:rsidP="00047AC4"/>
    <w:p w14:paraId="23926908" w14:textId="77777777" w:rsidR="00047AC4" w:rsidRPr="008803FA" w:rsidRDefault="00047AC4" w:rsidP="007F5C72">
      <w:pPr>
        <w:pStyle w:val="Heading3"/>
      </w:pPr>
      <w:bookmarkStart w:id="24" w:name="_Toc3175120"/>
      <w:bookmarkStart w:id="25" w:name="_Toc46817385"/>
      <w:bookmarkStart w:id="26" w:name="_Toc46817463"/>
      <w:bookmarkStart w:id="27" w:name="_Toc52680329"/>
      <w:r w:rsidRPr="008803FA">
        <w:t>Първични дилъри на ДЦК</w:t>
      </w:r>
    </w:p>
    <w:p w14:paraId="42D4230F" w14:textId="77777777" w:rsidR="00047AC4" w:rsidRPr="008803FA" w:rsidRDefault="00047AC4" w:rsidP="00047AC4">
      <w:pPr>
        <w:spacing w:line="360" w:lineRule="auto"/>
        <w:rPr>
          <w:lang w:val="en-US"/>
        </w:rPr>
      </w:pPr>
      <w:r w:rsidRPr="008803FA">
        <w:t>Първичните дилъри на ДЦК</w:t>
      </w:r>
      <w:r w:rsidRPr="008803FA">
        <w:rPr>
          <w:lang w:val="en-US"/>
        </w:rPr>
        <w:t>:</w:t>
      </w:r>
    </w:p>
    <w:p w14:paraId="5F51D768" w14:textId="77777777" w:rsidR="00047AC4" w:rsidRPr="008803FA" w:rsidRDefault="00047AC4" w:rsidP="00047AC4">
      <w:pPr>
        <w:numPr>
          <w:ilvl w:val="0"/>
          <w:numId w:val="19"/>
        </w:numPr>
        <w:spacing w:line="360" w:lineRule="auto"/>
        <w:ind w:left="714" w:hanging="357"/>
        <w:rPr>
          <w:lang w:val="en-US"/>
        </w:rPr>
      </w:pPr>
      <w:r w:rsidRPr="008803FA">
        <w:t xml:space="preserve">получават съобщения за условията на предстоящия </w:t>
      </w:r>
      <w:proofErr w:type="spellStart"/>
      <w:r w:rsidRPr="008803FA">
        <w:t>аукцион</w:t>
      </w:r>
      <w:proofErr w:type="spellEnd"/>
      <w:r w:rsidRPr="008803FA">
        <w:t xml:space="preserve"> </w:t>
      </w:r>
      <w:r w:rsidRPr="008803FA">
        <w:rPr>
          <w:lang w:val="en-US"/>
        </w:rPr>
        <w:t>/</w:t>
      </w:r>
      <w:r w:rsidR="00F30CCA" w:rsidRPr="008803FA">
        <w:t>подписка</w:t>
      </w:r>
      <w:r w:rsidRPr="008803FA">
        <w:t xml:space="preserve"> за замяна</w:t>
      </w:r>
      <w:r w:rsidRPr="008803FA">
        <w:rPr>
          <w:lang w:val="en-US"/>
        </w:rPr>
        <w:t>;</w:t>
      </w:r>
    </w:p>
    <w:p w14:paraId="61C18C44" w14:textId="77777777" w:rsidR="00047AC4" w:rsidRPr="008803FA" w:rsidRDefault="00047AC4" w:rsidP="00047AC4">
      <w:pPr>
        <w:numPr>
          <w:ilvl w:val="0"/>
          <w:numId w:val="19"/>
        </w:numPr>
        <w:spacing w:line="360" w:lineRule="auto"/>
        <w:rPr>
          <w:lang w:val="en-US"/>
        </w:rPr>
      </w:pPr>
      <w:r w:rsidRPr="008803FA">
        <w:t>подават заявки за участие в съответствие с изискванията на Наредба №5 на МФ и БНБ и с обявените условия</w:t>
      </w:r>
      <w:r w:rsidRPr="008803FA">
        <w:rPr>
          <w:lang w:val="en-US"/>
        </w:rPr>
        <w:t>;</w:t>
      </w:r>
    </w:p>
    <w:p w14:paraId="592F0496" w14:textId="77777777" w:rsidR="00FA2929" w:rsidRPr="008803FA" w:rsidRDefault="00047AC4" w:rsidP="00047AC4">
      <w:pPr>
        <w:pStyle w:val="a0"/>
        <w:numPr>
          <w:ilvl w:val="0"/>
          <w:numId w:val="19"/>
        </w:numPr>
        <w:tabs>
          <w:tab w:val="clear" w:pos="1701"/>
          <w:tab w:val="clear" w:pos="3402"/>
          <w:tab w:val="clear" w:pos="5103"/>
          <w:tab w:val="clear" w:pos="6804"/>
          <w:tab w:val="clear" w:pos="8505"/>
          <w:tab w:val="clear" w:pos="9639"/>
        </w:tabs>
        <w:spacing w:before="0" w:after="120"/>
      </w:pPr>
      <w:r w:rsidRPr="008803FA">
        <w:t xml:space="preserve">след приключване на </w:t>
      </w:r>
      <w:proofErr w:type="spellStart"/>
      <w:r w:rsidRPr="008803FA">
        <w:t>аукциона</w:t>
      </w:r>
      <w:proofErr w:type="spellEnd"/>
      <w:r w:rsidRPr="008803FA">
        <w:t xml:space="preserve"> </w:t>
      </w:r>
      <w:r w:rsidRPr="008803FA">
        <w:rPr>
          <w:lang w:val="en-US"/>
        </w:rPr>
        <w:t>/</w:t>
      </w:r>
      <w:r w:rsidRPr="008803FA">
        <w:t>подписката за замяна</w:t>
      </w:r>
      <w:r w:rsidRPr="008803FA">
        <w:rPr>
          <w:lang w:val="en-US"/>
        </w:rPr>
        <w:t>/</w:t>
      </w:r>
      <w:r w:rsidRPr="008803FA">
        <w:t xml:space="preserve"> получават уведомителни писма за резултатите</w:t>
      </w:r>
    </w:p>
    <w:p w14:paraId="7BCFE04E" w14:textId="77777777" w:rsidR="003E5E35" w:rsidRPr="008803FA" w:rsidRDefault="003E5E35">
      <w:pPr>
        <w:rPr>
          <w:b/>
          <w:i/>
        </w:rPr>
      </w:pPr>
      <w:r w:rsidRPr="008803FA">
        <w:br w:type="page"/>
      </w:r>
    </w:p>
    <w:p w14:paraId="70DD0D2A" w14:textId="77777777" w:rsidR="00047AC4" w:rsidRPr="008803FA" w:rsidRDefault="00047AC4" w:rsidP="007F5C72">
      <w:pPr>
        <w:pStyle w:val="Heading3"/>
      </w:pPr>
      <w:r w:rsidRPr="008803FA">
        <w:lastRenderedPageBreak/>
        <w:t>Дирекция “</w:t>
      </w:r>
      <w:r w:rsidR="0022319D" w:rsidRPr="008803FA">
        <w:t>Фискални услуги</w:t>
      </w:r>
      <w:r w:rsidRPr="008803FA">
        <w:t>”</w:t>
      </w:r>
    </w:p>
    <w:p w14:paraId="6B4EF5C6" w14:textId="77777777" w:rsidR="00047AC4" w:rsidRPr="008803FA" w:rsidRDefault="00047AC4" w:rsidP="00047AC4">
      <w:pPr>
        <w:pStyle w:val="a"/>
        <w:spacing w:before="0" w:after="120"/>
        <w:rPr>
          <w:szCs w:val="24"/>
        </w:rPr>
      </w:pPr>
      <w:r w:rsidRPr="008803FA">
        <w:rPr>
          <w:szCs w:val="24"/>
        </w:rPr>
        <w:t>Дирекция “</w:t>
      </w:r>
      <w:r w:rsidR="0022319D" w:rsidRPr="008803FA">
        <w:t xml:space="preserve"> Фискални услуги</w:t>
      </w:r>
      <w:r w:rsidR="0022319D" w:rsidRPr="008803FA">
        <w:rPr>
          <w:szCs w:val="24"/>
        </w:rPr>
        <w:t xml:space="preserve"> </w:t>
      </w:r>
      <w:r w:rsidRPr="008803FA">
        <w:rPr>
          <w:szCs w:val="24"/>
        </w:rPr>
        <w:t>” в БНБ е собственик, оператор и администратор на</w:t>
      </w:r>
      <w:r w:rsidR="009A44B5">
        <w:rPr>
          <w:szCs w:val="24"/>
        </w:rPr>
        <w:t xml:space="preserve"> </w:t>
      </w:r>
      <w:r w:rsidRPr="008803FA">
        <w:rPr>
          <w:szCs w:val="24"/>
        </w:rPr>
        <w:t>системата АДЦК.</w:t>
      </w:r>
    </w:p>
    <w:p w14:paraId="4F378DF6" w14:textId="77777777" w:rsidR="00047AC4" w:rsidRPr="008803FA" w:rsidRDefault="00047AC4" w:rsidP="007F5C72">
      <w:pPr>
        <w:pStyle w:val="Heading3"/>
      </w:pPr>
      <w:r w:rsidRPr="008803FA">
        <w:t>Министерство на финансите</w:t>
      </w:r>
    </w:p>
    <w:p w14:paraId="214DF8E6" w14:textId="77777777" w:rsidR="00047AC4" w:rsidRPr="00585720" w:rsidRDefault="00047AC4" w:rsidP="003F2A9F">
      <w:pPr>
        <w:pStyle w:val="a"/>
        <w:spacing w:before="0" w:after="120"/>
        <w:rPr>
          <w:szCs w:val="24"/>
        </w:rPr>
      </w:pPr>
      <w:r w:rsidRPr="00585720">
        <w:rPr>
          <w:szCs w:val="24"/>
        </w:rPr>
        <w:t>Министерство на финансите:</w:t>
      </w:r>
    </w:p>
    <w:p w14:paraId="475263EC" w14:textId="4EE70677" w:rsidR="00047AC4" w:rsidRPr="00585720" w:rsidRDefault="00047AC4" w:rsidP="00047AC4">
      <w:pPr>
        <w:pStyle w:val="ListBullet1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85720">
        <w:rPr>
          <w:rFonts w:ascii="Times New Roman" w:hAnsi="Times New Roman" w:cs="Times New Roman"/>
          <w:sz w:val="24"/>
          <w:szCs w:val="24"/>
        </w:rPr>
        <w:t xml:space="preserve">изпраща до БНБ условията на емисиите и </w:t>
      </w:r>
      <w:proofErr w:type="spellStart"/>
      <w:r w:rsidRPr="00585720">
        <w:rPr>
          <w:rFonts w:ascii="Times New Roman" w:hAnsi="Times New Roman" w:cs="Times New Roman"/>
          <w:sz w:val="24"/>
          <w:szCs w:val="24"/>
        </w:rPr>
        <w:t>аукционите</w:t>
      </w:r>
      <w:proofErr w:type="spellEnd"/>
      <w:r w:rsidR="000173BF" w:rsidRPr="00585720">
        <w:rPr>
          <w:rFonts w:ascii="Times New Roman" w:hAnsi="Times New Roman" w:cs="Times New Roman"/>
          <w:sz w:val="24"/>
          <w:szCs w:val="24"/>
        </w:rPr>
        <w:t>/</w:t>
      </w:r>
      <w:r w:rsidR="000173BF" w:rsidRPr="00053357">
        <w:rPr>
          <w:rFonts w:ascii="Times New Roman" w:hAnsi="Times New Roman" w:cs="Times New Roman"/>
          <w:sz w:val="24"/>
          <w:szCs w:val="24"/>
        </w:rPr>
        <w:t>подписките за замяна</w:t>
      </w:r>
      <w:r w:rsidRPr="00585720">
        <w:rPr>
          <w:rFonts w:ascii="Times New Roman" w:hAnsi="Times New Roman" w:cs="Times New Roman"/>
          <w:sz w:val="24"/>
          <w:szCs w:val="24"/>
        </w:rPr>
        <w:t>;</w:t>
      </w:r>
    </w:p>
    <w:p w14:paraId="3ED042CE" w14:textId="3F25CCBB" w:rsidR="00047AC4" w:rsidRPr="00585720" w:rsidRDefault="00047AC4" w:rsidP="00047AC4">
      <w:pPr>
        <w:pStyle w:val="ListBullet1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85720">
        <w:rPr>
          <w:rFonts w:ascii="Times New Roman" w:hAnsi="Times New Roman" w:cs="Times New Roman"/>
          <w:sz w:val="24"/>
          <w:szCs w:val="24"/>
        </w:rPr>
        <w:t xml:space="preserve">получава </w:t>
      </w:r>
      <w:r w:rsidR="000173BF" w:rsidRPr="00585720"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Pr="00585720">
        <w:rPr>
          <w:rFonts w:ascii="Times New Roman" w:hAnsi="Times New Roman" w:cs="Times New Roman"/>
          <w:sz w:val="24"/>
          <w:szCs w:val="24"/>
        </w:rPr>
        <w:t xml:space="preserve">за проведения </w:t>
      </w:r>
      <w:proofErr w:type="spellStart"/>
      <w:r w:rsidRPr="00585720">
        <w:rPr>
          <w:rFonts w:ascii="Times New Roman" w:hAnsi="Times New Roman" w:cs="Times New Roman"/>
          <w:sz w:val="24"/>
          <w:szCs w:val="24"/>
        </w:rPr>
        <w:t>аукцион</w:t>
      </w:r>
      <w:proofErr w:type="spellEnd"/>
      <w:r w:rsidR="000173BF" w:rsidRPr="00585720">
        <w:rPr>
          <w:rFonts w:ascii="Times New Roman" w:hAnsi="Times New Roman" w:cs="Times New Roman"/>
          <w:sz w:val="24"/>
          <w:szCs w:val="24"/>
        </w:rPr>
        <w:t>/</w:t>
      </w:r>
      <w:r w:rsidR="000173BF" w:rsidRPr="00053357">
        <w:rPr>
          <w:rFonts w:ascii="Times New Roman" w:hAnsi="Times New Roman" w:cs="Times New Roman"/>
          <w:sz w:val="24"/>
          <w:szCs w:val="24"/>
        </w:rPr>
        <w:t xml:space="preserve"> подписка за замяна</w:t>
      </w:r>
      <w:r w:rsidRPr="00585720">
        <w:rPr>
          <w:rFonts w:ascii="Times New Roman" w:hAnsi="Times New Roman" w:cs="Times New Roman"/>
          <w:sz w:val="24"/>
          <w:szCs w:val="24"/>
        </w:rPr>
        <w:t>;</w:t>
      </w:r>
    </w:p>
    <w:p w14:paraId="569FAC28" w14:textId="77777777" w:rsidR="00047AC4" w:rsidRPr="00585720" w:rsidRDefault="00047AC4" w:rsidP="00047AC4">
      <w:pPr>
        <w:pStyle w:val="ListBullet1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85720">
        <w:rPr>
          <w:rFonts w:ascii="Times New Roman" w:hAnsi="Times New Roman" w:cs="Times New Roman"/>
          <w:sz w:val="24"/>
          <w:szCs w:val="24"/>
        </w:rPr>
        <w:t xml:space="preserve">одобрява резултатите от проведения </w:t>
      </w:r>
      <w:proofErr w:type="spellStart"/>
      <w:r w:rsidRPr="00585720">
        <w:rPr>
          <w:rFonts w:ascii="Times New Roman" w:hAnsi="Times New Roman" w:cs="Times New Roman"/>
          <w:sz w:val="24"/>
          <w:szCs w:val="24"/>
        </w:rPr>
        <w:t>аукцион</w:t>
      </w:r>
      <w:proofErr w:type="spellEnd"/>
      <w:r w:rsidR="000173BF" w:rsidRPr="00585720">
        <w:rPr>
          <w:rFonts w:ascii="Times New Roman" w:hAnsi="Times New Roman" w:cs="Times New Roman"/>
          <w:sz w:val="24"/>
          <w:szCs w:val="24"/>
        </w:rPr>
        <w:t>/</w:t>
      </w:r>
      <w:r w:rsidR="000173BF" w:rsidRPr="00053357">
        <w:rPr>
          <w:rFonts w:ascii="Times New Roman" w:hAnsi="Times New Roman" w:cs="Times New Roman"/>
          <w:sz w:val="24"/>
          <w:szCs w:val="24"/>
        </w:rPr>
        <w:t xml:space="preserve"> подписка за замяна</w:t>
      </w:r>
      <w:r w:rsidRPr="00585720">
        <w:rPr>
          <w:rFonts w:ascii="Times New Roman" w:hAnsi="Times New Roman" w:cs="Times New Roman"/>
          <w:sz w:val="24"/>
          <w:szCs w:val="24"/>
        </w:rPr>
        <w:t>.</w:t>
      </w:r>
    </w:p>
    <w:p w14:paraId="469C53C5" w14:textId="77777777" w:rsidR="00047AC4" w:rsidRPr="008803FA" w:rsidRDefault="00047AC4" w:rsidP="00047AC4">
      <w:pPr>
        <w:pStyle w:val="ListBullet1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803FA">
        <w:rPr>
          <w:rFonts w:ascii="Times New Roman" w:hAnsi="Times New Roman" w:cs="Times New Roman"/>
          <w:sz w:val="24"/>
          <w:szCs w:val="24"/>
        </w:rPr>
        <w:t>получава отчети и справки</w:t>
      </w:r>
      <w:r w:rsidRPr="008803F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6469337" w14:textId="77777777" w:rsidR="00B47136" w:rsidRPr="00A64BFD" w:rsidRDefault="00B47136" w:rsidP="00A64BFD">
      <w:pPr>
        <w:pStyle w:val="Heading2"/>
        <w:numPr>
          <w:ilvl w:val="0"/>
          <w:numId w:val="0"/>
        </w:numPr>
        <w:ind w:left="720" w:hanging="720"/>
        <w:rPr>
          <w:rFonts w:ascii="Times New Roman" w:hAnsi="Times New Roman"/>
          <w:i/>
          <w:szCs w:val="24"/>
          <w:lang w:val="bg-BG"/>
        </w:rPr>
      </w:pPr>
      <w:r w:rsidRPr="00A64BFD">
        <w:rPr>
          <w:rFonts w:ascii="Times New Roman" w:hAnsi="Times New Roman"/>
          <w:i/>
          <w:szCs w:val="24"/>
          <w:lang w:val="bg-BG"/>
        </w:rPr>
        <w:t>ЕСРОТ</w:t>
      </w:r>
      <w:bookmarkEnd w:id="24"/>
      <w:bookmarkEnd w:id="25"/>
      <w:bookmarkEnd w:id="26"/>
      <w:bookmarkEnd w:id="27"/>
    </w:p>
    <w:p w14:paraId="0C8A9F58" w14:textId="77777777" w:rsidR="00B47136" w:rsidRPr="008803FA" w:rsidRDefault="00B47136" w:rsidP="00047AC4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 xml:space="preserve">След приключването на </w:t>
      </w:r>
      <w:proofErr w:type="spellStart"/>
      <w:r w:rsidRPr="008803FA">
        <w:rPr>
          <w:rFonts w:ascii="Times New Roman" w:hAnsi="Times New Roman"/>
          <w:sz w:val="24"/>
          <w:szCs w:val="24"/>
        </w:rPr>
        <w:t>аукционите</w:t>
      </w:r>
      <w:proofErr w:type="spellEnd"/>
      <w:r w:rsidRPr="008803FA">
        <w:rPr>
          <w:rFonts w:ascii="Times New Roman" w:hAnsi="Times New Roman"/>
          <w:sz w:val="24"/>
          <w:szCs w:val="24"/>
        </w:rPr>
        <w:t xml:space="preserve"> </w:t>
      </w:r>
      <w:r w:rsidR="00150A36" w:rsidRPr="008803FA">
        <w:rPr>
          <w:rFonts w:ascii="Times New Roman" w:hAnsi="Times New Roman"/>
          <w:sz w:val="24"/>
          <w:szCs w:val="24"/>
        </w:rPr>
        <w:t>и подписките за замяна</w:t>
      </w:r>
      <w:r w:rsidR="007D21A4" w:rsidRPr="008803FA">
        <w:rPr>
          <w:rFonts w:ascii="Times New Roman" w:hAnsi="Times New Roman"/>
          <w:sz w:val="24"/>
          <w:szCs w:val="24"/>
        </w:rPr>
        <w:t>,</w:t>
      </w:r>
      <w:r w:rsidR="00150A36" w:rsidRPr="008803FA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 xml:space="preserve">АДЦК предава към </w:t>
      </w:r>
      <w:r w:rsidR="007D21A4" w:rsidRPr="008803FA">
        <w:rPr>
          <w:rFonts w:ascii="Times New Roman" w:hAnsi="Times New Roman"/>
          <w:sz w:val="24"/>
          <w:szCs w:val="24"/>
        </w:rPr>
        <w:t xml:space="preserve">ЕСРОТ </w:t>
      </w:r>
      <w:r w:rsidRPr="008803FA">
        <w:rPr>
          <w:rFonts w:ascii="Times New Roman" w:hAnsi="Times New Roman"/>
          <w:sz w:val="24"/>
          <w:szCs w:val="24"/>
        </w:rPr>
        <w:t xml:space="preserve">информация </w:t>
      </w:r>
      <w:r w:rsidR="007D21A4" w:rsidRPr="008803FA">
        <w:rPr>
          <w:rFonts w:ascii="Times New Roman" w:hAnsi="Times New Roman"/>
          <w:sz w:val="24"/>
          <w:szCs w:val="24"/>
        </w:rPr>
        <w:t xml:space="preserve">за резултатите, </w:t>
      </w:r>
      <w:r w:rsidRPr="008803FA">
        <w:rPr>
          <w:rFonts w:ascii="Times New Roman" w:hAnsi="Times New Roman"/>
          <w:sz w:val="24"/>
          <w:szCs w:val="24"/>
        </w:rPr>
        <w:t xml:space="preserve">въз основа на която </w:t>
      </w:r>
      <w:r w:rsidR="00E61C9F" w:rsidRPr="008803FA">
        <w:rPr>
          <w:rFonts w:ascii="Times New Roman" w:hAnsi="Times New Roman"/>
          <w:sz w:val="24"/>
          <w:szCs w:val="24"/>
        </w:rPr>
        <w:t xml:space="preserve">се извършва регистрация и </w:t>
      </w:r>
      <w:r w:rsidR="007D21A4" w:rsidRPr="008803FA">
        <w:rPr>
          <w:rFonts w:ascii="Times New Roman" w:hAnsi="Times New Roman"/>
          <w:sz w:val="24"/>
          <w:szCs w:val="24"/>
        </w:rPr>
        <w:t xml:space="preserve">се </w:t>
      </w:r>
      <w:r w:rsidRPr="008803FA">
        <w:rPr>
          <w:rFonts w:ascii="Times New Roman" w:hAnsi="Times New Roman"/>
          <w:sz w:val="24"/>
          <w:szCs w:val="24"/>
        </w:rPr>
        <w:t>генерира</w:t>
      </w:r>
      <w:r w:rsidR="007D21A4" w:rsidRPr="008803FA">
        <w:rPr>
          <w:rFonts w:ascii="Times New Roman" w:hAnsi="Times New Roman"/>
          <w:sz w:val="24"/>
          <w:szCs w:val="24"/>
        </w:rPr>
        <w:t>т</w:t>
      </w:r>
      <w:r w:rsidR="0022319D" w:rsidRPr="008803FA">
        <w:rPr>
          <w:rFonts w:ascii="Times New Roman" w:hAnsi="Times New Roman"/>
          <w:sz w:val="24"/>
          <w:szCs w:val="24"/>
        </w:rPr>
        <w:t xml:space="preserve"> платежни документи.</w:t>
      </w:r>
    </w:p>
    <w:p w14:paraId="3D0F97E9" w14:textId="77777777" w:rsidR="00047AC4" w:rsidRPr="008803FA" w:rsidRDefault="00047AC4" w:rsidP="00047AC4">
      <w:pPr>
        <w:pStyle w:val="Heading2"/>
        <w:numPr>
          <w:ilvl w:val="0"/>
          <w:numId w:val="0"/>
        </w:numPr>
        <w:ind w:left="720" w:hanging="720"/>
        <w:rPr>
          <w:rFonts w:ascii="Times New Roman" w:hAnsi="Times New Roman"/>
          <w:i/>
          <w:szCs w:val="24"/>
          <w:lang w:val="bg-BG"/>
        </w:rPr>
      </w:pPr>
      <w:bookmarkStart w:id="28" w:name="_Toc46817391"/>
      <w:bookmarkStart w:id="29" w:name="_Toc46817469"/>
      <w:bookmarkStart w:id="30" w:name="_Toc52680336"/>
      <w:r w:rsidRPr="008803FA">
        <w:rPr>
          <w:rFonts w:ascii="Times New Roman" w:hAnsi="Times New Roman"/>
          <w:i/>
          <w:szCs w:val="24"/>
          <w:lang w:val="bg-BG"/>
        </w:rPr>
        <w:t>Система за приемане на заявки</w:t>
      </w:r>
      <w:r w:rsidR="00047315" w:rsidRPr="008803FA">
        <w:rPr>
          <w:rFonts w:ascii="Times New Roman" w:hAnsi="Times New Roman"/>
          <w:i/>
          <w:szCs w:val="24"/>
          <w:lang w:val="bg-BG"/>
        </w:rPr>
        <w:t xml:space="preserve"> </w:t>
      </w:r>
      <w:r w:rsidRPr="008803FA">
        <w:rPr>
          <w:rFonts w:ascii="Times New Roman" w:hAnsi="Times New Roman"/>
          <w:i/>
          <w:szCs w:val="24"/>
          <w:lang w:val="bg-BG"/>
        </w:rPr>
        <w:t>(СПЗ</w:t>
      </w:r>
      <w:r w:rsidR="00F30CCA" w:rsidRPr="008803FA">
        <w:rPr>
          <w:rFonts w:ascii="Times New Roman" w:hAnsi="Times New Roman"/>
          <w:i/>
          <w:szCs w:val="24"/>
          <w:lang w:val="bg-BG"/>
        </w:rPr>
        <w:t xml:space="preserve">) - </w:t>
      </w:r>
      <w:r w:rsidR="00F30CCA" w:rsidRPr="008803FA">
        <w:rPr>
          <w:rFonts w:ascii="Times New Roman" w:hAnsi="Times New Roman"/>
          <w:i/>
          <w:szCs w:val="24"/>
        </w:rPr>
        <w:t>WEB</w:t>
      </w:r>
      <w:r w:rsidR="00F30CCA" w:rsidRPr="008803FA">
        <w:rPr>
          <w:rFonts w:ascii="Times New Roman" w:hAnsi="Times New Roman"/>
          <w:i/>
          <w:szCs w:val="24"/>
          <w:lang w:val="bg-BG"/>
        </w:rPr>
        <w:t xml:space="preserve"> базиран интерфейс с прилагане на КЕП</w:t>
      </w:r>
    </w:p>
    <w:p w14:paraId="1A438E2E" w14:textId="77777777" w:rsidR="000173BF" w:rsidRPr="008803FA" w:rsidRDefault="000173BF" w:rsidP="000173BF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 xml:space="preserve">предава условията на предстоящите </w:t>
      </w:r>
      <w:proofErr w:type="spellStart"/>
      <w:r w:rsidRPr="008803FA">
        <w:t>аукциони</w:t>
      </w:r>
      <w:proofErr w:type="spellEnd"/>
      <w:r>
        <w:t>/</w:t>
      </w:r>
      <w:r w:rsidRPr="008803FA">
        <w:t>подписк</w:t>
      </w:r>
      <w:r>
        <w:t>и</w:t>
      </w:r>
      <w:r w:rsidRPr="008803FA">
        <w:t xml:space="preserve"> за замяна към ПД;</w:t>
      </w:r>
    </w:p>
    <w:p w14:paraId="2CB22798" w14:textId="77777777" w:rsidR="00047AC4" w:rsidRPr="008803FA" w:rsidRDefault="00047AC4" w:rsidP="00047AC4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 xml:space="preserve">приема заявки за участие в </w:t>
      </w:r>
      <w:proofErr w:type="spellStart"/>
      <w:r w:rsidRPr="008803FA">
        <w:t>аукциони</w:t>
      </w:r>
      <w:proofErr w:type="spellEnd"/>
      <w:r w:rsidRPr="008803FA">
        <w:t xml:space="preserve"> </w:t>
      </w:r>
      <w:r w:rsidR="000173BF">
        <w:t>/</w:t>
      </w:r>
      <w:r w:rsidR="000173BF" w:rsidRPr="008803FA">
        <w:t>подписк</w:t>
      </w:r>
      <w:r w:rsidR="000173BF">
        <w:t>и</w:t>
      </w:r>
      <w:r w:rsidR="000173BF" w:rsidRPr="008803FA">
        <w:t xml:space="preserve"> за замяна </w:t>
      </w:r>
      <w:r w:rsidR="00F30CCA" w:rsidRPr="008803FA">
        <w:t>от ПД</w:t>
      </w:r>
      <w:r w:rsidRPr="008803FA">
        <w:t xml:space="preserve"> и ги записва в базата данни на АДЦК;</w:t>
      </w:r>
    </w:p>
    <w:p w14:paraId="49A5C47D" w14:textId="77777777" w:rsidR="00047AC4" w:rsidRPr="008803FA" w:rsidRDefault="00047AC4" w:rsidP="00047AC4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 xml:space="preserve">предава резултати от </w:t>
      </w:r>
      <w:proofErr w:type="spellStart"/>
      <w:r w:rsidRPr="008803FA">
        <w:t>аукционите</w:t>
      </w:r>
      <w:proofErr w:type="spellEnd"/>
      <w:r w:rsidR="000173BF">
        <w:t>/</w:t>
      </w:r>
      <w:r w:rsidR="000173BF" w:rsidRPr="008803FA">
        <w:t>подписк</w:t>
      </w:r>
      <w:r w:rsidR="000173BF">
        <w:t>ите</w:t>
      </w:r>
      <w:r w:rsidR="000173BF" w:rsidRPr="008803FA">
        <w:t xml:space="preserve"> за замяна</w:t>
      </w:r>
      <w:r w:rsidRPr="008803FA">
        <w:t xml:space="preserve"> към </w:t>
      </w:r>
      <w:proofErr w:type="spellStart"/>
      <w:r w:rsidR="003B1E27" w:rsidRPr="008803FA">
        <w:t>ПД</w:t>
      </w:r>
      <w:proofErr w:type="spellEnd"/>
      <w:r w:rsidR="003B1E27" w:rsidRPr="008803FA">
        <w:t xml:space="preserve">- участници в </w:t>
      </w:r>
      <w:proofErr w:type="spellStart"/>
      <w:r w:rsidR="003B1E27" w:rsidRPr="008803FA">
        <w:t>аукционите</w:t>
      </w:r>
      <w:proofErr w:type="spellEnd"/>
      <w:r w:rsidRPr="008803FA">
        <w:t>;</w:t>
      </w:r>
    </w:p>
    <w:p w14:paraId="191210B2" w14:textId="77777777" w:rsidR="00047AC4" w:rsidRPr="008803FA" w:rsidRDefault="00047AC4" w:rsidP="00047AC4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генерира справки</w:t>
      </w:r>
      <w:r w:rsidRPr="008803FA">
        <w:rPr>
          <w:lang w:val="en-US"/>
        </w:rPr>
        <w:t>;</w:t>
      </w:r>
    </w:p>
    <w:p w14:paraId="65174B69" w14:textId="77777777" w:rsidR="00047315" w:rsidRPr="008803FA" w:rsidRDefault="00A97435" w:rsidP="00047315">
      <w:pPr>
        <w:spacing w:after="120" w:line="360" w:lineRule="auto"/>
        <w:jc w:val="both"/>
        <w:rPr>
          <w:b/>
          <w:i/>
        </w:rPr>
      </w:pPr>
      <w:proofErr w:type="spellStart"/>
      <w:r w:rsidRPr="008803FA">
        <w:rPr>
          <w:b/>
          <w:i/>
        </w:rPr>
        <w:t>FastWork</w:t>
      </w:r>
      <w:proofErr w:type="spellEnd"/>
      <w:r w:rsidRPr="008803FA">
        <w:rPr>
          <w:b/>
          <w:i/>
        </w:rPr>
        <w:t xml:space="preserve"> </w:t>
      </w:r>
      <w:r w:rsidR="0022319D" w:rsidRPr="008803FA">
        <w:rPr>
          <w:b/>
          <w:i/>
        </w:rPr>
        <w:t xml:space="preserve">- </w:t>
      </w:r>
      <w:r w:rsidRPr="008803FA">
        <w:rPr>
          <w:b/>
          <w:i/>
        </w:rPr>
        <w:t>интегрирана система за връзка със SWIFT</w:t>
      </w:r>
    </w:p>
    <w:p w14:paraId="49B4F7AD" w14:textId="77777777" w:rsidR="00047315" w:rsidRPr="008803FA" w:rsidRDefault="00047315" w:rsidP="00047315">
      <w:pPr>
        <w:spacing w:after="120" w:line="360" w:lineRule="auto"/>
        <w:jc w:val="both"/>
      </w:pPr>
      <w:r w:rsidRPr="008803FA">
        <w:t xml:space="preserve">Осъществява двупосочен обмен на </w:t>
      </w:r>
      <w:r w:rsidRPr="008803FA">
        <w:rPr>
          <w:lang w:val="en-US"/>
        </w:rPr>
        <w:t xml:space="preserve">SWIFT </w:t>
      </w:r>
      <w:r w:rsidRPr="008803FA">
        <w:t>съобщения, съдържащи поръчки за участие</w:t>
      </w:r>
      <w:r w:rsidR="000173BF">
        <w:t xml:space="preserve"> в</w:t>
      </w:r>
      <w:r w:rsidR="000173BF" w:rsidRPr="000173BF">
        <w:t xml:space="preserve"> </w:t>
      </w:r>
      <w:proofErr w:type="spellStart"/>
      <w:r w:rsidR="000173BF" w:rsidRPr="008803FA">
        <w:t>аукциони</w:t>
      </w:r>
      <w:proofErr w:type="spellEnd"/>
      <w:r w:rsidR="000173BF">
        <w:t>/</w:t>
      </w:r>
      <w:r w:rsidR="000173BF" w:rsidRPr="008803FA">
        <w:t>подписк</w:t>
      </w:r>
      <w:r w:rsidR="000173BF">
        <w:t>и</w:t>
      </w:r>
      <w:r w:rsidR="000173BF" w:rsidRPr="008803FA">
        <w:t xml:space="preserve"> за замяна</w:t>
      </w:r>
      <w:r w:rsidRPr="008803FA">
        <w:t>, уведомления за у</w:t>
      </w:r>
      <w:r w:rsidR="00F30CCA" w:rsidRPr="008803FA">
        <w:t xml:space="preserve">словия и резултати от </w:t>
      </w:r>
      <w:proofErr w:type="spellStart"/>
      <w:r w:rsidR="00F30CCA" w:rsidRPr="008803FA">
        <w:t>аукциони</w:t>
      </w:r>
      <w:proofErr w:type="spellEnd"/>
      <w:r w:rsidR="000173BF">
        <w:t>/</w:t>
      </w:r>
      <w:r w:rsidR="000173BF" w:rsidRPr="008803FA">
        <w:t>подписк</w:t>
      </w:r>
      <w:r w:rsidR="000173BF">
        <w:t>и</w:t>
      </w:r>
      <w:r w:rsidR="000173BF" w:rsidRPr="008803FA">
        <w:t xml:space="preserve"> за замяна</w:t>
      </w:r>
      <w:r w:rsidR="00F30CCA" w:rsidRPr="008803FA">
        <w:t>, потвърждения, съобщения за грешки</w:t>
      </w:r>
      <w:r w:rsidRPr="008803FA">
        <w:t>.</w:t>
      </w:r>
    </w:p>
    <w:p w14:paraId="3E8E7D57" w14:textId="77777777" w:rsidR="00566071" w:rsidRPr="008803FA" w:rsidRDefault="00566071" w:rsidP="00A64BFD">
      <w:pPr>
        <w:pStyle w:val="Heading2"/>
        <w:rPr>
          <w:rFonts w:ascii="Times New Roman" w:hAnsi="Times New Roman"/>
          <w:i/>
          <w:szCs w:val="24"/>
        </w:rPr>
      </w:pPr>
      <w:bookmarkStart w:id="31" w:name="_Toc46817392"/>
      <w:bookmarkStart w:id="32" w:name="_Toc46817470"/>
      <w:bookmarkStart w:id="33" w:name="_Toc52680337"/>
      <w:bookmarkEnd w:id="28"/>
      <w:bookmarkEnd w:id="29"/>
      <w:bookmarkEnd w:id="30"/>
      <w:proofErr w:type="spellStart"/>
      <w:r w:rsidRPr="008803FA">
        <w:rPr>
          <w:rFonts w:ascii="Times New Roman" w:hAnsi="Times New Roman"/>
          <w:i/>
          <w:szCs w:val="24"/>
        </w:rPr>
        <w:lastRenderedPageBreak/>
        <w:t>Видове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i/>
          <w:szCs w:val="24"/>
        </w:rPr>
        <w:t>аукциони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, </w:t>
      </w:r>
      <w:proofErr w:type="spellStart"/>
      <w:r w:rsidRPr="008803FA">
        <w:rPr>
          <w:rFonts w:ascii="Times New Roman" w:hAnsi="Times New Roman"/>
          <w:i/>
          <w:szCs w:val="24"/>
        </w:rPr>
        <w:t>провеждани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i/>
          <w:szCs w:val="24"/>
        </w:rPr>
        <w:t>чрез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i/>
          <w:szCs w:val="24"/>
        </w:rPr>
        <w:t>система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i/>
          <w:szCs w:val="24"/>
        </w:rPr>
        <w:t>АДЦК</w:t>
      </w:r>
      <w:proofErr w:type="spellEnd"/>
    </w:p>
    <w:p w14:paraId="7B6B561B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продажба на ДЦК чрез заплащане</w:t>
      </w:r>
      <w:r w:rsidR="00E870C8" w:rsidRPr="008803FA">
        <w:t>;</w:t>
      </w:r>
    </w:p>
    <w:p w14:paraId="5FD35267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продажба на ДЦК</w:t>
      </w:r>
      <w:r w:rsidR="009A44B5">
        <w:t xml:space="preserve"> </w:t>
      </w:r>
      <w:r w:rsidRPr="008803FA">
        <w:t>при последващо отваряне на отворена емисия</w:t>
      </w:r>
      <w:r w:rsidR="00E870C8" w:rsidRPr="008803FA">
        <w:t>;</w:t>
      </w:r>
    </w:p>
    <w:p w14:paraId="490D185A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обратно изкупуване на ДЦК с определен срок (</w:t>
      </w:r>
      <w:proofErr w:type="spellStart"/>
      <w:r w:rsidRPr="008803FA">
        <w:t>репо</w:t>
      </w:r>
      <w:proofErr w:type="spellEnd"/>
      <w:r w:rsidRPr="008803FA">
        <w:t xml:space="preserve"> </w:t>
      </w:r>
      <w:proofErr w:type="spellStart"/>
      <w:r w:rsidRPr="008803FA">
        <w:t>аукцион</w:t>
      </w:r>
      <w:proofErr w:type="spellEnd"/>
      <w:r w:rsidRPr="008803FA">
        <w:t>)</w:t>
      </w:r>
      <w:r w:rsidR="00E870C8" w:rsidRPr="008803FA">
        <w:t>;</w:t>
      </w:r>
    </w:p>
    <w:p w14:paraId="166C13DB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 xml:space="preserve">обратно изкупуване на ДЦК без </w:t>
      </w:r>
      <w:proofErr w:type="spellStart"/>
      <w:r w:rsidRPr="008803FA">
        <w:t>опред</w:t>
      </w:r>
      <w:proofErr w:type="spellEnd"/>
      <w:r w:rsidRPr="008803FA">
        <w:t>.срок чрез заплащане, в.т.ч. по фиксирана цена</w:t>
      </w:r>
      <w:r w:rsidR="00E870C8" w:rsidRPr="008803FA">
        <w:t>;</w:t>
      </w:r>
    </w:p>
    <w:p w14:paraId="4B428642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обратно изкупуване на ДЦК без определен срок чрез замяна с ДЦК от друга емисия</w:t>
      </w:r>
      <w:r w:rsidR="00E870C8" w:rsidRPr="008803FA">
        <w:t>;</w:t>
      </w:r>
    </w:p>
    <w:p w14:paraId="522579AD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обратно изкупуване на ДЦК без определен срок по фиксирана цена</w:t>
      </w:r>
      <w:r w:rsidR="009A44B5">
        <w:t xml:space="preserve"> </w:t>
      </w:r>
      <w:r w:rsidRPr="008803FA">
        <w:t>срещу емисия на аукционен принцип</w:t>
      </w:r>
      <w:r w:rsidR="00E870C8" w:rsidRPr="008803FA">
        <w:t>;</w:t>
      </w:r>
    </w:p>
    <w:p w14:paraId="02B9CAAD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продажба на</w:t>
      </w:r>
      <w:r w:rsidR="009A44B5">
        <w:t xml:space="preserve"> </w:t>
      </w:r>
      <w:r w:rsidRPr="008803FA">
        <w:t>ДЦК чрез заплащане и/или чрез замяна с ДЦК от друга емисия</w:t>
      </w:r>
      <w:r w:rsidR="00E870C8" w:rsidRPr="008803FA">
        <w:t>;</w:t>
      </w:r>
    </w:p>
    <w:p w14:paraId="2CA106BF" w14:textId="212A518F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обратно изкупуване на</w:t>
      </w:r>
      <w:r w:rsidR="009A44B5">
        <w:t xml:space="preserve"> </w:t>
      </w:r>
      <w:r w:rsidR="00FA6924">
        <w:t xml:space="preserve">ДЦК без определен </w:t>
      </w:r>
      <w:r w:rsidRPr="008803FA">
        <w:t xml:space="preserve">срок </w:t>
      </w:r>
      <w:proofErr w:type="spellStart"/>
      <w:r w:rsidRPr="008803FA">
        <w:t>чрeз</w:t>
      </w:r>
      <w:proofErr w:type="spellEnd"/>
      <w:r w:rsidRPr="008803FA">
        <w:t xml:space="preserve"> заплащане и/или чрез замяна с ДЦК от друга емисия</w:t>
      </w:r>
      <w:r w:rsidR="00E870C8" w:rsidRPr="008803FA">
        <w:t>;</w:t>
      </w:r>
    </w:p>
    <w:p w14:paraId="388C9432" w14:textId="77777777" w:rsidR="005B7D54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продажба на ДЦК чрез заплащане и/или чрез замяна с ДЦК от други емисии по предварително определени от МФ цени</w:t>
      </w:r>
      <w:r w:rsidR="00E870C8" w:rsidRPr="008803FA">
        <w:t>;</w:t>
      </w:r>
    </w:p>
    <w:p w14:paraId="041E2599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обратно изкупуване без определен срок на ДЦК от няколко емисии по фиксирани цени срещу емисия на аукционен принцип</w:t>
      </w:r>
      <w:r w:rsidR="00E870C8" w:rsidRPr="008803FA">
        <w:t>;</w:t>
      </w:r>
    </w:p>
    <w:p w14:paraId="1395137C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обратно изкупуване на ДЦК без определен срок чрез заплащане и/или чрез замяна с ДЦК от други емисии по предварително обявени от МФ цени</w:t>
      </w:r>
      <w:r w:rsidR="00E870C8" w:rsidRPr="008803FA">
        <w:t>;</w:t>
      </w:r>
    </w:p>
    <w:p w14:paraId="591938AA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обратно изкупуване на ДЦК без определен срок чрез замяна с ДЦК от други емисии по предварително обявени от МФ цени</w:t>
      </w:r>
      <w:r w:rsidR="00E870C8" w:rsidRPr="008803FA">
        <w:t>;</w:t>
      </w:r>
    </w:p>
    <w:p w14:paraId="379FA993" w14:textId="77777777" w:rsidR="006B0AEF" w:rsidRPr="008803FA" w:rsidRDefault="00923430" w:rsidP="005A2611">
      <w:pPr>
        <w:pStyle w:val="Heading2"/>
        <w:rPr>
          <w:rFonts w:ascii="Times New Roman" w:hAnsi="Times New Roman"/>
          <w:i/>
          <w:szCs w:val="24"/>
        </w:rPr>
      </w:pPr>
      <w:proofErr w:type="spellStart"/>
      <w:r w:rsidRPr="008803FA">
        <w:rPr>
          <w:rFonts w:ascii="Times New Roman" w:hAnsi="Times New Roman"/>
          <w:i/>
          <w:szCs w:val="24"/>
        </w:rPr>
        <w:t>Видове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i/>
          <w:szCs w:val="24"/>
        </w:rPr>
        <w:t>подписки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за </w:t>
      </w:r>
      <w:proofErr w:type="spellStart"/>
      <w:r w:rsidRPr="008803FA">
        <w:rPr>
          <w:rFonts w:ascii="Times New Roman" w:hAnsi="Times New Roman"/>
          <w:i/>
          <w:szCs w:val="24"/>
        </w:rPr>
        <w:t>замяна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, </w:t>
      </w:r>
      <w:proofErr w:type="spellStart"/>
      <w:r w:rsidRPr="008803FA">
        <w:rPr>
          <w:rFonts w:ascii="Times New Roman" w:hAnsi="Times New Roman"/>
          <w:i/>
          <w:szCs w:val="24"/>
        </w:rPr>
        <w:t>провеждани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i/>
          <w:szCs w:val="24"/>
        </w:rPr>
        <w:t>чрез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i/>
          <w:szCs w:val="24"/>
        </w:rPr>
        <w:t>система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i/>
          <w:szCs w:val="24"/>
        </w:rPr>
        <w:t>АДЦК</w:t>
      </w:r>
      <w:proofErr w:type="spellEnd"/>
    </w:p>
    <w:p w14:paraId="033941C0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>подписка за замяна на ДЦК от една емисия с ДЦК от друга емисия ;</w:t>
      </w:r>
    </w:p>
    <w:p w14:paraId="469C11F4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t xml:space="preserve">подписка за замяна на ДЦК от една емисия с ДЦК от няколко други емисии, независимо от вида на валутата, в която са емитирани; </w:t>
      </w:r>
    </w:p>
    <w:p w14:paraId="6C69A81D" w14:textId="77777777" w:rsidR="008D503C" w:rsidRPr="008803FA" w:rsidRDefault="005B7D54" w:rsidP="00A64BFD">
      <w:pPr>
        <w:pStyle w:val="ListParagraph"/>
        <w:numPr>
          <w:ilvl w:val="0"/>
          <w:numId w:val="21"/>
        </w:numPr>
        <w:spacing w:after="120" w:line="360" w:lineRule="auto"/>
        <w:ind w:left="0" w:firstLine="720"/>
        <w:contextualSpacing w:val="0"/>
        <w:jc w:val="both"/>
      </w:pPr>
      <w:r w:rsidRPr="008803FA">
        <w:lastRenderedPageBreak/>
        <w:t>подписка за замяна на ДЦК от няколко емисии независимо от вида на валутата, в която са емитирани, с ДЦК от една емисия;</w:t>
      </w:r>
    </w:p>
    <w:p w14:paraId="2C6355A6" w14:textId="77777777" w:rsidR="008D503C" w:rsidRPr="008803FA" w:rsidRDefault="008D503C" w:rsidP="006B0AEF"/>
    <w:p w14:paraId="79D9978B" w14:textId="77777777" w:rsidR="00B47136" w:rsidRPr="008803FA" w:rsidRDefault="00976B0B" w:rsidP="005A2611">
      <w:pPr>
        <w:pStyle w:val="Heading1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Функционалност, управление, интерфейси на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="00B47136" w:rsidRPr="008803FA">
        <w:rPr>
          <w:rFonts w:ascii="Times New Roman" w:hAnsi="Times New Roman"/>
          <w:sz w:val="24"/>
          <w:szCs w:val="24"/>
        </w:rPr>
        <w:t>АДЦК</w:t>
      </w:r>
      <w:bookmarkEnd w:id="31"/>
      <w:bookmarkEnd w:id="32"/>
      <w:bookmarkEnd w:id="33"/>
    </w:p>
    <w:bookmarkEnd w:id="20"/>
    <w:bookmarkEnd w:id="21"/>
    <w:bookmarkEnd w:id="22"/>
    <w:p w14:paraId="2B97B253" w14:textId="77777777" w:rsidR="00B47136" w:rsidRPr="008803FA" w:rsidRDefault="00834C64" w:rsidP="00834C64">
      <w:pPr>
        <w:pStyle w:val="Heading2"/>
        <w:rPr>
          <w:rFonts w:ascii="Times New Roman" w:hAnsi="Times New Roman"/>
          <w:i/>
          <w:szCs w:val="24"/>
        </w:rPr>
      </w:pPr>
      <w:proofErr w:type="spellStart"/>
      <w:r w:rsidRPr="008803FA">
        <w:rPr>
          <w:rFonts w:ascii="Times New Roman" w:hAnsi="Times New Roman"/>
          <w:i/>
          <w:szCs w:val="24"/>
        </w:rPr>
        <w:t>Основни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i/>
          <w:szCs w:val="24"/>
        </w:rPr>
        <w:t>функции</w:t>
      </w:r>
      <w:proofErr w:type="spellEnd"/>
    </w:p>
    <w:p w14:paraId="75A0D352" w14:textId="77777777" w:rsidR="00B47136" w:rsidRPr="008803FA" w:rsidRDefault="00B47136" w:rsidP="007F5C72">
      <w:pPr>
        <w:pStyle w:val="Heading3"/>
      </w:pPr>
      <w:bookmarkStart w:id="34" w:name="_Toc46817394"/>
      <w:bookmarkStart w:id="35" w:name="_Toc46817472"/>
      <w:bookmarkStart w:id="36" w:name="_Toc52680339"/>
      <w:r w:rsidRPr="008803FA">
        <w:t xml:space="preserve">Въвеждане на условията на </w:t>
      </w:r>
      <w:proofErr w:type="spellStart"/>
      <w:r w:rsidRPr="008803FA">
        <w:t>емиси</w:t>
      </w:r>
      <w:r w:rsidR="00047315" w:rsidRPr="008803FA">
        <w:t>и</w:t>
      </w:r>
      <w:r w:rsidRPr="008803FA">
        <w:t>т</w:t>
      </w:r>
      <w:proofErr w:type="spellEnd"/>
      <w:r w:rsidR="00047315" w:rsidRPr="008803FA">
        <w:rPr>
          <w:lang w:val="en-US"/>
        </w:rPr>
        <w:t>e</w:t>
      </w:r>
      <w:r w:rsidRPr="008803FA">
        <w:t xml:space="preserve"> и </w:t>
      </w:r>
      <w:proofErr w:type="spellStart"/>
      <w:r w:rsidRPr="008803FA">
        <w:t>аукцион</w:t>
      </w:r>
      <w:bookmarkEnd w:id="34"/>
      <w:bookmarkEnd w:id="35"/>
      <w:bookmarkEnd w:id="36"/>
      <w:r w:rsidR="00047315" w:rsidRPr="008803FA">
        <w:t>ите</w:t>
      </w:r>
      <w:proofErr w:type="spellEnd"/>
    </w:p>
    <w:p w14:paraId="35D7E155" w14:textId="36A03708" w:rsidR="00C4093D" w:rsidRPr="00053357" w:rsidRDefault="00B47136" w:rsidP="00C4093D">
      <w:pPr>
        <w:spacing w:before="120" w:after="120" w:line="264" w:lineRule="auto"/>
        <w:jc w:val="both"/>
      </w:pPr>
      <w:r w:rsidRPr="00585720">
        <w:t xml:space="preserve">Условията на емисиите и </w:t>
      </w:r>
      <w:proofErr w:type="spellStart"/>
      <w:r w:rsidRPr="00585720">
        <w:t>аукционите</w:t>
      </w:r>
      <w:proofErr w:type="spellEnd"/>
      <w:r w:rsidR="0081531B" w:rsidRPr="00585720">
        <w:t xml:space="preserve"> могат да </w:t>
      </w:r>
      <w:r w:rsidRPr="00585720">
        <w:t>бъдат въве</w:t>
      </w:r>
      <w:r w:rsidR="00F30CCA" w:rsidRPr="00585720">
        <w:t>дени</w:t>
      </w:r>
      <w:r w:rsidRPr="00585720">
        <w:t xml:space="preserve"> </w:t>
      </w:r>
      <w:r w:rsidR="0081531B" w:rsidRPr="00585720">
        <w:t xml:space="preserve">от </w:t>
      </w:r>
      <w:r w:rsidR="003B1E27" w:rsidRPr="00585720">
        <w:t>потребител на системата</w:t>
      </w:r>
      <w:r w:rsidR="0081531B" w:rsidRPr="00585720">
        <w:t xml:space="preserve"> чрез екранна форма</w:t>
      </w:r>
      <w:r w:rsidR="002B4E24" w:rsidRPr="00585720">
        <w:t xml:space="preserve"> или да бъдат заредени чрез СПЗ</w:t>
      </w:r>
      <w:r w:rsidRPr="00585720">
        <w:t>.</w:t>
      </w:r>
      <w:r w:rsidR="0081531B" w:rsidRPr="00585720">
        <w:t xml:space="preserve"> </w:t>
      </w:r>
      <w:r w:rsidR="00C4093D" w:rsidRPr="00053357">
        <w:t xml:space="preserve">Системата АДЦК позволява едновременно провеждане на няколко </w:t>
      </w:r>
      <w:proofErr w:type="spellStart"/>
      <w:r w:rsidR="00C4093D" w:rsidRPr="00053357">
        <w:t>аукциона</w:t>
      </w:r>
      <w:proofErr w:type="spellEnd"/>
      <w:r w:rsidR="00C4093D" w:rsidRPr="00053357">
        <w:t xml:space="preserve"> от различен вид за емисии с различен ISIN код или едновременно провеждане на няколко </w:t>
      </w:r>
      <w:proofErr w:type="spellStart"/>
      <w:r w:rsidR="00C4093D" w:rsidRPr="00053357">
        <w:t>аукциона</w:t>
      </w:r>
      <w:proofErr w:type="spellEnd"/>
      <w:r w:rsidR="00C4093D" w:rsidRPr="00053357">
        <w:t xml:space="preserve"> от един и същи вид за емисии с различен ISIN код.</w:t>
      </w:r>
    </w:p>
    <w:p w14:paraId="35EC4D20" w14:textId="77777777" w:rsidR="00B47136" w:rsidRPr="008803FA" w:rsidRDefault="00B47136">
      <w:pPr>
        <w:pStyle w:val="BodyText0"/>
        <w:rPr>
          <w:rFonts w:ascii="Times New Roman" w:hAnsi="Times New Roman"/>
          <w:sz w:val="24"/>
          <w:szCs w:val="24"/>
        </w:rPr>
      </w:pPr>
    </w:p>
    <w:p w14:paraId="455796E5" w14:textId="77777777" w:rsidR="0081531B" w:rsidRPr="008803FA" w:rsidRDefault="0081531B" w:rsidP="007F5C72">
      <w:pPr>
        <w:pStyle w:val="Heading3"/>
      </w:pPr>
      <w:r w:rsidRPr="008803FA">
        <w:t>Поддържане на номенклатури</w:t>
      </w:r>
    </w:p>
    <w:p w14:paraId="4C44B9F7" w14:textId="77777777" w:rsidR="000F0668" w:rsidRPr="008803FA" w:rsidRDefault="000F0668" w:rsidP="0081531B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Системата поддържа пълен набор от номенклатури, необходими за нейното функциониране</w:t>
      </w:r>
      <w:r w:rsidR="003B1E27" w:rsidRPr="008803FA">
        <w:rPr>
          <w:rFonts w:ascii="Times New Roman" w:hAnsi="Times New Roman"/>
          <w:sz w:val="24"/>
          <w:szCs w:val="24"/>
        </w:rPr>
        <w:t xml:space="preserve"> и за функционирането на СПЗ</w:t>
      </w:r>
      <w:r w:rsidRPr="008803FA">
        <w:rPr>
          <w:rFonts w:ascii="Times New Roman" w:hAnsi="Times New Roman"/>
          <w:sz w:val="24"/>
          <w:szCs w:val="24"/>
        </w:rPr>
        <w:t>.</w:t>
      </w:r>
    </w:p>
    <w:p w14:paraId="039F0C5B" w14:textId="77777777" w:rsidR="00B47136" w:rsidRPr="008803FA" w:rsidRDefault="00B47136" w:rsidP="007F5C72">
      <w:pPr>
        <w:pStyle w:val="Heading3"/>
      </w:pPr>
      <w:bookmarkStart w:id="37" w:name="_Toc46817395"/>
      <w:bookmarkStart w:id="38" w:name="_Toc46817473"/>
      <w:bookmarkStart w:id="39" w:name="_Toc52680340"/>
      <w:r w:rsidRPr="008803FA">
        <w:t xml:space="preserve">Генериране на уведомления до първичните дилъри за условията на предстоящия </w:t>
      </w:r>
      <w:proofErr w:type="spellStart"/>
      <w:r w:rsidRPr="008803FA">
        <w:t>аукцион</w:t>
      </w:r>
      <w:bookmarkEnd w:id="37"/>
      <w:bookmarkEnd w:id="38"/>
      <w:bookmarkEnd w:id="39"/>
      <w:proofErr w:type="spellEnd"/>
      <w:r w:rsidR="0081531B" w:rsidRPr="008803FA">
        <w:t>/подписка за замяна</w:t>
      </w:r>
    </w:p>
    <w:p w14:paraId="07A9A773" w14:textId="77777777" w:rsidR="00B47136" w:rsidRPr="008803FA" w:rsidRDefault="00B47136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 xml:space="preserve">Генерирането на уведомления до първичните дилъри за условията на предстоящия </w:t>
      </w:r>
      <w:proofErr w:type="spellStart"/>
      <w:r w:rsidRPr="008803FA">
        <w:rPr>
          <w:rFonts w:ascii="Times New Roman" w:hAnsi="Times New Roman"/>
          <w:sz w:val="24"/>
          <w:szCs w:val="24"/>
        </w:rPr>
        <w:t>аукцион</w:t>
      </w:r>
      <w:proofErr w:type="spellEnd"/>
      <w:r w:rsidR="0081531B" w:rsidRPr="008803FA">
        <w:rPr>
          <w:rFonts w:ascii="Times New Roman" w:hAnsi="Times New Roman"/>
          <w:sz w:val="24"/>
          <w:szCs w:val="24"/>
        </w:rPr>
        <w:t>/подписка за замяна</w:t>
      </w:r>
      <w:r w:rsidRPr="008803FA">
        <w:rPr>
          <w:rFonts w:ascii="Times New Roman" w:hAnsi="Times New Roman"/>
          <w:sz w:val="24"/>
          <w:szCs w:val="24"/>
        </w:rPr>
        <w:t xml:space="preserve"> е процес, при който </w:t>
      </w:r>
      <w:r w:rsidR="00F30CCA" w:rsidRPr="008803FA">
        <w:rPr>
          <w:rFonts w:ascii="Times New Roman" w:hAnsi="Times New Roman"/>
          <w:sz w:val="24"/>
          <w:szCs w:val="24"/>
        </w:rPr>
        <w:t>АДЦК</w:t>
      </w:r>
      <w:r w:rsidRPr="008803FA">
        <w:rPr>
          <w:rFonts w:ascii="Times New Roman" w:hAnsi="Times New Roman"/>
          <w:sz w:val="24"/>
          <w:szCs w:val="24"/>
        </w:rPr>
        <w:t xml:space="preserve"> създава текста на съобщението въз основа на записаните в базата данни реквизити. </w:t>
      </w:r>
      <w:r w:rsidR="002701BB" w:rsidRPr="008803FA">
        <w:rPr>
          <w:rFonts w:ascii="Times New Roman" w:hAnsi="Times New Roman"/>
          <w:sz w:val="24"/>
          <w:szCs w:val="24"/>
        </w:rPr>
        <w:t>У</w:t>
      </w:r>
      <w:r w:rsidRPr="008803FA">
        <w:rPr>
          <w:rFonts w:ascii="Times New Roman" w:hAnsi="Times New Roman"/>
          <w:sz w:val="24"/>
          <w:szCs w:val="24"/>
        </w:rPr>
        <w:t>ведомления</w:t>
      </w:r>
      <w:r w:rsidR="002701BB" w:rsidRPr="008803FA">
        <w:rPr>
          <w:rFonts w:ascii="Times New Roman" w:hAnsi="Times New Roman"/>
          <w:sz w:val="24"/>
          <w:szCs w:val="24"/>
        </w:rPr>
        <w:t>та</w:t>
      </w:r>
      <w:r w:rsidRPr="008803FA">
        <w:rPr>
          <w:rFonts w:ascii="Times New Roman" w:hAnsi="Times New Roman"/>
          <w:sz w:val="24"/>
          <w:szCs w:val="24"/>
        </w:rPr>
        <w:t xml:space="preserve"> до първичните дилъри</w:t>
      </w:r>
      <w:r w:rsidR="002701BB" w:rsidRPr="008803FA">
        <w:rPr>
          <w:rFonts w:ascii="Times New Roman" w:hAnsi="Times New Roman"/>
          <w:sz w:val="24"/>
          <w:szCs w:val="24"/>
        </w:rPr>
        <w:t xml:space="preserve"> се изпращат по </w:t>
      </w:r>
      <w:r w:rsidRPr="008803FA">
        <w:rPr>
          <w:rFonts w:ascii="Times New Roman" w:hAnsi="Times New Roman"/>
          <w:sz w:val="24"/>
          <w:szCs w:val="24"/>
          <w:lang w:val="en-US"/>
        </w:rPr>
        <w:t>S</w:t>
      </w:r>
      <w:r w:rsidRPr="008803FA">
        <w:rPr>
          <w:rFonts w:ascii="Times New Roman" w:hAnsi="Times New Roman"/>
          <w:sz w:val="24"/>
          <w:szCs w:val="24"/>
        </w:rPr>
        <w:t>.</w:t>
      </w:r>
      <w:r w:rsidRPr="008803FA">
        <w:rPr>
          <w:rFonts w:ascii="Times New Roman" w:hAnsi="Times New Roman"/>
          <w:sz w:val="24"/>
          <w:szCs w:val="24"/>
          <w:lang w:val="en-US"/>
        </w:rPr>
        <w:t>W</w:t>
      </w:r>
      <w:r w:rsidRPr="008803FA">
        <w:rPr>
          <w:rFonts w:ascii="Times New Roman" w:hAnsi="Times New Roman"/>
          <w:sz w:val="24"/>
          <w:szCs w:val="24"/>
        </w:rPr>
        <w:t>.</w:t>
      </w:r>
      <w:r w:rsidRPr="008803FA">
        <w:rPr>
          <w:rFonts w:ascii="Times New Roman" w:hAnsi="Times New Roman"/>
          <w:sz w:val="24"/>
          <w:szCs w:val="24"/>
          <w:lang w:val="en-US"/>
        </w:rPr>
        <w:t>I</w:t>
      </w:r>
      <w:r w:rsidRPr="008803FA">
        <w:rPr>
          <w:rFonts w:ascii="Times New Roman" w:hAnsi="Times New Roman"/>
          <w:sz w:val="24"/>
          <w:szCs w:val="24"/>
        </w:rPr>
        <w:t>.</w:t>
      </w:r>
      <w:r w:rsidRPr="008803FA">
        <w:rPr>
          <w:rFonts w:ascii="Times New Roman" w:hAnsi="Times New Roman"/>
          <w:sz w:val="24"/>
          <w:szCs w:val="24"/>
          <w:lang w:val="en-US"/>
        </w:rPr>
        <w:t>F</w:t>
      </w:r>
      <w:r w:rsidRPr="008803FA">
        <w:rPr>
          <w:rFonts w:ascii="Times New Roman" w:hAnsi="Times New Roman"/>
          <w:sz w:val="24"/>
          <w:szCs w:val="24"/>
        </w:rPr>
        <w:t>.</w:t>
      </w:r>
      <w:r w:rsidRPr="008803FA">
        <w:rPr>
          <w:rFonts w:ascii="Times New Roman" w:hAnsi="Times New Roman"/>
          <w:sz w:val="24"/>
          <w:szCs w:val="24"/>
          <w:lang w:val="en-US"/>
        </w:rPr>
        <w:t>T</w:t>
      </w:r>
      <w:r w:rsidRPr="008803FA">
        <w:rPr>
          <w:rFonts w:ascii="Times New Roman" w:hAnsi="Times New Roman"/>
          <w:sz w:val="24"/>
          <w:szCs w:val="24"/>
        </w:rPr>
        <w:t>.</w:t>
      </w:r>
      <w:r w:rsidR="002701BB" w:rsidRPr="008803FA">
        <w:rPr>
          <w:rFonts w:ascii="Times New Roman" w:hAnsi="Times New Roman"/>
          <w:sz w:val="24"/>
          <w:szCs w:val="24"/>
        </w:rPr>
        <w:t xml:space="preserve"> или през системата СПЗ.</w:t>
      </w:r>
      <w:r w:rsidRPr="008803FA">
        <w:rPr>
          <w:rFonts w:ascii="Times New Roman" w:hAnsi="Times New Roman"/>
          <w:sz w:val="24"/>
          <w:szCs w:val="24"/>
        </w:rPr>
        <w:t xml:space="preserve"> </w:t>
      </w:r>
    </w:p>
    <w:p w14:paraId="12899696" w14:textId="77777777" w:rsidR="00B47136" w:rsidRPr="008803FA" w:rsidRDefault="002701BB" w:rsidP="007F5C72">
      <w:pPr>
        <w:pStyle w:val="Heading3"/>
      </w:pPr>
      <w:bookmarkStart w:id="40" w:name="_Toc46817396"/>
      <w:bookmarkStart w:id="41" w:name="_Toc46817474"/>
      <w:bookmarkStart w:id="42" w:name="_Toc52680341"/>
      <w:r w:rsidRPr="008803FA">
        <w:t>Приемане</w:t>
      </w:r>
      <w:r w:rsidR="009A44B5">
        <w:t xml:space="preserve"> </w:t>
      </w:r>
      <w:r w:rsidR="00B47136" w:rsidRPr="008803FA">
        <w:t>на поръчки</w:t>
      </w:r>
      <w:bookmarkEnd w:id="40"/>
      <w:bookmarkEnd w:id="41"/>
      <w:bookmarkEnd w:id="42"/>
      <w:r w:rsidR="003B1E27" w:rsidRPr="008803FA">
        <w:t xml:space="preserve"> за участие в </w:t>
      </w:r>
      <w:proofErr w:type="spellStart"/>
      <w:r w:rsidR="003B1E27" w:rsidRPr="008803FA">
        <w:t>аукцион</w:t>
      </w:r>
      <w:proofErr w:type="spellEnd"/>
      <w:r w:rsidR="003B1E27" w:rsidRPr="008803FA">
        <w:t>/подписка за замяна</w:t>
      </w:r>
    </w:p>
    <w:p w14:paraId="4362A79F" w14:textId="77777777" w:rsidR="00B47136" w:rsidRPr="008803FA" w:rsidRDefault="002701BB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 xml:space="preserve">Приемането на </w:t>
      </w:r>
      <w:r w:rsidR="00B47136" w:rsidRPr="008803FA">
        <w:rPr>
          <w:rFonts w:ascii="Times New Roman" w:hAnsi="Times New Roman"/>
          <w:sz w:val="24"/>
          <w:szCs w:val="24"/>
        </w:rPr>
        <w:t xml:space="preserve">поръчки </w:t>
      </w:r>
      <w:r w:rsidRPr="008803FA">
        <w:rPr>
          <w:rFonts w:ascii="Times New Roman" w:hAnsi="Times New Roman"/>
          <w:sz w:val="24"/>
          <w:szCs w:val="24"/>
        </w:rPr>
        <w:t xml:space="preserve">се осъществява по два канала – зареждане на файлове със </w:t>
      </w:r>
      <w:r w:rsidR="00B47136" w:rsidRPr="008803FA">
        <w:rPr>
          <w:rFonts w:ascii="Times New Roman" w:hAnsi="Times New Roman"/>
          <w:sz w:val="24"/>
          <w:szCs w:val="24"/>
          <w:lang w:val="en-US"/>
        </w:rPr>
        <w:t>S</w:t>
      </w:r>
      <w:r w:rsidR="00B47136" w:rsidRPr="008803FA">
        <w:rPr>
          <w:rFonts w:ascii="Times New Roman" w:hAnsi="Times New Roman"/>
          <w:sz w:val="24"/>
          <w:szCs w:val="24"/>
        </w:rPr>
        <w:t>.</w:t>
      </w:r>
      <w:r w:rsidR="00B47136" w:rsidRPr="008803FA">
        <w:rPr>
          <w:rFonts w:ascii="Times New Roman" w:hAnsi="Times New Roman"/>
          <w:sz w:val="24"/>
          <w:szCs w:val="24"/>
          <w:lang w:val="en-US"/>
        </w:rPr>
        <w:t>W</w:t>
      </w:r>
      <w:r w:rsidR="00B47136" w:rsidRPr="008803FA">
        <w:rPr>
          <w:rFonts w:ascii="Times New Roman" w:hAnsi="Times New Roman"/>
          <w:sz w:val="24"/>
          <w:szCs w:val="24"/>
        </w:rPr>
        <w:t>.</w:t>
      </w:r>
      <w:r w:rsidR="00B47136" w:rsidRPr="008803FA">
        <w:rPr>
          <w:rFonts w:ascii="Times New Roman" w:hAnsi="Times New Roman"/>
          <w:sz w:val="24"/>
          <w:szCs w:val="24"/>
          <w:lang w:val="en-US"/>
        </w:rPr>
        <w:t>I</w:t>
      </w:r>
      <w:r w:rsidR="00B47136" w:rsidRPr="008803FA">
        <w:rPr>
          <w:rFonts w:ascii="Times New Roman" w:hAnsi="Times New Roman"/>
          <w:sz w:val="24"/>
          <w:szCs w:val="24"/>
        </w:rPr>
        <w:t>.</w:t>
      </w:r>
      <w:r w:rsidR="00B47136" w:rsidRPr="008803FA">
        <w:rPr>
          <w:rFonts w:ascii="Times New Roman" w:hAnsi="Times New Roman"/>
          <w:sz w:val="24"/>
          <w:szCs w:val="24"/>
          <w:lang w:val="en-US"/>
        </w:rPr>
        <w:t>F</w:t>
      </w:r>
      <w:r w:rsidR="00B47136" w:rsidRPr="008803FA">
        <w:rPr>
          <w:rFonts w:ascii="Times New Roman" w:hAnsi="Times New Roman"/>
          <w:sz w:val="24"/>
          <w:szCs w:val="24"/>
        </w:rPr>
        <w:t>.</w:t>
      </w:r>
      <w:r w:rsidR="00B47136" w:rsidRPr="008803FA">
        <w:rPr>
          <w:rFonts w:ascii="Times New Roman" w:hAnsi="Times New Roman"/>
          <w:sz w:val="24"/>
          <w:szCs w:val="24"/>
          <w:lang w:val="en-US"/>
        </w:rPr>
        <w:t>T</w:t>
      </w:r>
      <w:r w:rsidR="00B47136" w:rsidRPr="008803FA">
        <w:rPr>
          <w:rFonts w:ascii="Times New Roman" w:hAnsi="Times New Roman"/>
          <w:sz w:val="24"/>
          <w:szCs w:val="24"/>
        </w:rPr>
        <w:t xml:space="preserve">. съобщения и </w:t>
      </w:r>
      <w:r w:rsidRPr="008803FA">
        <w:rPr>
          <w:rFonts w:ascii="Times New Roman" w:hAnsi="Times New Roman"/>
          <w:sz w:val="24"/>
          <w:szCs w:val="24"/>
        </w:rPr>
        <w:t xml:space="preserve">приемане на поръчки, получени в системата </w:t>
      </w:r>
      <w:r w:rsidR="00B77A41" w:rsidRPr="008803FA">
        <w:rPr>
          <w:rFonts w:ascii="Times New Roman" w:hAnsi="Times New Roman"/>
          <w:sz w:val="24"/>
          <w:szCs w:val="24"/>
        </w:rPr>
        <w:t>СПЗ</w:t>
      </w:r>
      <w:r w:rsidRPr="008803FA">
        <w:rPr>
          <w:rFonts w:ascii="Times New Roman" w:hAnsi="Times New Roman"/>
          <w:sz w:val="24"/>
          <w:szCs w:val="24"/>
        </w:rPr>
        <w:t xml:space="preserve"> чрез </w:t>
      </w:r>
      <w:r w:rsidRPr="008803FA">
        <w:rPr>
          <w:rFonts w:ascii="Times New Roman" w:hAnsi="Times New Roman"/>
          <w:sz w:val="24"/>
          <w:szCs w:val="24"/>
          <w:lang w:val="en-US"/>
        </w:rPr>
        <w:t>WEB</w:t>
      </w:r>
      <w:r w:rsidRPr="008803FA">
        <w:rPr>
          <w:rFonts w:ascii="Times New Roman" w:hAnsi="Times New Roman"/>
          <w:sz w:val="24"/>
          <w:szCs w:val="24"/>
        </w:rPr>
        <w:t xml:space="preserve"> интерфейс</w:t>
      </w:r>
      <w:r w:rsidR="00B47136" w:rsidRPr="008803FA">
        <w:rPr>
          <w:rFonts w:ascii="Times New Roman" w:hAnsi="Times New Roman"/>
          <w:sz w:val="24"/>
          <w:szCs w:val="24"/>
        </w:rPr>
        <w:t>.</w:t>
      </w:r>
      <w:r w:rsidR="00923430" w:rsidRPr="008803FA">
        <w:rPr>
          <w:rFonts w:ascii="Times New Roman" w:hAnsi="Times New Roman"/>
          <w:sz w:val="24"/>
          <w:szCs w:val="24"/>
        </w:rPr>
        <w:t xml:space="preserve"> </w:t>
      </w:r>
      <w:r w:rsidR="00F30CCA" w:rsidRPr="008803FA">
        <w:rPr>
          <w:rFonts w:ascii="Times New Roman" w:hAnsi="Times New Roman"/>
          <w:sz w:val="24"/>
          <w:szCs w:val="24"/>
        </w:rPr>
        <w:t>АДЦК</w:t>
      </w:r>
      <w:r w:rsidR="00B47136" w:rsidRPr="008803FA">
        <w:rPr>
          <w:rFonts w:ascii="Times New Roman" w:hAnsi="Times New Roman"/>
          <w:sz w:val="24"/>
          <w:szCs w:val="24"/>
        </w:rPr>
        <w:t xml:space="preserve"> не допуска </w:t>
      </w:r>
      <w:r w:rsidR="0081531B" w:rsidRPr="008803FA">
        <w:rPr>
          <w:rFonts w:ascii="Times New Roman" w:hAnsi="Times New Roman"/>
          <w:sz w:val="24"/>
          <w:szCs w:val="24"/>
        </w:rPr>
        <w:t>преглед</w:t>
      </w:r>
      <w:r w:rsidR="003B1E27" w:rsidRPr="008803FA">
        <w:rPr>
          <w:rFonts w:ascii="Times New Roman" w:hAnsi="Times New Roman"/>
          <w:sz w:val="24"/>
          <w:szCs w:val="24"/>
        </w:rPr>
        <w:t xml:space="preserve"> от оператор</w:t>
      </w:r>
      <w:r w:rsidR="00B47136" w:rsidRPr="008803FA">
        <w:rPr>
          <w:rFonts w:ascii="Times New Roman" w:hAnsi="Times New Roman"/>
          <w:sz w:val="24"/>
          <w:szCs w:val="24"/>
        </w:rPr>
        <w:t xml:space="preserve"> на информацията за постъпилите поръчки преди обявения в условията на </w:t>
      </w:r>
      <w:proofErr w:type="spellStart"/>
      <w:r w:rsidR="00B47136" w:rsidRPr="008803FA">
        <w:rPr>
          <w:rFonts w:ascii="Times New Roman" w:hAnsi="Times New Roman"/>
          <w:sz w:val="24"/>
          <w:szCs w:val="24"/>
        </w:rPr>
        <w:t>аукциона</w:t>
      </w:r>
      <w:proofErr w:type="spellEnd"/>
      <w:r w:rsidR="00C4093D" w:rsidRPr="00585720">
        <w:rPr>
          <w:rFonts w:ascii="Times New Roman" w:hAnsi="Times New Roman"/>
          <w:sz w:val="24"/>
          <w:szCs w:val="24"/>
          <w:lang w:val="en-US"/>
        </w:rPr>
        <w:t>/</w:t>
      </w:r>
      <w:r w:rsidR="00C4093D" w:rsidRPr="00053357">
        <w:rPr>
          <w:rFonts w:ascii="Times New Roman" w:hAnsi="Times New Roman"/>
          <w:sz w:val="24"/>
          <w:szCs w:val="24"/>
        </w:rPr>
        <w:t>подписка за замяна</w:t>
      </w:r>
      <w:r w:rsidR="00B47136" w:rsidRPr="008803FA">
        <w:rPr>
          <w:rFonts w:ascii="Times New Roman" w:hAnsi="Times New Roman"/>
          <w:sz w:val="24"/>
          <w:szCs w:val="24"/>
        </w:rPr>
        <w:t xml:space="preserve"> краен срок за получаването им. </w:t>
      </w:r>
    </w:p>
    <w:p w14:paraId="3AC56244" w14:textId="77777777" w:rsidR="00B47136" w:rsidRPr="008803FA" w:rsidRDefault="00923430" w:rsidP="00EB3E5B">
      <w:pPr>
        <w:pStyle w:val="Heading4"/>
        <w:numPr>
          <w:ilvl w:val="0"/>
          <w:numId w:val="0"/>
        </w:numPr>
        <w:ind w:left="720" w:hanging="720"/>
        <w:rPr>
          <w:rFonts w:ascii="Times New Roman" w:hAnsi="Times New Roman"/>
          <w:smallCaps w:val="0"/>
          <w:sz w:val="24"/>
          <w:szCs w:val="24"/>
        </w:rPr>
      </w:pPr>
      <w:r w:rsidRPr="008803FA">
        <w:rPr>
          <w:rFonts w:ascii="Times New Roman" w:hAnsi="Times New Roman"/>
          <w:smallCaps w:val="0"/>
          <w:sz w:val="24"/>
          <w:szCs w:val="24"/>
        </w:rPr>
        <w:lastRenderedPageBreak/>
        <w:t>Верификация</w:t>
      </w:r>
      <w:r w:rsidR="009A44B5">
        <w:rPr>
          <w:rFonts w:ascii="Times New Roman" w:hAnsi="Times New Roman"/>
          <w:smallCaps w:val="0"/>
          <w:sz w:val="24"/>
          <w:szCs w:val="24"/>
        </w:rPr>
        <w:t xml:space="preserve"> </w:t>
      </w:r>
      <w:r w:rsidRPr="008803FA">
        <w:rPr>
          <w:rFonts w:ascii="Times New Roman" w:hAnsi="Times New Roman"/>
          <w:smallCaps w:val="0"/>
          <w:sz w:val="24"/>
          <w:szCs w:val="24"/>
        </w:rPr>
        <w:t>на</w:t>
      </w:r>
      <w:r w:rsidR="009A44B5">
        <w:rPr>
          <w:rFonts w:ascii="Times New Roman" w:hAnsi="Times New Roman"/>
          <w:smallCaps w:val="0"/>
          <w:sz w:val="24"/>
          <w:szCs w:val="24"/>
        </w:rPr>
        <w:t xml:space="preserve"> </w:t>
      </w:r>
      <w:r w:rsidRPr="008803FA">
        <w:rPr>
          <w:rFonts w:ascii="Times New Roman" w:hAnsi="Times New Roman"/>
          <w:smallCaps w:val="0"/>
          <w:sz w:val="24"/>
          <w:szCs w:val="24"/>
          <w:lang w:val="en-US"/>
        </w:rPr>
        <w:t>S</w:t>
      </w:r>
      <w:r w:rsidRPr="008803FA">
        <w:rPr>
          <w:rFonts w:ascii="Times New Roman" w:hAnsi="Times New Roman"/>
          <w:smallCaps w:val="0"/>
          <w:sz w:val="24"/>
          <w:szCs w:val="24"/>
        </w:rPr>
        <w:t>.</w:t>
      </w:r>
      <w:r w:rsidRPr="008803FA">
        <w:rPr>
          <w:rFonts w:ascii="Times New Roman" w:hAnsi="Times New Roman"/>
          <w:smallCaps w:val="0"/>
          <w:sz w:val="24"/>
          <w:szCs w:val="24"/>
          <w:lang w:val="en-US"/>
        </w:rPr>
        <w:t>W</w:t>
      </w:r>
      <w:r w:rsidRPr="008803FA">
        <w:rPr>
          <w:rFonts w:ascii="Times New Roman" w:hAnsi="Times New Roman"/>
          <w:smallCaps w:val="0"/>
          <w:sz w:val="24"/>
          <w:szCs w:val="24"/>
        </w:rPr>
        <w:t>.</w:t>
      </w:r>
      <w:r w:rsidRPr="008803FA">
        <w:rPr>
          <w:rFonts w:ascii="Times New Roman" w:hAnsi="Times New Roman"/>
          <w:smallCaps w:val="0"/>
          <w:sz w:val="24"/>
          <w:szCs w:val="24"/>
          <w:lang w:val="en-US"/>
        </w:rPr>
        <w:t>I</w:t>
      </w:r>
      <w:r w:rsidRPr="008803FA">
        <w:rPr>
          <w:rFonts w:ascii="Times New Roman" w:hAnsi="Times New Roman"/>
          <w:smallCaps w:val="0"/>
          <w:sz w:val="24"/>
          <w:szCs w:val="24"/>
        </w:rPr>
        <w:t>.</w:t>
      </w:r>
      <w:r w:rsidRPr="008803FA">
        <w:rPr>
          <w:rFonts w:ascii="Times New Roman" w:hAnsi="Times New Roman"/>
          <w:smallCaps w:val="0"/>
          <w:sz w:val="24"/>
          <w:szCs w:val="24"/>
          <w:lang w:val="en-US"/>
        </w:rPr>
        <w:t>F</w:t>
      </w:r>
      <w:r w:rsidRPr="008803FA">
        <w:rPr>
          <w:rFonts w:ascii="Times New Roman" w:hAnsi="Times New Roman"/>
          <w:smallCaps w:val="0"/>
          <w:sz w:val="24"/>
          <w:szCs w:val="24"/>
        </w:rPr>
        <w:t>.</w:t>
      </w:r>
      <w:r w:rsidRPr="008803FA">
        <w:rPr>
          <w:rFonts w:ascii="Times New Roman" w:hAnsi="Times New Roman"/>
          <w:smallCaps w:val="0"/>
          <w:sz w:val="24"/>
          <w:szCs w:val="24"/>
          <w:lang w:val="en-US"/>
        </w:rPr>
        <w:t>T</w:t>
      </w:r>
      <w:r w:rsidRPr="008803FA">
        <w:rPr>
          <w:rFonts w:ascii="Times New Roman" w:hAnsi="Times New Roman"/>
          <w:smallCaps w:val="0"/>
          <w:sz w:val="24"/>
          <w:szCs w:val="24"/>
        </w:rPr>
        <w:t>. Съобщенията</w:t>
      </w:r>
    </w:p>
    <w:p w14:paraId="4157ACEF" w14:textId="77777777" w:rsidR="00905B3D" w:rsidRPr="008803FA" w:rsidRDefault="00E870C8" w:rsidP="00B12080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В</w:t>
      </w:r>
      <w:r w:rsidR="00B47136" w:rsidRPr="008803FA">
        <w:rPr>
          <w:rFonts w:ascii="Times New Roman" w:hAnsi="Times New Roman"/>
          <w:sz w:val="24"/>
          <w:szCs w:val="24"/>
        </w:rPr>
        <w:t>ход</w:t>
      </w:r>
      <w:r w:rsidRPr="008803FA">
        <w:rPr>
          <w:rFonts w:ascii="Times New Roman" w:hAnsi="Times New Roman"/>
          <w:sz w:val="24"/>
          <w:szCs w:val="24"/>
        </w:rPr>
        <w:t xml:space="preserve">ящите </w:t>
      </w:r>
      <w:r w:rsidR="00B47136" w:rsidRPr="008803FA">
        <w:rPr>
          <w:rFonts w:ascii="Times New Roman" w:hAnsi="Times New Roman"/>
          <w:sz w:val="24"/>
          <w:szCs w:val="24"/>
        </w:rPr>
        <w:t xml:space="preserve">съобщения се </w:t>
      </w:r>
      <w:r w:rsidRPr="008803FA">
        <w:rPr>
          <w:rFonts w:ascii="Times New Roman" w:hAnsi="Times New Roman"/>
          <w:sz w:val="24"/>
          <w:szCs w:val="24"/>
        </w:rPr>
        <w:t xml:space="preserve">верифицират за коректност. При установяване на грешка </w:t>
      </w:r>
      <w:r w:rsidR="00905B3D" w:rsidRPr="008803FA">
        <w:rPr>
          <w:rFonts w:ascii="Times New Roman" w:hAnsi="Times New Roman"/>
          <w:sz w:val="24"/>
          <w:szCs w:val="24"/>
        </w:rPr>
        <w:t xml:space="preserve">съобщенията се </w:t>
      </w:r>
      <w:r w:rsidRPr="008803FA">
        <w:rPr>
          <w:rFonts w:ascii="Times New Roman" w:hAnsi="Times New Roman"/>
          <w:sz w:val="24"/>
          <w:szCs w:val="24"/>
        </w:rPr>
        <w:t xml:space="preserve">отхвърлят </w:t>
      </w:r>
      <w:r w:rsidR="00905B3D" w:rsidRPr="008803FA">
        <w:rPr>
          <w:rFonts w:ascii="Times New Roman" w:hAnsi="Times New Roman"/>
          <w:sz w:val="24"/>
          <w:szCs w:val="24"/>
        </w:rPr>
        <w:t xml:space="preserve">и на подателя се връща </w:t>
      </w:r>
      <w:r w:rsidRPr="008803FA">
        <w:rPr>
          <w:rFonts w:ascii="Times New Roman" w:hAnsi="Times New Roman"/>
          <w:sz w:val="24"/>
          <w:szCs w:val="24"/>
        </w:rPr>
        <w:t>съобщение за грешка.</w:t>
      </w:r>
      <w:r w:rsidR="00923430" w:rsidRPr="008803FA">
        <w:rPr>
          <w:rFonts w:ascii="Times New Roman" w:hAnsi="Times New Roman"/>
          <w:sz w:val="24"/>
          <w:szCs w:val="24"/>
        </w:rPr>
        <w:t xml:space="preserve"> </w:t>
      </w:r>
      <w:r w:rsidR="00905B3D" w:rsidRPr="008803FA">
        <w:rPr>
          <w:rFonts w:ascii="Times New Roman" w:hAnsi="Times New Roman"/>
          <w:sz w:val="24"/>
          <w:szCs w:val="24"/>
        </w:rPr>
        <w:t>Отхвърлените съобщенията могат да бъдат коригирани и изпратени повторно.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="00905B3D" w:rsidRPr="008803FA">
        <w:rPr>
          <w:rFonts w:ascii="Times New Roman" w:hAnsi="Times New Roman"/>
          <w:sz w:val="24"/>
          <w:szCs w:val="24"/>
        </w:rPr>
        <w:t>До крайния срок на подаване на поръчки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="00905B3D" w:rsidRPr="008803FA">
        <w:rPr>
          <w:rFonts w:ascii="Times New Roman" w:hAnsi="Times New Roman"/>
          <w:sz w:val="24"/>
          <w:szCs w:val="24"/>
        </w:rPr>
        <w:t>съобщенията могат да бъдат промен</w:t>
      </w:r>
      <w:r w:rsidR="00923430" w:rsidRPr="008803FA">
        <w:rPr>
          <w:rFonts w:ascii="Times New Roman" w:hAnsi="Times New Roman"/>
          <w:sz w:val="24"/>
          <w:szCs w:val="24"/>
        </w:rPr>
        <w:t>е</w:t>
      </w:r>
      <w:r w:rsidR="00905B3D" w:rsidRPr="008803FA">
        <w:rPr>
          <w:rFonts w:ascii="Times New Roman" w:hAnsi="Times New Roman"/>
          <w:sz w:val="24"/>
          <w:szCs w:val="24"/>
        </w:rPr>
        <w:t>ни</w:t>
      </w:r>
      <w:r w:rsidR="00E61C9F" w:rsidRPr="008803FA">
        <w:rPr>
          <w:rFonts w:ascii="Times New Roman" w:hAnsi="Times New Roman"/>
          <w:sz w:val="24"/>
          <w:szCs w:val="24"/>
        </w:rPr>
        <w:t xml:space="preserve"> и отменени</w:t>
      </w:r>
      <w:r w:rsidR="00905B3D" w:rsidRPr="008803FA">
        <w:rPr>
          <w:rFonts w:ascii="Times New Roman" w:hAnsi="Times New Roman"/>
          <w:sz w:val="24"/>
          <w:szCs w:val="24"/>
        </w:rPr>
        <w:t>.</w:t>
      </w:r>
    </w:p>
    <w:p w14:paraId="5B922BAF" w14:textId="77777777" w:rsidR="00905B3D" w:rsidRPr="008803FA" w:rsidRDefault="00905B3D" w:rsidP="00B12080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Верифицираните съобщения се трансформират в поръчки.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="00C24C29" w:rsidRPr="008803FA">
        <w:rPr>
          <w:rFonts w:ascii="Times New Roman" w:hAnsi="Times New Roman"/>
          <w:sz w:val="24"/>
          <w:szCs w:val="24"/>
        </w:rPr>
        <w:t xml:space="preserve">Възможно е въвеждане на поръчки </w:t>
      </w:r>
      <w:r w:rsidR="00E61C9F" w:rsidRPr="008803FA">
        <w:rPr>
          <w:rFonts w:ascii="Times New Roman" w:hAnsi="Times New Roman"/>
          <w:sz w:val="24"/>
          <w:szCs w:val="24"/>
        </w:rPr>
        <w:t xml:space="preserve">директно в АДЦК през потребителския интерфейс </w:t>
      </w:r>
      <w:r w:rsidR="00C24C29" w:rsidRPr="008803FA">
        <w:rPr>
          <w:rFonts w:ascii="Times New Roman" w:hAnsi="Times New Roman"/>
          <w:sz w:val="24"/>
          <w:szCs w:val="24"/>
        </w:rPr>
        <w:t>от упълномощени служители.</w:t>
      </w:r>
    </w:p>
    <w:p w14:paraId="11A2B0C5" w14:textId="77777777" w:rsidR="00C52E84" w:rsidRPr="008803FA" w:rsidRDefault="00C52E84" w:rsidP="007F5C72">
      <w:pPr>
        <w:pStyle w:val="Heading3"/>
      </w:pPr>
      <w:bookmarkStart w:id="43" w:name="_Toc46817397"/>
      <w:bookmarkStart w:id="44" w:name="_Toc46817475"/>
      <w:bookmarkStart w:id="45" w:name="_Toc52680342"/>
      <w:r w:rsidRPr="008803FA">
        <w:t xml:space="preserve">Мониторинг на постъпилите съобщения </w:t>
      </w:r>
      <w:bookmarkEnd w:id="43"/>
      <w:bookmarkEnd w:id="44"/>
      <w:bookmarkEnd w:id="45"/>
    </w:p>
    <w:p w14:paraId="29642107" w14:textId="77777777" w:rsidR="00C52E84" w:rsidRPr="008803FA" w:rsidRDefault="00C52E84" w:rsidP="00C52E84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АДЦК предоставя възможност за мониторинг на постъпилите съобщения, като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 xml:space="preserve">показва статуса на всяко съобщение, както и на грешките в него, в случай че съобщението не е преминало успешно входящия контрол. </w:t>
      </w:r>
    </w:p>
    <w:p w14:paraId="0153CA83" w14:textId="77777777" w:rsidR="00B47136" w:rsidRPr="008803FA" w:rsidRDefault="00B47136" w:rsidP="00541FF1">
      <w:pPr>
        <w:pStyle w:val="Heading4"/>
        <w:numPr>
          <w:ilvl w:val="0"/>
          <w:numId w:val="0"/>
        </w:numPr>
        <w:ind w:left="720" w:hanging="720"/>
        <w:rPr>
          <w:rFonts w:ascii="Times New Roman" w:hAnsi="Times New Roman"/>
          <w:smallCaps w:val="0"/>
          <w:sz w:val="24"/>
          <w:szCs w:val="24"/>
        </w:rPr>
      </w:pPr>
      <w:r w:rsidRPr="008803FA">
        <w:rPr>
          <w:rFonts w:ascii="Times New Roman" w:hAnsi="Times New Roman"/>
          <w:smallCaps w:val="0"/>
          <w:sz w:val="24"/>
          <w:szCs w:val="24"/>
        </w:rPr>
        <w:t>Контролиране на лимитите</w:t>
      </w:r>
    </w:p>
    <w:p w14:paraId="068CA337" w14:textId="77777777" w:rsidR="00B47136" w:rsidRPr="008803FA" w:rsidRDefault="00B47136" w:rsidP="00C24C29">
      <w:pPr>
        <w:pStyle w:val="BodyText0"/>
        <w:rPr>
          <w:rFonts w:ascii="Times New Roman" w:hAnsi="Times New Roman"/>
          <w:sz w:val="24"/>
          <w:szCs w:val="24"/>
          <w:highlight w:val="lightGray"/>
        </w:rPr>
      </w:pPr>
      <w:r w:rsidRPr="008803FA">
        <w:rPr>
          <w:rFonts w:ascii="Times New Roman" w:hAnsi="Times New Roman"/>
          <w:sz w:val="24"/>
          <w:szCs w:val="24"/>
        </w:rPr>
        <w:t xml:space="preserve">След </w:t>
      </w:r>
      <w:r w:rsidR="00923430" w:rsidRPr="008803FA">
        <w:rPr>
          <w:rFonts w:ascii="Times New Roman" w:hAnsi="Times New Roman"/>
          <w:sz w:val="24"/>
          <w:szCs w:val="24"/>
        </w:rPr>
        <w:t>постъпването на всички поръчки</w:t>
      </w:r>
      <w:r w:rsidRPr="008803FA">
        <w:rPr>
          <w:rFonts w:ascii="Times New Roman" w:hAnsi="Times New Roman"/>
          <w:sz w:val="24"/>
          <w:szCs w:val="24"/>
        </w:rPr>
        <w:t xml:space="preserve"> се </w:t>
      </w:r>
      <w:r w:rsidR="008D76A6" w:rsidRPr="008803FA">
        <w:rPr>
          <w:rFonts w:ascii="Times New Roman" w:hAnsi="Times New Roman"/>
          <w:sz w:val="24"/>
          <w:szCs w:val="24"/>
        </w:rPr>
        <w:t>изпълнява</w:t>
      </w:r>
      <w:r w:rsidRPr="008803FA">
        <w:rPr>
          <w:rFonts w:ascii="Times New Roman" w:hAnsi="Times New Roman"/>
          <w:sz w:val="24"/>
          <w:szCs w:val="24"/>
        </w:rPr>
        <w:t xml:space="preserve"> процедурата за контрол на лимитите. Тя оперира</w:t>
      </w:r>
      <w:r w:rsidR="00C52E84" w:rsidRPr="008803FA">
        <w:rPr>
          <w:rFonts w:ascii="Times New Roman" w:hAnsi="Times New Roman"/>
          <w:sz w:val="24"/>
          <w:szCs w:val="24"/>
        </w:rPr>
        <w:t xml:space="preserve"> върху всички въведени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="00C52E84" w:rsidRPr="008803FA">
        <w:rPr>
          <w:rFonts w:ascii="Times New Roman" w:hAnsi="Times New Roman"/>
          <w:sz w:val="24"/>
          <w:szCs w:val="24"/>
        </w:rPr>
        <w:t>поръчки</w:t>
      </w:r>
      <w:r w:rsidRPr="008803FA">
        <w:rPr>
          <w:rFonts w:ascii="Times New Roman" w:hAnsi="Times New Roman"/>
          <w:sz w:val="24"/>
          <w:szCs w:val="24"/>
        </w:rPr>
        <w:t xml:space="preserve">, независимо дали са заредени автоматично или са </w:t>
      </w:r>
      <w:r w:rsidR="00F30CCA" w:rsidRPr="008803FA">
        <w:rPr>
          <w:rFonts w:ascii="Times New Roman" w:hAnsi="Times New Roman"/>
          <w:sz w:val="24"/>
          <w:szCs w:val="24"/>
        </w:rPr>
        <w:t>въве</w:t>
      </w:r>
      <w:r w:rsidRPr="008803FA">
        <w:rPr>
          <w:rFonts w:ascii="Times New Roman" w:hAnsi="Times New Roman"/>
          <w:sz w:val="24"/>
          <w:szCs w:val="24"/>
        </w:rPr>
        <w:t xml:space="preserve">дени ръчно в системата. </w:t>
      </w:r>
      <w:r w:rsidR="00C24C29" w:rsidRPr="008803FA">
        <w:rPr>
          <w:rFonts w:ascii="Times New Roman" w:hAnsi="Times New Roman"/>
          <w:sz w:val="24"/>
          <w:szCs w:val="24"/>
        </w:rPr>
        <w:t>П</w:t>
      </w:r>
      <w:r w:rsidRPr="008803FA">
        <w:rPr>
          <w:rFonts w:ascii="Times New Roman" w:hAnsi="Times New Roman"/>
          <w:sz w:val="24"/>
          <w:szCs w:val="24"/>
        </w:rPr>
        <w:t>оръчките, които нарушават лимитите</w:t>
      </w:r>
      <w:r w:rsidRPr="008803FA">
        <w:rPr>
          <w:rFonts w:ascii="Times New Roman" w:hAnsi="Times New Roman"/>
          <w:b/>
          <w:sz w:val="24"/>
          <w:szCs w:val="24"/>
        </w:rPr>
        <w:t xml:space="preserve">, </w:t>
      </w:r>
      <w:r w:rsidR="00C24C29" w:rsidRPr="008803FA">
        <w:rPr>
          <w:rFonts w:ascii="Times New Roman" w:hAnsi="Times New Roman"/>
          <w:sz w:val="24"/>
          <w:szCs w:val="24"/>
        </w:rPr>
        <w:t>не се допускат до участие в класирането.</w:t>
      </w:r>
      <w:r w:rsidRPr="008803FA">
        <w:rPr>
          <w:rFonts w:ascii="Times New Roman" w:hAnsi="Times New Roman"/>
          <w:sz w:val="24"/>
          <w:szCs w:val="24"/>
          <w:highlight w:val="lightGray"/>
        </w:rPr>
        <w:t xml:space="preserve"> </w:t>
      </w:r>
    </w:p>
    <w:p w14:paraId="5C5E1B1E" w14:textId="77777777" w:rsidR="00B47136" w:rsidRPr="008803FA" w:rsidRDefault="00B47136" w:rsidP="007F5C72">
      <w:pPr>
        <w:pStyle w:val="Heading3"/>
      </w:pPr>
      <w:bookmarkStart w:id="46" w:name="_Toc46817398"/>
      <w:bookmarkStart w:id="47" w:name="_Toc46817476"/>
      <w:bookmarkStart w:id="48" w:name="_Toc52680343"/>
      <w:r w:rsidRPr="008803FA">
        <w:t>Класиране</w:t>
      </w:r>
      <w:bookmarkEnd w:id="46"/>
      <w:bookmarkEnd w:id="47"/>
      <w:bookmarkEnd w:id="48"/>
      <w:r w:rsidRPr="008803FA">
        <w:t xml:space="preserve"> </w:t>
      </w:r>
    </w:p>
    <w:p w14:paraId="214344B2" w14:textId="1E02A88D" w:rsidR="00B47136" w:rsidRPr="008803FA" w:rsidRDefault="00B47136" w:rsidP="00C24C29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Класирането е процес</w:t>
      </w:r>
      <w:r w:rsidR="00C24C29" w:rsidRPr="008803FA">
        <w:rPr>
          <w:rFonts w:ascii="Times New Roman" w:hAnsi="Times New Roman"/>
          <w:sz w:val="24"/>
          <w:szCs w:val="24"/>
        </w:rPr>
        <w:t>,</w:t>
      </w:r>
      <w:r w:rsidRPr="008803FA">
        <w:rPr>
          <w:rFonts w:ascii="Times New Roman" w:hAnsi="Times New Roman"/>
          <w:sz w:val="24"/>
          <w:szCs w:val="24"/>
        </w:rPr>
        <w:t xml:space="preserve"> при който </w:t>
      </w:r>
      <w:r w:rsidR="00C24C29" w:rsidRPr="008803FA">
        <w:rPr>
          <w:rFonts w:ascii="Times New Roman" w:hAnsi="Times New Roman"/>
          <w:sz w:val="24"/>
          <w:szCs w:val="24"/>
        </w:rPr>
        <w:t>п</w:t>
      </w:r>
      <w:r w:rsidRPr="008803FA">
        <w:rPr>
          <w:rFonts w:ascii="Times New Roman" w:hAnsi="Times New Roman"/>
          <w:sz w:val="24"/>
          <w:szCs w:val="24"/>
        </w:rPr>
        <w:t xml:space="preserve">оръчките се подреждат според условията на </w:t>
      </w:r>
      <w:proofErr w:type="spellStart"/>
      <w:r w:rsidRPr="008803FA">
        <w:rPr>
          <w:rFonts w:ascii="Times New Roman" w:hAnsi="Times New Roman"/>
          <w:sz w:val="24"/>
          <w:szCs w:val="24"/>
        </w:rPr>
        <w:t>аукциона</w:t>
      </w:r>
      <w:proofErr w:type="spellEnd"/>
      <w:r w:rsidR="00C24C29" w:rsidRPr="008803FA">
        <w:rPr>
          <w:rFonts w:ascii="Times New Roman" w:hAnsi="Times New Roman"/>
          <w:sz w:val="24"/>
          <w:szCs w:val="24"/>
        </w:rPr>
        <w:t>, при спазване на лимитите. П</w:t>
      </w:r>
      <w:r w:rsidRPr="008803FA">
        <w:rPr>
          <w:rFonts w:ascii="Times New Roman" w:hAnsi="Times New Roman"/>
          <w:sz w:val="24"/>
          <w:szCs w:val="24"/>
        </w:rPr>
        <w:t xml:space="preserve">ри необходимост се извършва пропорционално разпределение </w:t>
      </w:r>
      <w:r w:rsidR="00C24C29" w:rsidRPr="008803FA">
        <w:rPr>
          <w:rFonts w:ascii="Times New Roman" w:hAnsi="Times New Roman"/>
          <w:sz w:val="24"/>
          <w:szCs w:val="24"/>
        </w:rPr>
        <w:t>и закръгляване</w:t>
      </w:r>
      <w:r w:rsidR="00C52E84" w:rsidRPr="008803FA">
        <w:rPr>
          <w:rFonts w:ascii="Times New Roman" w:hAnsi="Times New Roman"/>
          <w:sz w:val="24"/>
          <w:szCs w:val="24"/>
        </w:rPr>
        <w:t>,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>съгл.</w:t>
      </w:r>
      <w:r w:rsidR="00C24C29" w:rsidRPr="008803FA">
        <w:rPr>
          <w:rFonts w:ascii="Times New Roman" w:hAnsi="Times New Roman"/>
          <w:sz w:val="24"/>
          <w:szCs w:val="24"/>
        </w:rPr>
        <w:t xml:space="preserve"> </w:t>
      </w:r>
      <w:r w:rsidR="00B12080">
        <w:rPr>
          <w:rFonts w:ascii="Times New Roman" w:hAnsi="Times New Roman"/>
          <w:sz w:val="24"/>
          <w:szCs w:val="24"/>
        </w:rPr>
        <w:t>Наредба №</w:t>
      </w:r>
      <w:ins w:id="49" w:author="AngelinaK" w:date="2020-04-06T14:15:00Z">
        <w:r w:rsidR="00490381">
          <w:rPr>
            <w:rFonts w:ascii="Times New Roman" w:hAnsi="Times New Roman"/>
            <w:sz w:val="24"/>
            <w:szCs w:val="24"/>
          </w:rPr>
          <w:t xml:space="preserve"> </w:t>
        </w:r>
      </w:ins>
      <w:r w:rsidR="00B12080">
        <w:rPr>
          <w:rFonts w:ascii="Times New Roman" w:hAnsi="Times New Roman"/>
          <w:sz w:val="24"/>
          <w:szCs w:val="24"/>
        </w:rPr>
        <w:t>5.</w:t>
      </w:r>
    </w:p>
    <w:p w14:paraId="2CAF1F61" w14:textId="77777777" w:rsidR="00B47136" w:rsidRPr="008803FA" w:rsidRDefault="00B47136" w:rsidP="00B12080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 xml:space="preserve">Класирането може да бъде изпълнявано многократно. </w:t>
      </w:r>
      <w:r w:rsidR="00473791" w:rsidRPr="008803FA">
        <w:rPr>
          <w:rFonts w:ascii="Times New Roman" w:hAnsi="Times New Roman"/>
          <w:sz w:val="24"/>
          <w:szCs w:val="24"/>
        </w:rPr>
        <w:t>Възможно е да се прави класиране при промяна на някои условия</w:t>
      </w:r>
      <w:r w:rsidR="003B1E27" w:rsidRPr="008803F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3B1E27" w:rsidRPr="008803FA">
        <w:rPr>
          <w:rFonts w:ascii="Times New Roman" w:hAnsi="Times New Roman"/>
          <w:sz w:val="24"/>
          <w:szCs w:val="24"/>
        </w:rPr>
        <w:t>аукциона</w:t>
      </w:r>
      <w:proofErr w:type="spellEnd"/>
      <w:r w:rsidR="00473791" w:rsidRPr="008803FA">
        <w:rPr>
          <w:rFonts w:ascii="Times New Roman" w:hAnsi="Times New Roman"/>
          <w:sz w:val="24"/>
          <w:szCs w:val="24"/>
        </w:rPr>
        <w:t xml:space="preserve">. </w:t>
      </w:r>
      <w:r w:rsidRPr="008803FA">
        <w:rPr>
          <w:rFonts w:ascii="Times New Roman" w:hAnsi="Times New Roman"/>
          <w:sz w:val="24"/>
          <w:szCs w:val="24"/>
        </w:rPr>
        <w:t>При всяко класиране се съхранява запис за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>условията,</w:t>
      </w:r>
      <w:r w:rsidR="00473791" w:rsidRPr="008803FA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>при които е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 xml:space="preserve">извършено, както и резултатите от класирането. Резултатите от класирането се съхраняват в базата данни и се използват за генериране на приложения към протокола за </w:t>
      </w:r>
      <w:proofErr w:type="spellStart"/>
      <w:r w:rsidRPr="008803FA">
        <w:rPr>
          <w:rFonts w:ascii="Times New Roman" w:hAnsi="Times New Roman"/>
          <w:sz w:val="24"/>
          <w:szCs w:val="24"/>
        </w:rPr>
        <w:t>аукциона</w:t>
      </w:r>
      <w:proofErr w:type="spellEnd"/>
      <w:r w:rsidR="00C52E84" w:rsidRPr="008803FA">
        <w:rPr>
          <w:rFonts w:ascii="Times New Roman" w:hAnsi="Times New Roman"/>
          <w:sz w:val="24"/>
          <w:szCs w:val="24"/>
        </w:rPr>
        <w:t xml:space="preserve"> и за бъдещи справки</w:t>
      </w:r>
      <w:r w:rsidRPr="008803FA">
        <w:rPr>
          <w:rFonts w:ascii="Times New Roman" w:hAnsi="Times New Roman"/>
          <w:sz w:val="24"/>
          <w:szCs w:val="24"/>
        </w:rPr>
        <w:t xml:space="preserve">. </w:t>
      </w:r>
    </w:p>
    <w:p w14:paraId="5553A75A" w14:textId="77777777" w:rsidR="00B47136" w:rsidRPr="008803FA" w:rsidRDefault="00B47136" w:rsidP="007F5C72">
      <w:pPr>
        <w:pStyle w:val="Heading3"/>
      </w:pPr>
      <w:bookmarkStart w:id="50" w:name="_Toc52680344"/>
      <w:bookmarkStart w:id="51" w:name="_Toc46817399"/>
      <w:bookmarkStart w:id="52" w:name="_Toc46817477"/>
      <w:r w:rsidRPr="008803FA">
        <w:lastRenderedPageBreak/>
        <w:t xml:space="preserve">Потвърждаване на резултатите от </w:t>
      </w:r>
      <w:proofErr w:type="spellStart"/>
      <w:r w:rsidRPr="008803FA">
        <w:t>аукциона</w:t>
      </w:r>
      <w:bookmarkEnd w:id="50"/>
      <w:proofErr w:type="spellEnd"/>
    </w:p>
    <w:p w14:paraId="0547FCBE" w14:textId="77777777" w:rsidR="00B47136" w:rsidRPr="008803FA" w:rsidRDefault="00473791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С</w:t>
      </w:r>
      <w:r w:rsidR="00B47136" w:rsidRPr="008803FA">
        <w:rPr>
          <w:rFonts w:ascii="Times New Roman" w:hAnsi="Times New Roman"/>
          <w:sz w:val="24"/>
          <w:szCs w:val="24"/>
        </w:rPr>
        <w:t xml:space="preserve">лед </w:t>
      </w:r>
      <w:r w:rsidRPr="008803FA">
        <w:rPr>
          <w:rFonts w:ascii="Times New Roman" w:hAnsi="Times New Roman"/>
          <w:sz w:val="24"/>
          <w:szCs w:val="24"/>
        </w:rPr>
        <w:t xml:space="preserve">получаване </w:t>
      </w:r>
      <w:r w:rsidR="00B47136" w:rsidRPr="008803FA">
        <w:rPr>
          <w:rFonts w:ascii="Times New Roman" w:hAnsi="Times New Roman"/>
          <w:sz w:val="24"/>
          <w:szCs w:val="24"/>
        </w:rPr>
        <w:t>потвърждение от М</w:t>
      </w:r>
      <w:r w:rsidRPr="008803FA">
        <w:rPr>
          <w:rFonts w:ascii="Times New Roman" w:hAnsi="Times New Roman"/>
          <w:sz w:val="24"/>
          <w:szCs w:val="24"/>
        </w:rPr>
        <w:t xml:space="preserve">Ф на резултатите от класирането те стават </w:t>
      </w:r>
      <w:r w:rsidR="00B47136" w:rsidRPr="008803FA">
        <w:rPr>
          <w:rFonts w:ascii="Times New Roman" w:hAnsi="Times New Roman"/>
          <w:sz w:val="24"/>
          <w:szCs w:val="24"/>
        </w:rPr>
        <w:t>окончателни.</w:t>
      </w:r>
    </w:p>
    <w:p w14:paraId="35B7BEB8" w14:textId="77777777" w:rsidR="00B47136" w:rsidRPr="008803FA" w:rsidRDefault="00B47136" w:rsidP="007F5C72">
      <w:pPr>
        <w:pStyle w:val="Heading3"/>
      </w:pPr>
      <w:bookmarkStart w:id="53" w:name="_Toc52680345"/>
      <w:r w:rsidRPr="008803FA">
        <w:t xml:space="preserve">Приключване на </w:t>
      </w:r>
      <w:proofErr w:type="spellStart"/>
      <w:r w:rsidRPr="008803FA">
        <w:t>аукциона</w:t>
      </w:r>
      <w:bookmarkEnd w:id="51"/>
      <w:bookmarkEnd w:id="52"/>
      <w:bookmarkEnd w:id="53"/>
      <w:proofErr w:type="spellEnd"/>
    </w:p>
    <w:p w14:paraId="651C6D70" w14:textId="77777777" w:rsidR="00B47136" w:rsidRPr="008803FA" w:rsidRDefault="00473791" w:rsidP="00473791">
      <w:pPr>
        <w:pStyle w:val="BodyText0"/>
        <w:rPr>
          <w:rFonts w:ascii="Times New Roman" w:hAnsi="Times New Roman"/>
          <w:i/>
          <w:sz w:val="24"/>
          <w:szCs w:val="24"/>
        </w:rPr>
      </w:pPr>
      <w:bookmarkStart w:id="54" w:name="_Toc439994690"/>
      <w:bookmarkStart w:id="55" w:name="_Toc441230994"/>
      <w:bookmarkStart w:id="56" w:name="_Toc512848532"/>
      <w:bookmarkStart w:id="57" w:name="_Toc517688002"/>
      <w:r w:rsidRPr="008803FA">
        <w:rPr>
          <w:rFonts w:ascii="Times New Roman" w:hAnsi="Times New Roman"/>
          <w:sz w:val="24"/>
          <w:szCs w:val="24"/>
        </w:rPr>
        <w:t>При п</w:t>
      </w:r>
      <w:r w:rsidR="00B47136" w:rsidRPr="008803FA">
        <w:rPr>
          <w:rFonts w:ascii="Times New Roman" w:hAnsi="Times New Roman"/>
          <w:sz w:val="24"/>
          <w:szCs w:val="24"/>
        </w:rPr>
        <w:t>риключването</w:t>
      </w:r>
      <w:r w:rsidRPr="008803FA">
        <w:rPr>
          <w:rFonts w:ascii="Times New Roman" w:hAnsi="Times New Roman"/>
          <w:sz w:val="24"/>
          <w:szCs w:val="24"/>
        </w:rPr>
        <w:t xml:space="preserve"> одобрените поръчки се г</w:t>
      </w:r>
      <w:r w:rsidR="00B47136" w:rsidRPr="008803FA">
        <w:rPr>
          <w:rFonts w:ascii="Times New Roman" w:hAnsi="Times New Roman"/>
          <w:sz w:val="24"/>
          <w:szCs w:val="24"/>
        </w:rPr>
        <w:t>рупира</w:t>
      </w:r>
      <w:r w:rsidRPr="008803FA">
        <w:rPr>
          <w:rFonts w:ascii="Times New Roman" w:hAnsi="Times New Roman"/>
          <w:sz w:val="24"/>
          <w:szCs w:val="24"/>
        </w:rPr>
        <w:t>т</w:t>
      </w:r>
      <w:r w:rsidR="00B47136" w:rsidRPr="008803FA">
        <w:rPr>
          <w:rFonts w:ascii="Times New Roman" w:hAnsi="Times New Roman"/>
          <w:sz w:val="24"/>
          <w:szCs w:val="24"/>
        </w:rPr>
        <w:t xml:space="preserve"> и обобщава</w:t>
      </w:r>
      <w:r w:rsidRPr="008803FA">
        <w:rPr>
          <w:rFonts w:ascii="Times New Roman" w:hAnsi="Times New Roman"/>
          <w:sz w:val="24"/>
          <w:szCs w:val="24"/>
        </w:rPr>
        <w:t>т, извършват се изчисления, генерират се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 xml:space="preserve">отчети и изходна информация за </w:t>
      </w:r>
      <w:r w:rsidR="00B47136" w:rsidRPr="008803FA">
        <w:rPr>
          <w:rFonts w:ascii="Times New Roman" w:hAnsi="Times New Roman"/>
          <w:sz w:val="24"/>
          <w:szCs w:val="24"/>
        </w:rPr>
        <w:t>ЕСРОТ</w:t>
      </w:r>
      <w:r w:rsidR="00B47136" w:rsidRPr="008803FA">
        <w:rPr>
          <w:rFonts w:ascii="Times New Roman" w:hAnsi="Times New Roman"/>
          <w:i/>
          <w:sz w:val="24"/>
          <w:szCs w:val="24"/>
        </w:rPr>
        <w:t>.</w:t>
      </w:r>
    </w:p>
    <w:p w14:paraId="0E9F3E4D" w14:textId="77777777" w:rsidR="00B47136" w:rsidRPr="008803FA" w:rsidRDefault="00B47136" w:rsidP="007F5C72">
      <w:pPr>
        <w:pStyle w:val="Heading3"/>
      </w:pPr>
      <w:bookmarkStart w:id="58" w:name="_Toc46817400"/>
      <w:bookmarkStart w:id="59" w:name="_Toc46817478"/>
      <w:bookmarkStart w:id="60" w:name="_Toc52680346"/>
      <w:r w:rsidRPr="008803FA">
        <w:t xml:space="preserve">Генериране на уведомления </w:t>
      </w:r>
      <w:r w:rsidR="00473791" w:rsidRPr="008803FA">
        <w:t xml:space="preserve">за резултатите </w:t>
      </w:r>
      <w:r w:rsidRPr="008803FA">
        <w:t xml:space="preserve">до участниците </w:t>
      </w:r>
      <w:bookmarkEnd w:id="58"/>
      <w:bookmarkEnd w:id="59"/>
      <w:bookmarkEnd w:id="60"/>
    </w:p>
    <w:p w14:paraId="0E25D6EF" w14:textId="77777777" w:rsidR="00473791" w:rsidRPr="008803FA" w:rsidRDefault="008D76A6" w:rsidP="00473791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 xml:space="preserve">Системата </w:t>
      </w:r>
      <w:r w:rsidR="00B47136" w:rsidRPr="008803FA">
        <w:rPr>
          <w:rFonts w:ascii="Times New Roman" w:hAnsi="Times New Roman"/>
          <w:sz w:val="24"/>
          <w:szCs w:val="24"/>
        </w:rPr>
        <w:t xml:space="preserve">генерира уведомителни писма </w:t>
      </w:r>
      <w:r w:rsidR="00473791" w:rsidRPr="008803FA">
        <w:rPr>
          <w:rFonts w:ascii="Times New Roman" w:hAnsi="Times New Roman"/>
          <w:sz w:val="24"/>
          <w:szCs w:val="24"/>
        </w:rPr>
        <w:t xml:space="preserve">за одобрените и неодобрени поръчки </w:t>
      </w:r>
      <w:r w:rsidR="003B1E27" w:rsidRPr="008803FA">
        <w:rPr>
          <w:rFonts w:ascii="Times New Roman" w:hAnsi="Times New Roman"/>
          <w:sz w:val="24"/>
          <w:szCs w:val="24"/>
        </w:rPr>
        <w:t>до</w:t>
      </w:r>
      <w:r w:rsidR="00473791" w:rsidRPr="008803FA">
        <w:rPr>
          <w:rFonts w:ascii="Times New Roman" w:hAnsi="Times New Roman"/>
          <w:sz w:val="24"/>
          <w:szCs w:val="24"/>
        </w:rPr>
        <w:t xml:space="preserve"> всеки участник</w:t>
      </w:r>
      <w:r w:rsidR="003B1E27" w:rsidRPr="008803F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3B1E27" w:rsidRPr="008803FA">
        <w:rPr>
          <w:rFonts w:ascii="Times New Roman" w:hAnsi="Times New Roman"/>
          <w:sz w:val="24"/>
          <w:szCs w:val="24"/>
        </w:rPr>
        <w:t>аукциона</w:t>
      </w:r>
      <w:proofErr w:type="spellEnd"/>
      <w:r w:rsidR="00473791" w:rsidRPr="008803FA">
        <w:rPr>
          <w:rFonts w:ascii="Times New Roman" w:hAnsi="Times New Roman"/>
          <w:sz w:val="24"/>
          <w:szCs w:val="24"/>
        </w:rPr>
        <w:t xml:space="preserve">. </w:t>
      </w:r>
      <w:bookmarkStart w:id="61" w:name="_Toc52680347"/>
    </w:p>
    <w:p w14:paraId="5CB342D3" w14:textId="77777777" w:rsidR="00E22FD3" w:rsidRPr="00D93B2A" w:rsidRDefault="00E22FD3" w:rsidP="00D93B2A">
      <w:pPr>
        <w:pStyle w:val="Heading3"/>
      </w:pPr>
      <w:r w:rsidRPr="008803FA">
        <w:t>В допълнение към основната функционалност, модулът за провеждане на подписки за замяна поддържа следните функции:</w:t>
      </w:r>
    </w:p>
    <w:p w14:paraId="641774BD" w14:textId="77777777" w:rsidR="00E22FD3" w:rsidRPr="008803FA" w:rsidRDefault="00E22FD3" w:rsidP="00E22FD3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 w:rsidRPr="008803FA">
        <w:rPr>
          <w:rFonts w:ascii="Times New Roman" w:hAnsi="Times New Roman"/>
          <w:sz w:val="24"/>
          <w:szCs w:val="24"/>
        </w:rPr>
        <w:t>създаване на график</w:t>
      </w:r>
      <w:r w:rsidRPr="008803FA">
        <w:rPr>
          <w:rFonts w:ascii="Times New Roman" w:hAnsi="Times New Roman"/>
          <w:sz w:val="24"/>
          <w:szCs w:val="24"/>
          <w:lang w:val="en-US"/>
        </w:rPr>
        <w:t>;</w:t>
      </w:r>
    </w:p>
    <w:p w14:paraId="72E65990" w14:textId="77777777" w:rsidR="00E22FD3" w:rsidRPr="008803FA" w:rsidRDefault="00E22FD3" w:rsidP="00E22FD3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 w:rsidRPr="008803FA">
        <w:rPr>
          <w:rFonts w:ascii="Times New Roman" w:hAnsi="Times New Roman"/>
          <w:sz w:val="24"/>
          <w:szCs w:val="24"/>
        </w:rPr>
        <w:t xml:space="preserve">генериране на уведомления за </w:t>
      </w:r>
      <w:proofErr w:type="spellStart"/>
      <w:r w:rsidRPr="008803FA">
        <w:rPr>
          <w:rFonts w:ascii="Times New Roman" w:hAnsi="Times New Roman"/>
          <w:sz w:val="24"/>
          <w:szCs w:val="24"/>
        </w:rPr>
        <w:t>конверсионен</w:t>
      </w:r>
      <w:proofErr w:type="spellEnd"/>
      <w:r w:rsidRPr="008803FA">
        <w:rPr>
          <w:rFonts w:ascii="Times New Roman" w:hAnsi="Times New Roman"/>
          <w:sz w:val="24"/>
          <w:szCs w:val="24"/>
        </w:rPr>
        <w:t xml:space="preserve"> курс</w:t>
      </w:r>
      <w:r w:rsidRPr="008803FA">
        <w:rPr>
          <w:rFonts w:ascii="Times New Roman" w:hAnsi="Times New Roman"/>
          <w:sz w:val="24"/>
          <w:szCs w:val="24"/>
          <w:lang w:val="en-US"/>
        </w:rPr>
        <w:t>;</w:t>
      </w:r>
    </w:p>
    <w:p w14:paraId="0A06E087" w14:textId="77777777" w:rsidR="00E22FD3" w:rsidRPr="008803FA" w:rsidRDefault="00E22FD3" w:rsidP="00E22FD3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 w:rsidRPr="008803FA">
        <w:rPr>
          <w:rFonts w:ascii="Times New Roman" w:hAnsi="Times New Roman"/>
          <w:sz w:val="24"/>
          <w:szCs w:val="24"/>
        </w:rPr>
        <w:t>одобряване на поръчки със и без равностойност</w:t>
      </w:r>
      <w:r w:rsidR="000C0FA7" w:rsidRPr="008803FA">
        <w:rPr>
          <w:rFonts w:ascii="Times New Roman" w:hAnsi="Times New Roman"/>
          <w:sz w:val="24"/>
          <w:szCs w:val="24"/>
          <w:lang w:val="en-US"/>
        </w:rPr>
        <w:t>.</w:t>
      </w:r>
    </w:p>
    <w:p w14:paraId="44E04E38" w14:textId="77777777" w:rsidR="00B47136" w:rsidRPr="008803FA" w:rsidRDefault="00B47136" w:rsidP="007F5C72">
      <w:pPr>
        <w:pStyle w:val="Heading3"/>
      </w:pPr>
      <w:bookmarkStart w:id="62" w:name="_Toc46817402"/>
      <w:bookmarkStart w:id="63" w:name="_Toc46817480"/>
      <w:bookmarkStart w:id="64" w:name="_Toc52680348"/>
      <w:bookmarkEnd w:id="61"/>
      <w:r w:rsidRPr="008803FA">
        <w:t>Справки и отчети</w:t>
      </w:r>
      <w:bookmarkEnd w:id="62"/>
      <w:bookmarkEnd w:id="63"/>
      <w:bookmarkEnd w:id="64"/>
    </w:p>
    <w:p w14:paraId="6C259681" w14:textId="77777777" w:rsidR="00B47136" w:rsidRPr="008803FA" w:rsidRDefault="00B47136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АДЦК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="000F0668" w:rsidRPr="008803FA">
        <w:rPr>
          <w:rFonts w:ascii="Times New Roman" w:hAnsi="Times New Roman"/>
          <w:sz w:val="24"/>
          <w:szCs w:val="24"/>
        </w:rPr>
        <w:t>позволява генериране на голям брой справки и отчети, по предварително дефинирани спецификации.</w:t>
      </w:r>
    </w:p>
    <w:p w14:paraId="790BBCBC" w14:textId="77777777" w:rsidR="00B47136" w:rsidRPr="008803FA" w:rsidRDefault="00B47136" w:rsidP="007F5C72">
      <w:pPr>
        <w:pStyle w:val="Heading3"/>
      </w:pPr>
      <w:bookmarkStart w:id="65" w:name="_Toc46817405"/>
      <w:bookmarkStart w:id="66" w:name="_Toc46817483"/>
      <w:bookmarkStart w:id="67" w:name="_Toc52680351"/>
      <w:r w:rsidRPr="008803FA">
        <w:t>Поддържане на информация</w:t>
      </w:r>
      <w:bookmarkEnd w:id="65"/>
      <w:bookmarkEnd w:id="66"/>
      <w:bookmarkEnd w:id="67"/>
      <w:r w:rsidR="000E3F02" w:rsidRPr="008803FA">
        <w:t xml:space="preserve"> за целите на одита</w:t>
      </w:r>
    </w:p>
    <w:p w14:paraId="52546B76" w14:textId="77777777" w:rsidR="00FB5C33" w:rsidRPr="008803FA" w:rsidRDefault="00FB5C33" w:rsidP="00FB5C33">
      <w:pPr>
        <w:spacing w:after="120" w:line="360" w:lineRule="auto"/>
        <w:ind w:firstLine="720"/>
        <w:jc w:val="both"/>
      </w:pPr>
      <w:r w:rsidRPr="008803FA">
        <w:t xml:space="preserve">Натрупването на </w:t>
      </w:r>
      <w:r w:rsidR="000E3F02" w:rsidRPr="008803FA">
        <w:t>тази</w:t>
      </w:r>
      <w:r w:rsidRPr="008803FA">
        <w:t xml:space="preserve"> информация има за цел да позволи пълно проследяване на действията на операторите на системата и на движението на данните в нея. За всяка информационна единица се съхранява дата и час на нейното постъпване в системата, идентифи</w:t>
      </w:r>
      <w:r w:rsidR="00C52E84" w:rsidRPr="008803FA">
        <w:t>катора на служителя или процеса</w:t>
      </w:r>
      <w:r w:rsidRPr="008803FA">
        <w:t>, извършил въвеждането, както и всички изменения и междинни състояния.</w:t>
      </w:r>
    </w:p>
    <w:p w14:paraId="0BAB6EC1" w14:textId="77777777" w:rsidR="00B47136" w:rsidRPr="008803FA" w:rsidRDefault="00B47136" w:rsidP="007F5C72">
      <w:pPr>
        <w:pStyle w:val="Heading3"/>
      </w:pPr>
      <w:bookmarkStart w:id="68" w:name="_Toc46817406"/>
      <w:bookmarkStart w:id="69" w:name="_Toc46817484"/>
      <w:bookmarkStart w:id="70" w:name="_Toc52680352"/>
      <w:r w:rsidRPr="008803FA">
        <w:lastRenderedPageBreak/>
        <w:t>Управление на достъпа до АДЦК</w:t>
      </w:r>
      <w:bookmarkEnd w:id="68"/>
      <w:bookmarkEnd w:id="69"/>
      <w:bookmarkEnd w:id="70"/>
    </w:p>
    <w:p w14:paraId="4AC49045" w14:textId="77777777" w:rsidR="00B47136" w:rsidRPr="008803FA" w:rsidRDefault="00B47136" w:rsidP="00FA5A9B">
      <w:pPr>
        <w:spacing w:after="120" w:line="360" w:lineRule="auto"/>
        <w:ind w:firstLine="720"/>
        <w:jc w:val="both"/>
      </w:pPr>
      <w:r w:rsidRPr="008803FA">
        <w:t>Администратор</w:t>
      </w:r>
      <w:r w:rsidR="00FB5C33" w:rsidRPr="008803FA">
        <w:t>ът</w:t>
      </w:r>
      <w:r w:rsidR="009A44B5">
        <w:t xml:space="preserve"> </w:t>
      </w:r>
      <w:r w:rsidRPr="008803FA">
        <w:t xml:space="preserve">на </w:t>
      </w:r>
      <w:r w:rsidR="000F0668" w:rsidRPr="008803FA">
        <w:t xml:space="preserve">системата </w:t>
      </w:r>
      <w:r w:rsidRPr="008803FA">
        <w:t>задава правата за достъп на потребители</w:t>
      </w:r>
      <w:r w:rsidR="00641099" w:rsidRPr="008803FA">
        <w:t>те</w:t>
      </w:r>
      <w:r w:rsidRPr="008803FA">
        <w:t xml:space="preserve"> с цел гарантиране на сигурността на системата.</w:t>
      </w:r>
      <w:r w:rsidR="00641099" w:rsidRPr="008803FA">
        <w:t xml:space="preserve"> Предоставени са следните функции за управление на достъпа</w:t>
      </w:r>
      <w:r w:rsidRPr="008803FA">
        <w:t>:</w:t>
      </w:r>
      <w:r w:rsidR="00641099" w:rsidRPr="008803FA">
        <w:t xml:space="preserve"> </w:t>
      </w:r>
      <w:r w:rsidRPr="008803FA">
        <w:t>д</w:t>
      </w:r>
      <w:r w:rsidR="00C52E84" w:rsidRPr="008803FA">
        <w:t>ефиниране на потребителски роли</w:t>
      </w:r>
      <w:r w:rsidR="006F38FE" w:rsidRPr="008803FA">
        <w:t>,</w:t>
      </w:r>
      <w:r w:rsidR="003B1E27" w:rsidRPr="008803FA">
        <w:t xml:space="preserve"> дефиниране на потребители,</w:t>
      </w:r>
      <w:r w:rsidR="00C52E84" w:rsidRPr="008803FA">
        <w:t xml:space="preserve"> </w:t>
      </w:r>
      <w:r w:rsidRPr="008803FA">
        <w:t>дефиниране на правомощията на потребителските роли върху функциите на системата</w:t>
      </w:r>
      <w:r w:rsidR="006F38FE" w:rsidRPr="008803FA">
        <w:t xml:space="preserve">, </w:t>
      </w:r>
      <w:r w:rsidRPr="008803FA">
        <w:t>временно блокиране на достъпа до системата на потребители</w:t>
      </w:r>
      <w:r w:rsidR="006F38FE" w:rsidRPr="008803FA">
        <w:t xml:space="preserve">, </w:t>
      </w:r>
      <w:r w:rsidRPr="008803FA">
        <w:t>поддържане на дисциплина на регулярна смяна на паролите</w:t>
      </w:r>
      <w:r w:rsidR="006F38FE" w:rsidRPr="008803FA">
        <w:t xml:space="preserve">, </w:t>
      </w:r>
      <w:r w:rsidRPr="008803FA">
        <w:t>поддържане на история на достъпа.</w:t>
      </w:r>
    </w:p>
    <w:p w14:paraId="71DF7CB5" w14:textId="77777777" w:rsidR="00B47136" w:rsidRPr="008803FA" w:rsidRDefault="00981F8F">
      <w:pPr>
        <w:pStyle w:val="Heading2"/>
        <w:rPr>
          <w:rFonts w:ascii="Times New Roman" w:hAnsi="Times New Roman"/>
          <w:i/>
          <w:szCs w:val="24"/>
        </w:rPr>
      </w:pPr>
      <w:bookmarkStart w:id="71" w:name="_Toc46817408"/>
      <w:bookmarkStart w:id="72" w:name="_Toc46817486"/>
      <w:bookmarkStart w:id="73" w:name="_Toc52680354"/>
      <w:bookmarkStart w:id="74" w:name="_Toc535143231"/>
      <w:proofErr w:type="spellStart"/>
      <w:r w:rsidRPr="008803FA">
        <w:rPr>
          <w:rFonts w:ascii="Times New Roman" w:hAnsi="Times New Roman"/>
          <w:i/>
          <w:szCs w:val="24"/>
        </w:rPr>
        <w:t>И</w:t>
      </w:r>
      <w:r w:rsidR="00B47136" w:rsidRPr="008803FA">
        <w:rPr>
          <w:rFonts w:ascii="Times New Roman" w:hAnsi="Times New Roman"/>
          <w:i/>
          <w:szCs w:val="24"/>
        </w:rPr>
        <w:t>нтерфейси</w:t>
      </w:r>
      <w:proofErr w:type="spellEnd"/>
      <w:r w:rsidR="00B47136" w:rsidRPr="008803FA">
        <w:rPr>
          <w:rFonts w:ascii="Times New Roman" w:hAnsi="Times New Roman"/>
          <w:i/>
          <w:szCs w:val="24"/>
        </w:rPr>
        <w:t xml:space="preserve"> на </w:t>
      </w:r>
      <w:proofErr w:type="spellStart"/>
      <w:r w:rsidR="00B47136" w:rsidRPr="008803FA">
        <w:rPr>
          <w:rFonts w:ascii="Times New Roman" w:hAnsi="Times New Roman"/>
          <w:i/>
          <w:szCs w:val="24"/>
        </w:rPr>
        <w:t>АДЦК</w:t>
      </w:r>
      <w:bookmarkEnd w:id="71"/>
      <w:bookmarkEnd w:id="72"/>
      <w:bookmarkEnd w:id="73"/>
      <w:proofErr w:type="spellEnd"/>
    </w:p>
    <w:bookmarkEnd w:id="74"/>
    <w:p w14:paraId="25C01D33" w14:textId="77777777" w:rsidR="00B47136" w:rsidRPr="008803FA" w:rsidRDefault="00B47136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За изпълнение на функционалните изисквания</w:t>
      </w:r>
      <w:r w:rsidR="00C52E84" w:rsidRPr="008803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sz w:val="24"/>
          <w:szCs w:val="24"/>
        </w:rPr>
        <w:t>АДЦК</w:t>
      </w:r>
      <w:proofErr w:type="spellEnd"/>
      <w:r w:rsidRPr="008803FA">
        <w:rPr>
          <w:rFonts w:ascii="Times New Roman" w:hAnsi="Times New Roman"/>
          <w:sz w:val="24"/>
          <w:szCs w:val="24"/>
        </w:rPr>
        <w:t xml:space="preserve"> поддържа интерфейси с</w:t>
      </w:r>
      <w:r w:rsidR="00FA5A9B" w:rsidRPr="008803FA">
        <w:rPr>
          <w:rFonts w:ascii="Times New Roman" w:hAnsi="Times New Roman"/>
          <w:sz w:val="24"/>
          <w:szCs w:val="24"/>
        </w:rPr>
        <w:t>ъс</w:t>
      </w:r>
      <w:r w:rsidRPr="008803FA">
        <w:rPr>
          <w:rFonts w:ascii="Times New Roman" w:hAnsi="Times New Roman"/>
          <w:sz w:val="24"/>
          <w:szCs w:val="24"/>
        </w:rPr>
        <w:t xml:space="preserve"> системи</w:t>
      </w:r>
      <w:r w:rsidR="00FA5A9B" w:rsidRPr="008803FA">
        <w:rPr>
          <w:rFonts w:ascii="Times New Roman" w:hAnsi="Times New Roman"/>
          <w:sz w:val="24"/>
          <w:szCs w:val="24"/>
        </w:rPr>
        <w:t>те</w:t>
      </w:r>
      <w:r w:rsidRPr="008803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6CB5" w:rsidRPr="008803FA">
        <w:rPr>
          <w:rFonts w:ascii="Times New Roman" w:hAnsi="Times New Roman"/>
          <w:sz w:val="24"/>
          <w:szCs w:val="24"/>
          <w:lang w:val="en-US"/>
        </w:rPr>
        <w:t>FastWork</w:t>
      </w:r>
      <w:proofErr w:type="spellEnd"/>
      <w:r w:rsidR="00981F8F" w:rsidRPr="008803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81F8F" w:rsidRPr="008803FA">
        <w:rPr>
          <w:rFonts w:ascii="Times New Roman" w:hAnsi="Times New Roman"/>
          <w:sz w:val="24"/>
          <w:szCs w:val="24"/>
        </w:rPr>
        <w:t>СПЗ</w:t>
      </w:r>
      <w:proofErr w:type="spellEnd"/>
      <w:r w:rsidR="003E5E35" w:rsidRPr="008803FA">
        <w:rPr>
          <w:rFonts w:ascii="Times New Roman" w:hAnsi="Times New Roman"/>
          <w:sz w:val="24"/>
          <w:szCs w:val="24"/>
        </w:rPr>
        <w:t>,</w:t>
      </w:r>
      <w:r w:rsidRPr="008803FA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  <w:lang w:val="en-US"/>
        </w:rPr>
        <w:t>ECPOT</w:t>
      </w:r>
      <w:r w:rsidRPr="008803FA">
        <w:rPr>
          <w:rFonts w:ascii="Times New Roman" w:hAnsi="Times New Roman"/>
          <w:sz w:val="24"/>
          <w:szCs w:val="24"/>
        </w:rPr>
        <w:t xml:space="preserve"> и </w:t>
      </w:r>
      <w:r w:rsidR="00FA5A9B" w:rsidRPr="008803FA">
        <w:rPr>
          <w:rFonts w:ascii="Times New Roman" w:hAnsi="Times New Roman"/>
          <w:sz w:val="24"/>
          <w:szCs w:val="24"/>
        </w:rPr>
        <w:t>ИСПС</w:t>
      </w:r>
      <w:r w:rsidRPr="008803FA">
        <w:rPr>
          <w:rFonts w:ascii="Times New Roman" w:hAnsi="Times New Roman"/>
          <w:sz w:val="24"/>
          <w:szCs w:val="24"/>
        </w:rPr>
        <w:t>.</w:t>
      </w:r>
    </w:p>
    <w:p w14:paraId="562CE14D" w14:textId="77777777" w:rsidR="00B47136" w:rsidRPr="008803FA" w:rsidRDefault="00981F8F" w:rsidP="007F5C72">
      <w:pPr>
        <w:pStyle w:val="Heading3"/>
      </w:pPr>
      <w:bookmarkStart w:id="75" w:name="_Toc46817409"/>
      <w:bookmarkStart w:id="76" w:name="_Toc46817487"/>
      <w:bookmarkStart w:id="77" w:name="_Toc52680355"/>
      <w:r w:rsidRPr="008803FA">
        <w:t>П</w:t>
      </w:r>
      <w:r w:rsidR="00B47136" w:rsidRPr="008803FA">
        <w:t>отребителски интерфейс</w:t>
      </w:r>
      <w:bookmarkEnd w:id="75"/>
      <w:bookmarkEnd w:id="76"/>
      <w:bookmarkEnd w:id="77"/>
    </w:p>
    <w:p w14:paraId="12CC3485" w14:textId="77777777" w:rsidR="00B47136" w:rsidRPr="008803FA" w:rsidRDefault="00B47136" w:rsidP="003413E9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 xml:space="preserve">АДЦК предоставя потребителски интерфейс, чиито основни функции са въвеждане и преглед на данните и стартиране на функциите на системата. </w:t>
      </w:r>
    </w:p>
    <w:p w14:paraId="3F079B39" w14:textId="77777777" w:rsidR="00B47136" w:rsidRPr="008803FA" w:rsidRDefault="00981F8F" w:rsidP="007F5C72">
      <w:pPr>
        <w:pStyle w:val="Heading3"/>
      </w:pPr>
      <w:bookmarkStart w:id="78" w:name="_Toc46817410"/>
      <w:bookmarkStart w:id="79" w:name="_Toc46817488"/>
      <w:bookmarkStart w:id="80" w:name="_Toc52680356"/>
      <w:r w:rsidRPr="008803FA">
        <w:t>И</w:t>
      </w:r>
      <w:r w:rsidR="00B47136" w:rsidRPr="008803FA">
        <w:t>нтерфейс с ЕСРОТ</w:t>
      </w:r>
      <w:bookmarkEnd w:id="78"/>
      <w:bookmarkEnd w:id="79"/>
      <w:bookmarkEnd w:id="80"/>
    </w:p>
    <w:p w14:paraId="21DAA96F" w14:textId="77777777" w:rsidR="00B47136" w:rsidRPr="008803FA" w:rsidRDefault="00B47136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Връзката за обмен на данни между АДЦК и ЕСРОТ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>се реализира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="003413E9" w:rsidRPr="008803FA">
        <w:rPr>
          <w:rFonts w:ascii="Times New Roman" w:hAnsi="Times New Roman"/>
          <w:sz w:val="24"/>
          <w:szCs w:val="24"/>
        </w:rPr>
        <w:t>чрез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sz w:val="24"/>
          <w:szCs w:val="24"/>
        </w:rPr>
        <w:t>Oracle</w:t>
      </w:r>
      <w:proofErr w:type="spellEnd"/>
      <w:r w:rsidRPr="008803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sz w:val="24"/>
          <w:szCs w:val="24"/>
        </w:rPr>
        <w:t>database</w:t>
      </w:r>
      <w:proofErr w:type="spellEnd"/>
      <w:r w:rsidRPr="008803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sz w:val="24"/>
          <w:szCs w:val="24"/>
        </w:rPr>
        <w:t>link</w:t>
      </w:r>
      <w:proofErr w:type="spellEnd"/>
      <w:r w:rsidRPr="008803FA">
        <w:rPr>
          <w:rFonts w:ascii="Times New Roman" w:hAnsi="Times New Roman"/>
          <w:sz w:val="24"/>
          <w:szCs w:val="24"/>
        </w:rPr>
        <w:t xml:space="preserve"> и транспортни таблици</w:t>
      </w:r>
      <w:r w:rsidR="00C52E84" w:rsidRPr="008803FA">
        <w:rPr>
          <w:rFonts w:ascii="Times New Roman" w:hAnsi="Times New Roman"/>
          <w:sz w:val="24"/>
          <w:szCs w:val="24"/>
        </w:rPr>
        <w:t>, създадени в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 xml:space="preserve">АДЦК и ЕСРОТ. </w:t>
      </w:r>
      <w:r w:rsidR="007D21A4" w:rsidRPr="008803FA">
        <w:rPr>
          <w:rFonts w:ascii="Times New Roman" w:hAnsi="Times New Roman"/>
          <w:sz w:val="24"/>
          <w:szCs w:val="24"/>
        </w:rPr>
        <w:t>От АДЦК към ЕСРОТ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="007D21A4" w:rsidRPr="008803FA">
        <w:rPr>
          <w:rFonts w:ascii="Times New Roman" w:hAnsi="Times New Roman"/>
          <w:sz w:val="24"/>
          <w:szCs w:val="24"/>
        </w:rPr>
        <w:t>се предава информация</w:t>
      </w:r>
      <w:r w:rsidR="003E5E35" w:rsidRPr="008803FA">
        <w:rPr>
          <w:rFonts w:ascii="Times New Roman" w:hAnsi="Times New Roman"/>
          <w:sz w:val="24"/>
          <w:szCs w:val="24"/>
        </w:rPr>
        <w:t xml:space="preserve"> за</w:t>
      </w:r>
      <w:r w:rsidR="00C52E84" w:rsidRPr="008803FA">
        <w:rPr>
          <w:rFonts w:ascii="Times New Roman" w:hAnsi="Times New Roman"/>
          <w:sz w:val="24"/>
          <w:szCs w:val="24"/>
        </w:rPr>
        <w:t xml:space="preserve"> параметрите и </w:t>
      </w:r>
      <w:r w:rsidR="007D21A4" w:rsidRPr="008803FA">
        <w:rPr>
          <w:rFonts w:ascii="Times New Roman" w:hAnsi="Times New Roman"/>
          <w:sz w:val="24"/>
          <w:szCs w:val="24"/>
        </w:rPr>
        <w:t xml:space="preserve">резултатите </w:t>
      </w:r>
      <w:r w:rsidR="00C52E84" w:rsidRPr="008803FA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="007D21A4" w:rsidRPr="008803FA">
        <w:rPr>
          <w:rFonts w:ascii="Times New Roman" w:hAnsi="Times New Roman"/>
          <w:sz w:val="24"/>
          <w:szCs w:val="24"/>
        </w:rPr>
        <w:t>ау</w:t>
      </w:r>
      <w:r w:rsidR="00344BED" w:rsidRPr="008803FA">
        <w:rPr>
          <w:rFonts w:ascii="Times New Roman" w:hAnsi="Times New Roman"/>
          <w:sz w:val="24"/>
          <w:szCs w:val="24"/>
        </w:rPr>
        <w:t>кционите</w:t>
      </w:r>
      <w:proofErr w:type="spellEnd"/>
      <w:r w:rsidR="00344BED" w:rsidRPr="008803FA">
        <w:rPr>
          <w:rFonts w:ascii="Times New Roman" w:hAnsi="Times New Roman"/>
          <w:sz w:val="24"/>
          <w:szCs w:val="24"/>
        </w:rPr>
        <w:t xml:space="preserve"> и подписките за замяна, както и условията на новите емисии ДЦК.</w:t>
      </w:r>
    </w:p>
    <w:p w14:paraId="5CA2C4FD" w14:textId="77777777" w:rsidR="00B47136" w:rsidRPr="008803FA" w:rsidRDefault="00981F8F" w:rsidP="007F5C72">
      <w:pPr>
        <w:pStyle w:val="Heading3"/>
      </w:pPr>
      <w:bookmarkStart w:id="81" w:name="_Toc46817411"/>
      <w:bookmarkStart w:id="82" w:name="_Toc46817489"/>
      <w:bookmarkStart w:id="83" w:name="_Toc52680357"/>
      <w:r w:rsidRPr="008803FA">
        <w:t xml:space="preserve"> </w:t>
      </w:r>
      <w:bookmarkStart w:id="84" w:name="_Toc46817412"/>
      <w:bookmarkStart w:id="85" w:name="_Toc46817490"/>
      <w:bookmarkStart w:id="86" w:name="_Toc52680358"/>
      <w:bookmarkEnd w:id="81"/>
      <w:bookmarkEnd w:id="82"/>
      <w:bookmarkEnd w:id="83"/>
      <w:r w:rsidRPr="008803FA">
        <w:t>И</w:t>
      </w:r>
      <w:r w:rsidR="00B47136" w:rsidRPr="008803FA">
        <w:t>нтерфейс</w:t>
      </w:r>
      <w:r w:rsidRPr="008803FA">
        <w:t xml:space="preserve"> </w:t>
      </w:r>
      <w:r w:rsidR="00B47136" w:rsidRPr="008803FA">
        <w:t>с</w:t>
      </w:r>
      <w:r w:rsidR="009A44B5">
        <w:t xml:space="preserve"> </w:t>
      </w:r>
      <w:bookmarkEnd w:id="84"/>
      <w:bookmarkEnd w:id="85"/>
      <w:bookmarkEnd w:id="86"/>
      <w:proofErr w:type="spellStart"/>
      <w:r w:rsidR="00B16CB5" w:rsidRPr="008803FA">
        <w:rPr>
          <w:lang w:val="en-US"/>
        </w:rPr>
        <w:t>FastWork</w:t>
      </w:r>
      <w:proofErr w:type="spellEnd"/>
    </w:p>
    <w:p w14:paraId="6B6C0A8E" w14:textId="77777777" w:rsidR="00C52E84" w:rsidRPr="008803FA" w:rsidRDefault="00B47136" w:rsidP="00C52E84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 xml:space="preserve">Връзката между </w:t>
      </w:r>
      <w:proofErr w:type="spellStart"/>
      <w:r w:rsidRPr="008803FA">
        <w:rPr>
          <w:rFonts w:ascii="Times New Roman" w:hAnsi="Times New Roman"/>
          <w:sz w:val="24"/>
          <w:szCs w:val="24"/>
        </w:rPr>
        <w:t>АДЦК</w:t>
      </w:r>
      <w:proofErr w:type="spellEnd"/>
      <w:r w:rsidRPr="008803F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16CB5" w:rsidRPr="008803FA">
        <w:rPr>
          <w:rFonts w:ascii="Times New Roman" w:hAnsi="Times New Roman"/>
          <w:sz w:val="24"/>
          <w:szCs w:val="24"/>
        </w:rPr>
        <w:t>FastWork</w:t>
      </w:r>
      <w:proofErr w:type="spellEnd"/>
      <w:r w:rsidR="00B16CB5" w:rsidRPr="008803FA">
        <w:rPr>
          <w:rFonts w:ascii="Times New Roman" w:hAnsi="Times New Roman"/>
          <w:sz w:val="24"/>
          <w:szCs w:val="24"/>
        </w:rPr>
        <w:t>-</w:t>
      </w:r>
      <w:r w:rsidRPr="008803FA">
        <w:rPr>
          <w:rFonts w:ascii="Times New Roman" w:hAnsi="Times New Roman"/>
          <w:sz w:val="24"/>
          <w:szCs w:val="24"/>
        </w:rPr>
        <w:t xml:space="preserve"> </w:t>
      </w:r>
      <w:r w:rsidR="007D21A4" w:rsidRPr="008803FA">
        <w:rPr>
          <w:rFonts w:ascii="Times New Roman" w:hAnsi="Times New Roman"/>
          <w:sz w:val="24"/>
          <w:szCs w:val="24"/>
        </w:rPr>
        <w:t>с</w:t>
      </w:r>
      <w:r w:rsidR="00EB3E5B" w:rsidRPr="008803FA">
        <w:rPr>
          <w:rFonts w:ascii="Times New Roman" w:hAnsi="Times New Roman"/>
          <w:sz w:val="24"/>
          <w:szCs w:val="24"/>
        </w:rPr>
        <w:t>е</w:t>
      </w:r>
      <w:r w:rsidRPr="008803FA">
        <w:rPr>
          <w:rFonts w:ascii="Times New Roman" w:hAnsi="Times New Roman"/>
          <w:sz w:val="24"/>
          <w:szCs w:val="24"/>
        </w:rPr>
        <w:t xml:space="preserve"> </w:t>
      </w:r>
      <w:r w:rsidR="007D21A4" w:rsidRPr="008803FA">
        <w:rPr>
          <w:rFonts w:ascii="Times New Roman" w:hAnsi="Times New Roman"/>
          <w:sz w:val="24"/>
          <w:szCs w:val="24"/>
        </w:rPr>
        <w:t xml:space="preserve">осъществява чрез </w:t>
      </w:r>
      <w:r w:rsidR="00C52E84" w:rsidRPr="008803FA">
        <w:rPr>
          <w:rFonts w:ascii="Times New Roman" w:hAnsi="Times New Roman"/>
          <w:sz w:val="24"/>
          <w:szCs w:val="24"/>
        </w:rPr>
        <w:t xml:space="preserve">обмен </w:t>
      </w:r>
      <w:r w:rsidRPr="008803FA">
        <w:rPr>
          <w:rFonts w:ascii="Times New Roman" w:hAnsi="Times New Roman"/>
          <w:sz w:val="24"/>
          <w:szCs w:val="24"/>
        </w:rPr>
        <w:t xml:space="preserve">на файлове със съобщения между двете системи. </w:t>
      </w:r>
    </w:p>
    <w:p w14:paraId="2ADDD1F6" w14:textId="3779A933" w:rsidR="007D21A4" w:rsidRPr="008803FA" w:rsidRDefault="00C52E84" w:rsidP="00C52E84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 xml:space="preserve"> </w:t>
      </w:r>
      <w:r w:rsidR="007D21A4" w:rsidRPr="008803FA">
        <w:rPr>
          <w:rFonts w:ascii="Times New Roman" w:hAnsi="Times New Roman"/>
          <w:sz w:val="24"/>
          <w:szCs w:val="24"/>
        </w:rPr>
        <w:t xml:space="preserve">Съобщенията, които постъпват </w:t>
      </w:r>
      <w:r w:rsidRPr="008803FA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8803FA">
        <w:rPr>
          <w:rFonts w:ascii="Times New Roman" w:hAnsi="Times New Roman"/>
          <w:sz w:val="24"/>
          <w:szCs w:val="24"/>
        </w:rPr>
        <w:t>АДЦК</w:t>
      </w:r>
      <w:proofErr w:type="spellEnd"/>
      <w:r w:rsidRPr="008803FA">
        <w:rPr>
          <w:rFonts w:ascii="Times New Roman" w:hAnsi="Times New Roman"/>
          <w:sz w:val="24"/>
          <w:szCs w:val="24"/>
        </w:rPr>
        <w:t xml:space="preserve"> от</w:t>
      </w:r>
      <w:r w:rsidR="006F38FE" w:rsidRPr="008803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6CB5" w:rsidRPr="008803FA">
        <w:rPr>
          <w:rFonts w:ascii="Times New Roman" w:hAnsi="Times New Roman"/>
          <w:sz w:val="24"/>
          <w:szCs w:val="24"/>
          <w:lang w:val="en-US"/>
        </w:rPr>
        <w:t>FastWork</w:t>
      </w:r>
      <w:proofErr w:type="spellEnd"/>
      <w:r w:rsidRPr="008803FA">
        <w:rPr>
          <w:rFonts w:ascii="Times New Roman" w:hAnsi="Times New Roman"/>
          <w:sz w:val="24"/>
          <w:szCs w:val="24"/>
        </w:rPr>
        <w:t>,</w:t>
      </w:r>
      <w:r w:rsidR="007D21A4" w:rsidRPr="008803FA">
        <w:rPr>
          <w:rFonts w:ascii="Times New Roman" w:hAnsi="Times New Roman"/>
          <w:sz w:val="24"/>
          <w:szCs w:val="24"/>
        </w:rPr>
        <w:t xml:space="preserve"> съдържат поръчки за участие, чи</w:t>
      </w:r>
      <w:r w:rsidR="003E5E35" w:rsidRPr="008803FA">
        <w:rPr>
          <w:rFonts w:ascii="Times New Roman" w:hAnsi="Times New Roman"/>
          <w:sz w:val="24"/>
          <w:szCs w:val="24"/>
        </w:rPr>
        <w:t>я</w:t>
      </w:r>
      <w:r w:rsidR="007D21A4" w:rsidRPr="008803FA">
        <w:rPr>
          <w:rFonts w:ascii="Times New Roman" w:hAnsi="Times New Roman"/>
          <w:sz w:val="24"/>
          <w:szCs w:val="24"/>
        </w:rPr>
        <w:t>то с</w:t>
      </w:r>
      <w:r w:rsidR="003E5E35" w:rsidRPr="008803FA">
        <w:rPr>
          <w:rFonts w:ascii="Times New Roman" w:hAnsi="Times New Roman"/>
          <w:sz w:val="24"/>
          <w:szCs w:val="24"/>
        </w:rPr>
        <w:t>труктура</w:t>
      </w:r>
      <w:r w:rsidR="007D21A4" w:rsidRPr="008803FA">
        <w:rPr>
          <w:rFonts w:ascii="Times New Roman" w:hAnsi="Times New Roman"/>
          <w:sz w:val="24"/>
          <w:szCs w:val="24"/>
        </w:rPr>
        <w:t xml:space="preserve"> е дефиниран</w:t>
      </w:r>
      <w:r w:rsidR="003E5E35" w:rsidRPr="008803FA">
        <w:rPr>
          <w:rFonts w:ascii="Times New Roman" w:hAnsi="Times New Roman"/>
          <w:sz w:val="24"/>
          <w:szCs w:val="24"/>
        </w:rPr>
        <w:t>а</w:t>
      </w:r>
      <w:r w:rsidR="007D21A4" w:rsidRPr="008803FA">
        <w:rPr>
          <w:rFonts w:ascii="Times New Roman" w:hAnsi="Times New Roman"/>
          <w:sz w:val="24"/>
          <w:szCs w:val="24"/>
        </w:rPr>
        <w:t xml:space="preserve"> в приложенията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="007D21A4" w:rsidRPr="008803FA">
        <w:rPr>
          <w:rFonts w:ascii="Times New Roman" w:hAnsi="Times New Roman"/>
          <w:sz w:val="24"/>
          <w:szCs w:val="24"/>
        </w:rPr>
        <w:t>към Наредба №</w:t>
      </w:r>
      <w:ins w:id="87" w:author="AngelinaK" w:date="2020-04-06T14:17:00Z">
        <w:r w:rsidR="00E847A1">
          <w:rPr>
            <w:rFonts w:ascii="Times New Roman" w:hAnsi="Times New Roman"/>
            <w:sz w:val="24"/>
            <w:szCs w:val="24"/>
          </w:rPr>
          <w:t xml:space="preserve"> </w:t>
        </w:r>
      </w:ins>
      <w:bookmarkStart w:id="88" w:name="_GoBack"/>
      <w:bookmarkEnd w:id="88"/>
      <w:r w:rsidR="007D21A4" w:rsidRPr="008803FA">
        <w:rPr>
          <w:rFonts w:ascii="Times New Roman" w:hAnsi="Times New Roman"/>
          <w:sz w:val="24"/>
          <w:szCs w:val="24"/>
        </w:rPr>
        <w:t>5.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>Съобщенията, предавани о</w:t>
      </w:r>
      <w:r w:rsidR="00B47136" w:rsidRPr="008803FA">
        <w:rPr>
          <w:rFonts w:ascii="Times New Roman" w:hAnsi="Times New Roman"/>
          <w:sz w:val="24"/>
          <w:szCs w:val="24"/>
        </w:rPr>
        <w:t xml:space="preserve">т </w:t>
      </w:r>
      <w:proofErr w:type="spellStart"/>
      <w:r w:rsidR="00B47136" w:rsidRPr="008803FA">
        <w:rPr>
          <w:rFonts w:ascii="Times New Roman" w:hAnsi="Times New Roman"/>
          <w:sz w:val="24"/>
          <w:szCs w:val="24"/>
        </w:rPr>
        <w:t>АДЦК</w:t>
      </w:r>
      <w:proofErr w:type="spellEnd"/>
      <w:r w:rsidR="00B47136" w:rsidRPr="008803FA">
        <w:rPr>
          <w:rFonts w:ascii="Times New Roman" w:hAnsi="Times New Roman"/>
          <w:sz w:val="24"/>
          <w:szCs w:val="24"/>
        </w:rPr>
        <w:t xml:space="preserve"> към </w:t>
      </w:r>
      <w:proofErr w:type="spellStart"/>
      <w:r w:rsidR="00B16CB5" w:rsidRPr="008803FA">
        <w:rPr>
          <w:rFonts w:ascii="Times New Roman" w:hAnsi="Times New Roman"/>
          <w:sz w:val="24"/>
          <w:szCs w:val="24"/>
          <w:lang w:val="en-US"/>
        </w:rPr>
        <w:t>FastWork</w:t>
      </w:r>
      <w:proofErr w:type="spellEnd"/>
      <w:r w:rsidR="00B47136" w:rsidRPr="008803FA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 xml:space="preserve">съдържат </w:t>
      </w:r>
      <w:r w:rsidR="007D21A4" w:rsidRPr="008803FA">
        <w:rPr>
          <w:rFonts w:ascii="Times New Roman" w:hAnsi="Times New Roman"/>
          <w:sz w:val="24"/>
          <w:szCs w:val="24"/>
        </w:rPr>
        <w:t>у</w:t>
      </w:r>
      <w:r w:rsidRPr="008803FA">
        <w:rPr>
          <w:rFonts w:ascii="Times New Roman" w:hAnsi="Times New Roman"/>
          <w:sz w:val="24"/>
          <w:szCs w:val="24"/>
        </w:rPr>
        <w:t>ведомления</w:t>
      </w:r>
      <w:r w:rsidR="00B47136" w:rsidRPr="008803FA">
        <w:rPr>
          <w:rFonts w:ascii="Times New Roman" w:hAnsi="Times New Roman"/>
          <w:sz w:val="24"/>
          <w:szCs w:val="24"/>
        </w:rPr>
        <w:t xml:space="preserve"> за резултатите</w:t>
      </w:r>
      <w:r w:rsidRPr="008803FA">
        <w:rPr>
          <w:rFonts w:ascii="Times New Roman" w:hAnsi="Times New Roman"/>
          <w:sz w:val="24"/>
          <w:szCs w:val="24"/>
        </w:rPr>
        <w:t xml:space="preserve">, </w:t>
      </w:r>
      <w:r w:rsidR="007D21A4" w:rsidRPr="008803FA">
        <w:rPr>
          <w:rFonts w:ascii="Times New Roman" w:hAnsi="Times New Roman"/>
          <w:sz w:val="24"/>
          <w:szCs w:val="24"/>
        </w:rPr>
        <w:t>у</w:t>
      </w:r>
      <w:r w:rsidR="00B47136" w:rsidRPr="008803FA">
        <w:rPr>
          <w:rFonts w:ascii="Times New Roman" w:hAnsi="Times New Roman"/>
          <w:sz w:val="24"/>
          <w:szCs w:val="24"/>
        </w:rPr>
        <w:t>ведом</w:t>
      </w:r>
      <w:r w:rsidRPr="008803FA">
        <w:rPr>
          <w:rFonts w:ascii="Times New Roman" w:hAnsi="Times New Roman"/>
          <w:sz w:val="24"/>
          <w:szCs w:val="24"/>
        </w:rPr>
        <w:t xml:space="preserve">ления за условията или </w:t>
      </w:r>
      <w:r w:rsidR="007D21A4" w:rsidRPr="008803FA">
        <w:rPr>
          <w:rFonts w:ascii="Times New Roman" w:hAnsi="Times New Roman"/>
          <w:sz w:val="24"/>
          <w:szCs w:val="24"/>
        </w:rPr>
        <w:t>съобщения за грешка при неправилни съобщения</w:t>
      </w:r>
      <w:r w:rsidRPr="008803FA">
        <w:rPr>
          <w:rFonts w:ascii="Times New Roman" w:hAnsi="Times New Roman"/>
          <w:sz w:val="24"/>
          <w:szCs w:val="24"/>
        </w:rPr>
        <w:t>.</w:t>
      </w:r>
    </w:p>
    <w:p w14:paraId="1ACCA542" w14:textId="77777777" w:rsidR="00E61C9F" w:rsidRPr="008803FA" w:rsidRDefault="00E61C9F" w:rsidP="00E61C9F">
      <w:pPr>
        <w:pStyle w:val="Header"/>
        <w:widowControl/>
        <w:tabs>
          <w:tab w:val="clear" w:pos="4320"/>
          <w:tab w:val="clear" w:pos="8640"/>
        </w:tabs>
        <w:spacing w:line="360" w:lineRule="auto"/>
        <w:ind w:firstLine="720"/>
        <w:jc w:val="both"/>
        <w:rPr>
          <w:b/>
          <w:sz w:val="24"/>
          <w:szCs w:val="24"/>
        </w:rPr>
      </w:pP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lastRenderedPageBreak/>
        <w:t>Съобщенията за</w:t>
      </w:r>
      <w:r w:rsidR="009A44B5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 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първичния пазар на ДЦК са разработени на база на съобщение </w:t>
      </w:r>
      <w:r w:rsidRPr="008803FA">
        <w:rPr>
          <w:rStyle w:val="BodyTextIndentChar"/>
          <w:rFonts w:ascii="Times New Roman" w:hAnsi="Times New Roman" w:cs="Times New Roman"/>
          <w:b w:val="0"/>
          <w:sz w:val="24"/>
        </w:rPr>
        <w:t>MT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 598 </w:t>
      </w:r>
      <w:r w:rsidRPr="008803FA">
        <w:rPr>
          <w:rStyle w:val="BodyTextIndentChar"/>
          <w:rFonts w:ascii="Times New Roman" w:hAnsi="Times New Roman" w:cs="Times New Roman"/>
          <w:b w:val="0"/>
          <w:sz w:val="24"/>
        </w:rPr>
        <w:t>S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.</w:t>
      </w:r>
      <w:r w:rsidRPr="008803FA">
        <w:rPr>
          <w:rStyle w:val="BodyTextIndentChar"/>
          <w:rFonts w:ascii="Times New Roman" w:hAnsi="Times New Roman" w:cs="Times New Roman"/>
          <w:b w:val="0"/>
          <w:sz w:val="24"/>
        </w:rPr>
        <w:t>W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.</w:t>
      </w:r>
      <w:r w:rsidRPr="008803FA">
        <w:rPr>
          <w:rStyle w:val="BodyTextIndentChar"/>
          <w:rFonts w:ascii="Times New Roman" w:hAnsi="Times New Roman" w:cs="Times New Roman"/>
          <w:b w:val="0"/>
          <w:sz w:val="24"/>
        </w:rPr>
        <w:t>I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.</w:t>
      </w:r>
      <w:r w:rsidRPr="008803FA">
        <w:rPr>
          <w:rStyle w:val="BodyTextIndentChar"/>
          <w:rFonts w:ascii="Times New Roman" w:hAnsi="Times New Roman" w:cs="Times New Roman"/>
          <w:b w:val="0"/>
          <w:sz w:val="24"/>
        </w:rPr>
        <w:t>F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.</w:t>
      </w:r>
      <w:r w:rsidRPr="008803FA">
        <w:rPr>
          <w:rStyle w:val="BodyTextIndentChar"/>
          <w:rFonts w:ascii="Times New Roman" w:hAnsi="Times New Roman" w:cs="Times New Roman"/>
          <w:b w:val="0"/>
          <w:sz w:val="24"/>
        </w:rPr>
        <w:t>T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. За обмен на съобщения между системите </w:t>
      </w:r>
      <w:proofErr w:type="spellStart"/>
      <w:r w:rsidR="00B16CB5" w:rsidRPr="008803FA">
        <w:rPr>
          <w:rStyle w:val="BodyTextIndentChar"/>
          <w:rFonts w:ascii="Times New Roman" w:hAnsi="Times New Roman" w:cs="Times New Roman"/>
          <w:b w:val="0"/>
          <w:sz w:val="24"/>
        </w:rPr>
        <w:t>FastWork</w:t>
      </w:r>
      <w:proofErr w:type="spellEnd"/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 и </w:t>
      </w:r>
      <w:proofErr w:type="spellStart"/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АДЦК</w:t>
      </w:r>
      <w:proofErr w:type="spellEnd"/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 се използват стандартни файлови формати на </w:t>
      </w:r>
      <w:r w:rsidRPr="008803FA">
        <w:rPr>
          <w:rStyle w:val="BodyTextIndentChar"/>
          <w:rFonts w:ascii="Times New Roman" w:hAnsi="Times New Roman" w:cs="Times New Roman"/>
          <w:b w:val="0"/>
          <w:sz w:val="24"/>
        </w:rPr>
        <w:t>S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.</w:t>
      </w:r>
      <w:r w:rsidRPr="008803FA">
        <w:rPr>
          <w:rStyle w:val="BodyTextIndentChar"/>
          <w:rFonts w:ascii="Times New Roman" w:hAnsi="Times New Roman" w:cs="Times New Roman"/>
          <w:b w:val="0"/>
          <w:sz w:val="24"/>
        </w:rPr>
        <w:t>W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.</w:t>
      </w:r>
      <w:r w:rsidRPr="008803FA">
        <w:rPr>
          <w:rStyle w:val="BodyTextIndentChar"/>
          <w:rFonts w:ascii="Times New Roman" w:hAnsi="Times New Roman" w:cs="Times New Roman"/>
          <w:b w:val="0"/>
          <w:sz w:val="24"/>
        </w:rPr>
        <w:t>I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.</w:t>
      </w:r>
      <w:r w:rsidRPr="008803FA">
        <w:rPr>
          <w:rStyle w:val="BodyTextIndentChar"/>
          <w:rFonts w:ascii="Times New Roman" w:hAnsi="Times New Roman" w:cs="Times New Roman"/>
          <w:b w:val="0"/>
          <w:sz w:val="24"/>
        </w:rPr>
        <w:t>F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.</w:t>
      </w:r>
      <w:r w:rsidRPr="008803FA">
        <w:rPr>
          <w:rStyle w:val="BodyTextIndentChar"/>
          <w:rFonts w:ascii="Times New Roman" w:hAnsi="Times New Roman" w:cs="Times New Roman"/>
          <w:b w:val="0"/>
          <w:sz w:val="24"/>
        </w:rPr>
        <w:t>T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.</w:t>
      </w:r>
    </w:p>
    <w:p w14:paraId="37EC951E" w14:textId="77777777" w:rsidR="00B47136" w:rsidRPr="008803FA" w:rsidRDefault="00B47136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АДЦК получава потвърждения за изпратените съобщения.</w:t>
      </w:r>
    </w:p>
    <w:p w14:paraId="0A2165F6" w14:textId="77777777" w:rsidR="0081531B" w:rsidRPr="008803FA" w:rsidRDefault="0081531B" w:rsidP="00D71857">
      <w:pPr>
        <w:pStyle w:val="BodyText0"/>
        <w:keepNext/>
        <w:ind w:firstLine="0"/>
        <w:rPr>
          <w:rFonts w:ascii="Times New Roman" w:hAnsi="Times New Roman"/>
          <w:b/>
          <w:i/>
          <w:sz w:val="24"/>
          <w:szCs w:val="24"/>
        </w:rPr>
      </w:pPr>
      <w:r w:rsidRPr="008803FA">
        <w:rPr>
          <w:rFonts w:ascii="Times New Roman" w:hAnsi="Times New Roman"/>
          <w:b/>
          <w:i/>
          <w:sz w:val="24"/>
          <w:szCs w:val="24"/>
        </w:rPr>
        <w:t>Интерфейс със СПЗ</w:t>
      </w:r>
    </w:p>
    <w:p w14:paraId="3E513B79" w14:textId="77777777" w:rsidR="0081531B" w:rsidRPr="008803FA" w:rsidRDefault="0081531B" w:rsidP="0081531B">
      <w:pPr>
        <w:pStyle w:val="BodyText0"/>
        <w:ind w:firstLine="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АДЦК и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>СПЗ използват обща база данни, чрез която осъществяват обмен на информация.</w:t>
      </w:r>
    </w:p>
    <w:p w14:paraId="4D637822" w14:textId="77777777" w:rsidR="00F30CCA" w:rsidRPr="008803FA" w:rsidRDefault="00F30CCA" w:rsidP="00D93B2A">
      <w:pPr>
        <w:pStyle w:val="BodyText0"/>
        <w:keepNext/>
        <w:ind w:firstLine="0"/>
        <w:rPr>
          <w:rFonts w:ascii="Times New Roman" w:hAnsi="Times New Roman"/>
          <w:b/>
          <w:i/>
          <w:sz w:val="24"/>
          <w:szCs w:val="24"/>
        </w:rPr>
      </w:pPr>
      <w:r w:rsidRPr="008803FA">
        <w:rPr>
          <w:rFonts w:ascii="Times New Roman" w:hAnsi="Times New Roman"/>
          <w:b/>
          <w:i/>
          <w:sz w:val="24"/>
          <w:szCs w:val="24"/>
        </w:rPr>
        <w:t xml:space="preserve">Интерфейс към </w:t>
      </w:r>
      <w:r w:rsidR="00D71857" w:rsidRPr="008803FA">
        <w:rPr>
          <w:rFonts w:ascii="Times New Roman" w:hAnsi="Times New Roman"/>
          <w:b/>
          <w:i/>
          <w:sz w:val="24"/>
          <w:szCs w:val="24"/>
        </w:rPr>
        <w:t>ИСПС</w:t>
      </w:r>
    </w:p>
    <w:p w14:paraId="7C048EC2" w14:textId="77777777" w:rsidR="00256A23" w:rsidRPr="008803FA" w:rsidRDefault="00F30CCA" w:rsidP="0081531B">
      <w:pPr>
        <w:pStyle w:val="BodyText0"/>
        <w:ind w:firstLine="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 xml:space="preserve">Този интерфейс се осъществява посредством </w:t>
      </w:r>
      <w:proofErr w:type="spellStart"/>
      <w:r w:rsidR="00256A23" w:rsidRPr="008803FA">
        <w:rPr>
          <w:rFonts w:ascii="Times New Roman" w:hAnsi="Times New Roman"/>
          <w:sz w:val="24"/>
          <w:szCs w:val="24"/>
        </w:rPr>
        <w:t>Oracle</w:t>
      </w:r>
      <w:proofErr w:type="spellEnd"/>
      <w:r w:rsidR="00256A23" w:rsidRPr="008803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A23" w:rsidRPr="008803FA">
        <w:rPr>
          <w:rFonts w:ascii="Times New Roman" w:hAnsi="Times New Roman"/>
          <w:sz w:val="24"/>
          <w:szCs w:val="24"/>
        </w:rPr>
        <w:t>database</w:t>
      </w:r>
      <w:proofErr w:type="spellEnd"/>
      <w:r w:rsidR="00256A23" w:rsidRPr="008803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A23" w:rsidRPr="008803FA">
        <w:rPr>
          <w:rFonts w:ascii="Times New Roman" w:hAnsi="Times New Roman"/>
          <w:sz w:val="24"/>
          <w:szCs w:val="24"/>
        </w:rPr>
        <w:t>link</w:t>
      </w:r>
      <w:proofErr w:type="spellEnd"/>
      <w:r w:rsidR="00256A23" w:rsidRPr="008803FA">
        <w:rPr>
          <w:rFonts w:ascii="Times New Roman" w:hAnsi="Times New Roman"/>
          <w:sz w:val="24"/>
          <w:szCs w:val="24"/>
        </w:rPr>
        <w:t xml:space="preserve"> и транспортни изгледи, създадени в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="00256A23" w:rsidRPr="008803FA">
        <w:rPr>
          <w:rFonts w:ascii="Times New Roman" w:hAnsi="Times New Roman"/>
          <w:sz w:val="24"/>
          <w:szCs w:val="24"/>
        </w:rPr>
        <w:t>АДЦК.</w:t>
      </w:r>
    </w:p>
    <w:bookmarkEnd w:id="54"/>
    <w:bookmarkEnd w:id="55"/>
    <w:bookmarkEnd w:id="56"/>
    <w:bookmarkEnd w:id="57"/>
    <w:p w14:paraId="55E5A395" w14:textId="77777777" w:rsidR="00F80CE3" w:rsidRPr="008803FA" w:rsidRDefault="00F80CE3" w:rsidP="00F80CE3">
      <w:pPr>
        <w:pStyle w:val="Heading1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Реализация на системата</w:t>
      </w:r>
    </w:p>
    <w:p w14:paraId="65C175C0" w14:textId="77777777" w:rsidR="00246F91" w:rsidRPr="008803FA" w:rsidRDefault="00246F91" w:rsidP="00246F91">
      <w:pPr>
        <w:rPr>
          <w:lang w:val="en-US"/>
        </w:rPr>
      </w:pPr>
    </w:p>
    <w:p w14:paraId="49CF32CC" w14:textId="77777777" w:rsidR="00F80CE3" w:rsidRPr="008803FA" w:rsidRDefault="00F80CE3" w:rsidP="005A2611">
      <w:pPr>
        <w:pStyle w:val="Heading2"/>
        <w:rPr>
          <w:rFonts w:ascii="Times New Roman" w:hAnsi="Times New Roman"/>
          <w:i/>
          <w:szCs w:val="24"/>
        </w:rPr>
      </w:pPr>
      <w:proofErr w:type="spellStart"/>
      <w:r w:rsidRPr="008803FA">
        <w:rPr>
          <w:rFonts w:ascii="Times New Roman" w:hAnsi="Times New Roman"/>
          <w:i/>
          <w:szCs w:val="24"/>
        </w:rPr>
        <w:t>Архитектура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на </w:t>
      </w:r>
      <w:proofErr w:type="spellStart"/>
      <w:r w:rsidRPr="008803FA">
        <w:rPr>
          <w:rFonts w:ascii="Times New Roman" w:hAnsi="Times New Roman"/>
          <w:i/>
          <w:szCs w:val="24"/>
        </w:rPr>
        <w:t>работната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i/>
          <w:szCs w:val="24"/>
        </w:rPr>
        <w:t>среда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на </w:t>
      </w:r>
      <w:proofErr w:type="spellStart"/>
      <w:r w:rsidRPr="008803FA">
        <w:rPr>
          <w:rFonts w:ascii="Times New Roman" w:hAnsi="Times New Roman"/>
          <w:i/>
          <w:szCs w:val="24"/>
        </w:rPr>
        <w:t>АДЦК</w:t>
      </w:r>
      <w:proofErr w:type="spellEnd"/>
    </w:p>
    <w:p w14:paraId="2CDC931A" w14:textId="77777777" w:rsidR="00822A37" w:rsidRPr="008803FA" w:rsidRDefault="00BA289F" w:rsidP="00712085">
      <w:pPr>
        <w:spacing w:after="120" w:line="360" w:lineRule="auto"/>
        <w:ind w:firstLine="720"/>
        <w:jc w:val="both"/>
        <w:rPr>
          <w:rStyle w:val="BodyTextIndentChar"/>
          <w:rFonts w:ascii="Times New Roman" w:hAnsi="Times New Roman" w:cs="Times New Roman"/>
          <w:b w:val="0"/>
          <w:sz w:val="24"/>
          <w:lang w:val="bg-BG"/>
        </w:rPr>
      </w:pP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АДЦК е </w:t>
      </w:r>
      <w:r w:rsidR="00BD27E6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централизирана уеб базирана система с трислойна архитектура с презентационно ниво, приложно ниво и ниво база от данни.</w:t>
      </w:r>
      <w:r w:rsidR="00BD27E6" w:rsidRPr="008803FA">
        <w:t xml:space="preserve"> </w:t>
      </w:r>
      <w:r w:rsidR="00246F91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Сървърът на базата данни е </w:t>
      </w:r>
      <w:r w:rsidR="006B4120" w:rsidRPr="008803FA">
        <w:rPr>
          <w:rStyle w:val="BodyTextIndentChar"/>
          <w:rFonts w:ascii="Times New Roman" w:hAnsi="Times New Roman" w:cs="Times New Roman"/>
          <w:sz w:val="24"/>
        </w:rPr>
        <w:t>Oracle 11.2.0.4</w:t>
      </w:r>
      <w:r w:rsidR="00246F91" w:rsidRPr="008803FA">
        <w:rPr>
          <w:rStyle w:val="BodyTextIndentChar"/>
          <w:rFonts w:ascii="Times New Roman" w:hAnsi="Times New Roman" w:cs="Times New Roman"/>
          <w:b w:val="0"/>
          <w:sz w:val="24"/>
        </w:rPr>
        <w:t>.</w:t>
      </w:r>
    </w:p>
    <w:p w14:paraId="250421DE" w14:textId="77777777" w:rsidR="00B47136" w:rsidRPr="008803FA" w:rsidRDefault="002C1940" w:rsidP="005A2611">
      <w:pPr>
        <w:pStyle w:val="Heading2"/>
        <w:rPr>
          <w:rFonts w:ascii="Times New Roman" w:hAnsi="Times New Roman"/>
          <w:i/>
          <w:szCs w:val="24"/>
        </w:rPr>
      </w:pPr>
      <w:proofErr w:type="spellStart"/>
      <w:r w:rsidRPr="008803FA">
        <w:rPr>
          <w:rFonts w:ascii="Times New Roman" w:hAnsi="Times New Roman"/>
          <w:i/>
          <w:szCs w:val="24"/>
        </w:rPr>
        <w:t>Из</w:t>
      </w:r>
      <w:r w:rsidR="00F80CE3" w:rsidRPr="008803FA">
        <w:rPr>
          <w:rFonts w:ascii="Times New Roman" w:hAnsi="Times New Roman"/>
          <w:i/>
          <w:szCs w:val="24"/>
        </w:rPr>
        <w:t>п</w:t>
      </w:r>
      <w:r w:rsidRPr="008803FA">
        <w:rPr>
          <w:rFonts w:ascii="Times New Roman" w:hAnsi="Times New Roman"/>
          <w:i/>
          <w:szCs w:val="24"/>
        </w:rPr>
        <w:t>олзвани</w:t>
      </w:r>
      <w:proofErr w:type="spellEnd"/>
      <w:r w:rsidR="009A44B5">
        <w:rPr>
          <w:rFonts w:ascii="Times New Roman" w:hAnsi="Times New Roman"/>
          <w:i/>
          <w:szCs w:val="24"/>
        </w:rPr>
        <w:t xml:space="preserve"> </w:t>
      </w:r>
      <w:proofErr w:type="spellStart"/>
      <w:r w:rsidR="00B47136" w:rsidRPr="008803FA">
        <w:rPr>
          <w:rFonts w:ascii="Times New Roman" w:hAnsi="Times New Roman"/>
          <w:i/>
          <w:szCs w:val="24"/>
        </w:rPr>
        <w:t>средства</w:t>
      </w:r>
      <w:proofErr w:type="spellEnd"/>
      <w:r w:rsidR="00B47136" w:rsidRPr="008803FA">
        <w:rPr>
          <w:rFonts w:ascii="Times New Roman" w:hAnsi="Times New Roman"/>
          <w:i/>
          <w:szCs w:val="24"/>
        </w:rPr>
        <w:t xml:space="preserve"> за </w:t>
      </w:r>
      <w:proofErr w:type="spellStart"/>
      <w:r w:rsidR="00B47136" w:rsidRPr="008803FA">
        <w:rPr>
          <w:rFonts w:ascii="Times New Roman" w:hAnsi="Times New Roman"/>
          <w:i/>
          <w:szCs w:val="24"/>
        </w:rPr>
        <w:t>разработване</w:t>
      </w:r>
      <w:proofErr w:type="spellEnd"/>
    </w:p>
    <w:p w14:paraId="2A93F7D3" w14:textId="77777777" w:rsidR="00B47136" w:rsidRPr="008803FA" w:rsidRDefault="00B47136" w:rsidP="00FC73D6">
      <w:pPr>
        <w:pStyle w:val="Heading5"/>
        <w:numPr>
          <w:ilvl w:val="0"/>
          <w:numId w:val="0"/>
        </w:numPr>
        <w:rPr>
          <w:rStyle w:val="BodyTextIndentChar"/>
          <w:rFonts w:ascii="Times New Roman" w:hAnsi="Times New Roman" w:cs="Times New Roman"/>
          <w:i/>
          <w:sz w:val="24"/>
          <w:lang w:val="bg-BG"/>
        </w:rPr>
      </w:pPr>
      <w:r w:rsidRPr="008803FA">
        <w:rPr>
          <w:rStyle w:val="BodyTextIndentChar"/>
          <w:rFonts w:ascii="Times New Roman" w:hAnsi="Times New Roman" w:cs="Times New Roman"/>
          <w:i/>
          <w:sz w:val="24"/>
          <w:lang w:val="bg-BG"/>
        </w:rPr>
        <w:t>PL/SQL</w:t>
      </w:r>
    </w:p>
    <w:p w14:paraId="099719A5" w14:textId="77777777" w:rsidR="00B47136" w:rsidRPr="008803FA" w:rsidRDefault="00712085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В</w:t>
      </w:r>
      <w:r w:rsidR="00B47136" w:rsidRPr="008803FA">
        <w:rPr>
          <w:rFonts w:ascii="Times New Roman" w:hAnsi="Times New Roman"/>
          <w:sz w:val="24"/>
          <w:szCs w:val="24"/>
        </w:rPr>
        <w:t>сички програмируеми елементи от бизнес логиката на системата, които не са пряко свързани с потребителския интерфейс</w:t>
      </w:r>
      <w:r w:rsidRPr="008803FA">
        <w:rPr>
          <w:rFonts w:ascii="Times New Roman" w:hAnsi="Times New Roman"/>
          <w:sz w:val="24"/>
          <w:szCs w:val="24"/>
        </w:rPr>
        <w:t xml:space="preserve">, са разработени на </w:t>
      </w:r>
      <w:r w:rsidRPr="008803FA">
        <w:rPr>
          <w:rFonts w:ascii="Times New Roman" w:hAnsi="Times New Roman"/>
          <w:sz w:val="24"/>
          <w:szCs w:val="24"/>
          <w:lang w:val="en-US"/>
        </w:rPr>
        <w:t>PL</w:t>
      </w:r>
      <w:r w:rsidRPr="008803FA">
        <w:rPr>
          <w:rFonts w:ascii="Times New Roman" w:hAnsi="Times New Roman"/>
          <w:sz w:val="24"/>
          <w:szCs w:val="24"/>
        </w:rPr>
        <w:t>/</w:t>
      </w:r>
      <w:r w:rsidRPr="008803FA">
        <w:rPr>
          <w:rFonts w:ascii="Times New Roman" w:hAnsi="Times New Roman"/>
          <w:sz w:val="24"/>
          <w:szCs w:val="24"/>
          <w:lang w:val="en-US"/>
        </w:rPr>
        <w:t>SQL</w:t>
      </w:r>
      <w:r w:rsidR="00B47136" w:rsidRPr="008803FA">
        <w:rPr>
          <w:rFonts w:ascii="Times New Roman" w:hAnsi="Times New Roman"/>
          <w:sz w:val="24"/>
          <w:szCs w:val="24"/>
        </w:rPr>
        <w:t xml:space="preserve">. Програмното осигурявана на АДЦК </w:t>
      </w:r>
      <w:r w:rsidR="00FC73D6" w:rsidRPr="008803FA">
        <w:rPr>
          <w:rFonts w:ascii="Times New Roman" w:hAnsi="Times New Roman"/>
          <w:sz w:val="24"/>
          <w:szCs w:val="24"/>
        </w:rPr>
        <w:t>е</w:t>
      </w:r>
      <w:r w:rsidR="00B47136" w:rsidRPr="008803FA">
        <w:rPr>
          <w:rFonts w:ascii="Times New Roman" w:hAnsi="Times New Roman"/>
          <w:sz w:val="24"/>
          <w:szCs w:val="24"/>
        </w:rPr>
        <w:t xml:space="preserve"> разработено под формата на пакети</w:t>
      </w:r>
      <w:r w:rsidR="003E5E35" w:rsidRPr="008803FA">
        <w:rPr>
          <w:rFonts w:ascii="Times New Roman" w:hAnsi="Times New Roman"/>
          <w:sz w:val="24"/>
          <w:szCs w:val="24"/>
        </w:rPr>
        <w:t>,</w:t>
      </w:r>
      <w:r w:rsidR="00B47136" w:rsidRPr="008803FA">
        <w:rPr>
          <w:rFonts w:ascii="Times New Roman" w:hAnsi="Times New Roman"/>
          <w:sz w:val="24"/>
          <w:szCs w:val="24"/>
        </w:rPr>
        <w:t xml:space="preserve"> с цел улесняване на поддръжката.</w:t>
      </w:r>
    </w:p>
    <w:p w14:paraId="04BF8711" w14:textId="77777777" w:rsidR="00B47136" w:rsidRPr="008803FA" w:rsidRDefault="00B47136" w:rsidP="00FC73D6">
      <w:pPr>
        <w:pStyle w:val="Heading5"/>
        <w:numPr>
          <w:ilvl w:val="0"/>
          <w:numId w:val="0"/>
        </w:numPr>
        <w:rPr>
          <w:rStyle w:val="BodyTextIndentChar"/>
          <w:rFonts w:ascii="Times New Roman" w:hAnsi="Times New Roman" w:cs="Times New Roman"/>
          <w:i/>
          <w:sz w:val="24"/>
          <w:lang w:val="bg-BG"/>
        </w:rPr>
      </w:pPr>
      <w:proofErr w:type="spellStart"/>
      <w:r w:rsidRPr="008803FA">
        <w:rPr>
          <w:rStyle w:val="BodyTextIndentChar"/>
          <w:rFonts w:ascii="Times New Roman" w:hAnsi="Times New Roman" w:cs="Times New Roman"/>
          <w:i/>
          <w:sz w:val="24"/>
          <w:lang w:val="bg-BG"/>
        </w:rPr>
        <w:t>Oracle</w:t>
      </w:r>
      <w:proofErr w:type="spellEnd"/>
      <w:r w:rsidRPr="008803FA">
        <w:rPr>
          <w:rStyle w:val="BodyTextIndentChar"/>
          <w:rFonts w:ascii="Times New Roman" w:hAnsi="Times New Roman" w:cs="Times New Roman"/>
          <w:i/>
          <w:sz w:val="24"/>
          <w:lang w:val="bg-BG"/>
        </w:rPr>
        <w:t xml:space="preserve"> </w:t>
      </w:r>
      <w:proofErr w:type="spellStart"/>
      <w:r w:rsidRPr="008803FA">
        <w:rPr>
          <w:rStyle w:val="BodyTextIndentChar"/>
          <w:rFonts w:ascii="Times New Roman" w:hAnsi="Times New Roman" w:cs="Times New Roman"/>
          <w:i/>
          <w:sz w:val="24"/>
          <w:lang w:val="bg-BG"/>
        </w:rPr>
        <w:t>Forms</w:t>
      </w:r>
      <w:proofErr w:type="spellEnd"/>
    </w:p>
    <w:p w14:paraId="42AD4C86" w14:textId="77777777" w:rsidR="00B47136" w:rsidRPr="008803FA" w:rsidRDefault="00B47136">
      <w:pPr>
        <w:pStyle w:val="BodyText0"/>
        <w:rPr>
          <w:rFonts w:ascii="Times New Roman" w:hAnsi="Times New Roman"/>
          <w:sz w:val="24"/>
          <w:szCs w:val="24"/>
        </w:rPr>
      </w:pPr>
      <w:proofErr w:type="spellStart"/>
      <w:r w:rsidRPr="008803FA">
        <w:rPr>
          <w:rFonts w:ascii="Times New Roman" w:hAnsi="Times New Roman"/>
          <w:sz w:val="24"/>
          <w:szCs w:val="24"/>
        </w:rPr>
        <w:t>Oracle</w:t>
      </w:r>
      <w:proofErr w:type="spellEnd"/>
      <w:r w:rsidRPr="008803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sz w:val="24"/>
          <w:szCs w:val="24"/>
        </w:rPr>
        <w:t>Forms</w:t>
      </w:r>
      <w:proofErr w:type="spellEnd"/>
      <w:r w:rsidRPr="008803FA">
        <w:rPr>
          <w:rFonts w:ascii="Times New Roman" w:hAnsi="Times New Roman"/>
          <w:sz w:val="24"/>
          <w:szCs w:val="24"/>
        </w:rPr>
        <w:t xml:space="preserve"> е </w:t>
      </w:r>
      <w:r w:rsidR="00FC73D6" w:rsidRPr="008803FA">
        <w:rPr>
          <w:rFonts w:ascii="Times New Roman" w:hAnsi="Times New Roman"/>
          <w:sz w:val="24"/>
          <w:szCs w:val="24"/>
        </w:rPr>
        <w:t xml:space="preserve">използван като </w:t>
      </w:r>
      <w:r w:rsidRPr="008803FA">
        <w:rPr>
          <w:rFonts w:ascii="Times New Roman" w:hAnsi="Times New Roman"/>
          <w:sz w:val="24"/>
          <w:szCs w:val="24"/>
        </w:rPr>
        <w:t>стандартно</w:t>
      </w:r>
      <w:r w:rsidR="002C1940" w:rsidRPr="008803FA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>средство за създаване на графичен интерфейс към баз</w:t>
      </w:r>
      <w:r w:rsidR="00712085" w:rsidRPr="008803FA">
        <w:rPr>
          <w:rFonts w:ascii="Times New Roman" w:hAnsi="Times New Roman"/>
          <w:sz w:val="24"/>
          <w:szCs w:val="24"/>
        </w:rPr>
        <w:t>ата</w:t>
      </w:r>
      <w:r w:rsidRPr="008803FA">
        <w:rPr>
          <w:rFonts w:ascii="Times New Roman" w:hAnsi="Times New Roman"/>
          <w:sz w:val="24"/>
          <w:szCs w:val="24"/>
        </w:rPr>
        <w:t xml:space="preserve"> данни</w:t>
      </w:r>
      <w:r w:rsidR="00712085" w:rsidRPr="008803FA">
        <w:rPr>
          <w:rFonts w:ascii="Times New Roman" w:hAnsi="Times New Roman"/>
          <w:sz w:val="24"/>
          <w:szCs w:val="24"/>
        </w:rPr>
        <w:t xml:space="preserve"> </w:t>
      </w:r>
      <w:r w:rsidR="00FC73D6" w:rsidRPr="008803FA">
        <w:rPr>
          <w:rFonts w:ascii="Times New Roman" w:hAnsi="Times New Roman"/>
          <w:sz w:val="24"/>
          <w:szCs w:val="24"/>
        </w:rPr>
        <w:t>и разработване на</w:t>
      </w:r>
      <w:r w:rsidRPr="008803FA">
        <w:rPr>
          <w:rFonts w:ascii="Times New Roman" w:hAnsi="Times New Roman"/>
          <w:sz w:val="24"/>
          <w:szCs w:val="24"/>
        </w:rPr>
        <w:t xml:space="preserve"> екранните форми на системата.</w:t>
      </w:r>
      <w:r w:rsidR="006B4120" w:rsidRPr="008803F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B4120" w:rsidRPr="008803FA">
        <w:rPr>
          <w:rFonts w:ascii="Times New Roman" w:hAnsi="Times New Roman"/>
          <w:sz w:val="24"/>
          <w:szCs w:val="24"/>
        </w:rPr>
        <w:t xml:space="preserve">Използваната е версия на </w:t>
      </w:r>
      <w:proofErr w:type="spellStart"/>
      <w:r w:rsidR="006B4120" w:rsidRPr="008803FA">
        <w:rPr>
          <w:rFonts w:ascii="Times New Roman" w:hAnsi="Times New Roman"/>
          <w:sz w:val="24"/>
          <w:szCs w:val="24"/>
        </w:rPr>
        <w:t>Oracle</w:t>
      </w:r>
      <w:proofErr w:type="spellEnd"/>
      <w:r w:rsidR="006B4120" w:rsidRPr="008803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4120" w:rsidRPr="008803FA">
        <w:rPr>
          <w:rFonts w:ascii="Times New Roman" w:hAnsi="Times New Roman"/>
          <w:sz w:val="24"/>
          <w:szCs w:val="24"/>
        </w:rPr>
        <w:t>Forms</w:t>
      </w:r>
      <w:proofErr w:type="spellEnd"/>
      <w:r w:rsidR="006B4120" w:rsidRPr="008803FA">
        <w:rPr>
          <w:rFonts w:ascii="Times New Roman" w:hAnsi="Times New Roman"/>
          <w:sz w:val="24"/>
          <w:szCs w:val="24"/>
        </w:rPr>
        <w:t xml:space="preserve"> 12</w:t>
      </w:r>
      <w:r w:rsidR="00BD27E6" w:rsidRPr="008803FA">
        <w:rPr>
          <w:rFonts w:ascii="Times New Roman" w:hAnsi="Times New Roman"/>
          <w:sz w:val="24"/>
          <w:szCs w:val="24"/>
        </w:rPr>
        <w:t>.</w:t>
      </w:r>
    </w:p>
    <w:p w14:paraId="0D5D971C" w14:textId="77777777" w:rsidR="00B47136" w:rsidRPr="008803FA" w:rsidRDefault="00B47136" w:rsidP="005A2611">
      <w:pPr>
        <w:pStyle w:val="Heading2"/>
        <w:rPr>
          <w:rFonts w:ascii="Times New Roman" w:hAnsi="Times New Roman"/>
          <w:i/>
          <w:szCs w:val="24"/>
        </w:rPr>
      </w:pPr>
      <w:bookmarkStart w:id="89" w:name="_Toc46817429"/>
      <w:bookmarkStart w:id="90" w:name="_Toc46817507"/>
      <w:bookmarkStart w:id="91" w:name="_Toc52680375"/>
      <w:proofErr w:type="spellStart"/>
      <w:r w:rsidRPr="008803FA">
        <w:rPr>
          <w:rFonts w:ascii="Times New Roman" w:hAnsi="Times New Roman"/>
          <w:i/>
          <w:szCs w:val="24"/>
        </w:rPr>
        <w:lastRenderedPageBreak/>
        <w:t>Логическа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</w:t>
      </w:r>
      <w:proofErr w:type="spellStart"/>
      <w:r w:rsidRPr="008803FA">
        <w:rPr>
          <w:rFonts w:ascii="Times New Roman" w:hAnsi="Times New Roman"/>
          <w:i/>
          <w:szCs w:val="24"/>
        </w:rPr>
        <w:t>архитектура</w:t>
      </w:r>
      <w:proofErr w:type="spellEnd"/>
      <w:r w:rsidRPr="008803FA">
        <w:rPr>
          <w:rFonts w:ascii="Times New Roman" w:hAnsi="Times New Roman"/>
          <w:i/>
          <w:szCs w:val="24"/>
        </w:rPr>
        <w:t xml:space="preserve"> на </w:t>
      </w:r>
      <w:proofErr w:type="spellStart"/>
      <w:r w:rsidRPr="008803FA">
        <w:rPr>
          <w:rFonts w:ascii="Times New Roman" w:hAnsi="Times New Roman"/>
          <w:i/>
          <w:szCs w:val="24"/>
        </w:rPr>
        <w:t>системата</w:t>
      </w:r>
      <w:bookmarkEnd w:id="89"/>
      <w:bookmarkEnd w:id="90"/>
      <w:bookmarkEnd w:id="91"/>
      <w:proofErr w:type="spellEnd"/>
    </w:p>
    <w:p w14:paraId="5A7ACC43" w14:textId="77777777" w:rsidR="00822A37" w:rsidRPr="008803FA" w:rsidRDefault="00B47136" w:rsidP="00822A37">
      <w:pPr>
        <w:pStyle w:val="BodyText0"/>
        <w:rPr>
          <w:rStyle w:val="BodyTextIndentChar"/>
          <w:rFonts w:ascii="Times New Roman" w:hAnsi="Times New Roman" w:cs="Times New Roman"/>
          <w:b w:val="0"/>
          <w:sz w:val="24"/>
          <w:lang w:val="bg-BG"/>
        </w:rPr>
      </w:pP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Логическата архитектура на системата е базирана на многосло</w:t>
      </w:r>
      <w:r w:rsidR="00E46F5C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ен 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модел</w:t>
      </w:r>
      <w:r w:rsidR="00712085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.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 </w:t>
      </w:r>
      <w:r w:rsidR="00712085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Ф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ункциите на системата са разпределени между няколко логически нива</w:t>
      </w:r>
      <w:r w:rsidR="00822A37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. Системата включва: </w:t>
      </w:r>
    </w:p>
    <w:p w14:paraId="33FAFDEF" w14:textId="77777777" w:rsidR="00B47136" w:rsidRPr="008803FA" w:rsidRDefault="00E558C1" w:rsidP="00822A37">
      <w:pPr>
        <w:pStyle w:val="BodyText0"/>
        <w:numPr>
          <w:ilvl w:val="0"/>
          <w:numId w:val="10"/>
        </w:numPr>
        <w:rPr>
          <w:rStyle w:val="BodyTextIndentChar"/>
          <w:rFonts w:ascii="Times New Roman" w:hAnsi="Times New Roman" w:cs="Times New Roman"/>
          <w:b w:val="0"/>
          <w:sz w:val="24"/>
          <w:lang w:val="bg-BG"/>
        </w:rPr>
      </w:pP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б</w:t>
      </w:r>
      <w:r w:rsidR="00B47136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аза данни </w:t>
      </w:r>
      <w:r w:rsidR="00B47136" w:rsidRPr="008803FA">
        <w:rPr>
          <w:rStyle w:val="BodyTextIndentChar"/>
          <w:rFonts w:ascii="Times New Roman" w:hAnsi="Times New Roman" w:cs="Times New Roman"/>
          <w:b w:val="0"/>
          <w:sz w:val="24"/>
        </w:rPr>
        <w:t>;</w:t>
      </w:r>
    </w:p>
    <w:p w14:paraId="3EEC7A43" w14:textId="77777777" w:rsidR="00B47136" w:rsidRPr="008803FA" w:rsidRDefault="00E558C1" w:rsidP="00822A37">
      <w:pPr>
        <w:pStyle w:val="ListBullet1"/>
        <w:numPr>
          <w:ilvl w:val="0"/>
          <w:numId w:val="10"/>
        </w:numPr>
        <w:rPr>
          <w:rStyle w:val="BodyTextIndentChar"/>
          <w:rFonts w:ascii="Times New Roman" w:hAnsi="Times New Roman" w:cs="Times New Roman"/>
          <w:b w:val="0"/>
          <w:sz w:val="24"/>
          <w:lang w:val="bg-BG"/>
        </w:rPr>
      </w:pP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б</w:t>
      </w:r>
      <w:r w:rsidR="00B47136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изнес-логика</w:t>
      </w:r>
      <w:r w:rsidR="00B47136" w:rsidRPr="008803FA">
        <w:rPr>
          <w:rStyle w:val="BodyTextIndentChar"/>
          <w:rFonts w:ascii="Times New Roman" w:hAnsi="Times New Roman" w:cs="Times New Roman"/>
          <w:b w:val="0"/>
          <w:sz w:val="24"/>
        </w:rPr>
        <w:t>;</w:t>
      </w:r>
    </w:p>
    <w:p w14:paraId="111B3E46" w14:textId="77777777" w:rsidR="00B47136" w:rsidRPr="008803FA" w:rsidRDefault="00E558C1" w:rsidP="00822A37">
      <w:pPr>
        <w:pStyle w:val="ListBullet1"/>
        <w:numPr>
          <w:ilvl w:val="0"/>
          <w:numId w:val="10"/>
        </w:numPr>
        <w:rPr>
          <w:rStyle w:val="BodyTextIndentChar"/>
          <w:rFonts w:ascii="Times New Roman" w:hAnsi="Times New Roman" w:cs="Times New Roman"/>
          <w:b w:val="0"/>
          <w:sz w:val="24"/>
          <w:lang w:val="bg-BG"/>
        </w:rPr>
      </w:pP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п</w:t>
      </w:r>
      <w:r w:rsidR="00B47136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отребителски интерфейс</w:t>
      </w:r>
      <w:r w:rsidR="00B47136" w:rsidRPr="008803FA">
        <w:rPr>
          <w:rStyle w:val="BodyTextIndentChar"/>
          <w:rFonts w:ascii="Times New Roman" w:hAnsi="Times New Roman" w:cs="Times New Roman"/>
          <w:b w:val="0"/>
          <w:sz w:val="24"/>
        </w:rPr>
        <w:t>;</w:t>
      </w:r>
    </w:p>
    <w:p w14:paraId="5D30C66A" w14:textId="77777777" w:rsidR="00822A37" w:rsidRPr="008803FA" w:rsidRDefault="00E558C1" w:rsidP="00822A37">
      <w:pPr>
        <w:pStyle w:val="ListBullet1"/>
        <w:numPr>
          <w:ilvl w:val="0"/>
          <w:numId w:val="10"/>
        </w:numPr>
        <w:rPr>
          <w:rStyle w:val="BodyTextIndentChar"/>
          <w:rFonts w:ascii="Times New Roman" w:hAnsi="Times New Roman" w:cs="Times New Roman"/>
          <w:b w:val="0"/>
          <w:sz w:val="24"/>
          <w:lang w:val="bg-BG"/>
        </w:rPr>
      </w:pP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т</w:t>
      </w:r>
      <w:r w:rsidR="00822A37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ранспортен</w:t>
      </w:r>
      <w:r w:rsidR="009A44B5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 </w:t>
      </w:r>
      <w:r w:rsidR="00822A37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слой</w:t>
      </w:r>
      <w:r w:rsidR="00822A37" w:rsidRPr="008803FA">
        <w:rPr>
          <w:rStyle w:val="BodyTextIndentChar"/>
          <w:rFonts w:ascii="Times New Roman" w:hAnsi="Times New Roman" w:cs="Times New Roman"/>
          <w:b w:val="0"/>
          <w:sz w:val="24"/>
        </w:rPr>
        <w:t>;</w:t>
      </w:r>
    </w:p>
    <w:p w14:paraId="3338B92F" w14:textId="77777777" w:rsidR="00715630" w:rsidRPr="008803FA" w:rsidRDefault="00715630" w:rsidP="00246F91">
      <w:pPr>
        <w:pStyle w:val="Heading2"/>
        <w:numPr>
          <w:ilvl w:val="0"/>
          <w:numId w:val="0"/>
        </w:numPr>
        <w:ind w:left="720" w:hanging="720"/>
        <w:rPr>
          <w:rFonts w:ascii="Times New Roman" w:hAnsi="Times New Roman"/>
          <w:i/>
          <w:szCs w:val="24"/>
          <w:lang w:val="bg-BG"/>
        </w:rPr>
      </w:pPr>
      <w:bookmarkStart w:id="92" w:name="_Toc46817431"/>
      <w:bookmarkStart w:id="93" w:name="_Toc46817509"/>
      <w:bookmarkStart w:id="94" w:name="_Toc52680376"/>
      <w:r w:rsidRPr="008803FA">
        <w:rPr>
          <w:rFonts w:ascii="Times New Roman" w:hAnsi="Times New Roman"/>
          <w:i/>
          <w:szCs w:val="24"/>
          <w:lang w:val="bg-BG"/>
        </w:rPr>
        <w:t>База данни</w:t>
      </w:r>
    </w:p>
    <w:p w14:paraId="22251066" w14:textId="77777777" w:rsidR="00715630" w:rsidRPr="008803FA" w:rsidRDefault="00715630" w:rsidP="00715630">
      <w:pPr>
        <w:spacing w:after="120" w:line="360" w:lineRule="auto"/>
        <w:ind w:firstLine="720"/>
        <w:jc w:val="both"/>
      </w:pPr>
      <w:r w:rsidRPr="008803FA">
        <w:tab/>
        <w:t>Базата данни на АДЦК съдържа информация за</w:t>
      </w:r>
      <w:r w:rsidRPr="008803FA">
        <w:rPr>
          <w:iCs/>
        </w:rPr>
        <w:t xml:space="preserve"> участниците в системата,</w:t>
      </w:r>
      <w:r w:rsidRPr="008803FA">
        <w:t xml:space="preserve"> </w:t>
      </w:r>
      <w:r w:rsidRPr="008803FA">
        <w:rPr>
          <w:iCs/>
        </w:rPr>
        <w:t xml:space="preserve">емисиите, </w:t>
      </w:r>
      <w:proofErr w:type="spellStart"/>
      <w:r w:rsidRPr="008803FA">
        <w:rPr>
          <w:iCs/>
        </w:rPr>
        <w:t>аукционите</w:t>
      </w:r>
      <w:proofErr w:type="spellEnd"/>
      <w:r w:rsidRPr="008803FA">
        <w:rPr>
          <w:iCs/>
        </w:rPr>
        <w:t xml:space="preserve"> и подписките за замяна.</w:t>
      </w:r>
    </w:p>
    <w:p w14:paraId="02F2E81C" w14:textId="77777777" w:rsidR="00246F91" w:rsidRPr="008803FA" w:rsidRDefault="00246F91" w:rsidP="00246F91">
      <w:pPr>
        <w:pStyle w:val="Heading2"/>
        <w:numPr>
          <w:ilvl w:val="0"/>
          <w:numId w:val="0"/>
        </w:numPr>
        <w:ind w:left="720" w:hanging="720"/>
        <w:rPr>
          <w:rFonts w:ascii="Times New Roman" w:hAnsi="Times New Roman"/>
          <w:i/>
          <w:szCs w:val="24"/>
          <w:lang w:val="bg-BG"/>
        </w:rPr>
      </w:pPr>
      <w:r w:rsidRPr="008803FA">
        <w:rPr>
          <w:rFonts w:ascii="Times New Roman" w:hAnsi="Times New Roman"/>
          <w:i/>
          <w:szCs w:val="24"/>
          <w:lang w:val="bg-BG"/>
        </w:rPr>
        <w:t>Бизнес-логика</w:t>
      </w:r>
      <w:bookmarkEnd w:id="92"/>
      <w:bookmarkEnd w:id="93"/>
      <w:bookmarkEnd w:id="94"/>
    </w:p>
    <w:p w14:paraId="3BBF1F7D" w14:textId="77777777" w:rsidR="00246F91" w:rsidRPr="008803FA" w:rsidRDefault="00246F91" w:rsidP="00715630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 xml:space="preserve">Бизнес логиката е съвкупност от програмни пакети с прилежащите им структури от данни, тригери, индекси, ограничения, изгледи, реализиращи основните бизнес процеси в системата, групирани според функционалностите си в модули. </w:t>
      </w:r>
      <w:bookmarkStart w:id="95" w:name="_Toc52680392"/>
      <w:bookmarkStart w:id="96" w:name="_Toc430139203"/>
      <w:bookmarkStart w:id="97" w:name="_Toc512848517"/>
      <w:bookmarkStart w:id="98" w:name="_Toc517687987"/>
    </w:p>
    <w:p w14:paraId="2E27C36C" w14:textId="77777777" w:rsidR="00246F91" w:rsidRPr="008803FA" w:rsidRDefault="00246F91" w:rsidP="00246F91">
      <w:pPr>
        <w:pStyle w:val="Heading2"/>
        <w:numPr>
          <w:ilvl w:val="0"/>
          <w:numId w:val="0"/>
        </w:numPr>
        <w:ind w:left="720" w:hanging="720"/>
        <w:rPr>
          <w:rFonts w:ascii="Times New Roman" w:hAnsi="Times New Roman"/>
          <w:i/>
          <w:szCs w:val="24"/>
          <w:lang w:val="bg-BG"/>
        </w:rPr>
      </w:pPr>
      <w:bookmarkStart w:id="99" w:name="_Toc46817430"/>
      <w:bookmarkStart w:id="100" w:name="_Toc46817508"/>
      <w:bookmarkStart w:id="101" w:name="_Toc52680396"/>
      <w:bookmarkEnd w:id="95"/>
      <w:bookmarkEnd w:id="96"/>
      <w:bookmarkEnd w:id="97"/>
      <w:bookmarkEnd w:id="98"/>
      <w:r w:rsidRPr="008803FA">
        <w:rPr>
          <w:rFonts w:ascii="Times New Roman" w:hAnsi="Times New Roman"/>
          <w:i/>
          <w:szCs w:val="24"/>
          <w:lang w:val="bg-BG"/>
        </w:rPr>
        <w:t>Потребителски интерфейс</w:t>
      </w:r>
      <w:bookmarkEnd w:id="99"/>
      <w:bookmarkEnd w:id="100"/>
      <w:bookmarkEnd w:id="101"/>
    </w:p>
    <w:p w14:paraId="4680DBE1" w14:textId="77777777" w:rsidR="00246F91" w:rsidRPr="008803FA" w:rsidRDefault="00246F91" w:rsidP="00246F91">
      <w:pPr>
        <w:pStyle w:val="BodyText0"/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Слоят на потребителския интерфейс на АДЦК е разработен в графична среда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>и е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>удобен за използване от потребителите. Функциите на системата са организирани в главното меню на АДЦК и свързаните към него каскадни менюта. Диалогът с потребителя е</w:t>
      </w:r>
      <w:r w:rsidR="001D65DB" w:rsidRPr="008803FA">
        <w:rPr>
          <w:rFonts w:ascii="Times New Roman" w:hAnsi="Times New Roman"/>
          <w:sz w:val="24"/>
          <w:szCs w:val="24"/>
        </w:rPr>
        <w:t xml:space="preserve"> реализиран чрез екранни форми.</w:t>
      </w:r>
    </w:p>
    <w:p w14:paraId="588011D1" w14:textId="77777777" w:rsidR="00246F91" w:rsidRPr="008803FA" w:rsidRDefault="00246F91" w:rsidP="001D65DB">
      <w:pPr>
        <w:pStyle w:val="Heading2"/>
        <w:numPr>
          <w:ilvl w:val="0"/>
          <w:numId w:val="0"/>
        </w:numPr>
        <w:ind w:left="720" w:hanging="720"/>
        <w:rPr>
          <w:rFonts w:ascii="Times New Roman" w:hAnsi="Times New Roman"/>
          <w:i/>
          <w:szCs w:val="24"/>
          <w:lang w:val="bg-BG"/>
        </w:rPr>
      </w:pPr>
      <w:r w:rsidRPr="008803FA">
        <w:rPr>
          <w:rFonts w:ascii="Times New Roman" w:hAnsi="Times New Roman"/>
          <w:i/>
          <w:szCs w:val="24"/>
          <w:lang w:val="bg-BG"/>
        </w:rPr>
        <w:t>Транспортен слой</w:t>
      </w:r>
    </w:p>
    <w:p w14:paraId="443858EA" w14:textId="77777777" w:rsidR="004D1A7A" w:rsidRPr="008803FA" w:rsidRDefault="00246F91" w:rsidP="008A2C70">
      <w:pPr>
        <w:spacing w:after="120" w:line="360" w:lineRule="auto"/>
        <w:ind w:firstLine="720"/>
      </w:pPr>
      <w:r w:rsidRPr="008803FA">
        <w:t>Транспортният слой е реализиран чрез съхранени в базата данни програмни пакети и външни за системата програмни модули.</w:t>
      </w:r>
      <w:r w:rsidR="008A2C70" w:rsidRPr="008803FA">
        <w:t xml:space="preserve"> </w:t>
      </w:r>
      <w:r w:rsidR="00B47136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Транспортния</w:t>
      </w:r>
      <w:r w:rsidR="00822A37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т</w:t>
      </w:r>
      <w:r w:rsidR="00B47136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 xml:space="preserve"> слой</w:t>
      </w:r>
      <w:r w:rsidR="00B47136" w:rsidRPr="008803FA">
        <w:t xml:space="preserve"> доставя данните и</w:t>
      </w:r>
      <w:r w:rsidR="009A44B5">
        <w:t xml:space="preserve"> </w:t>
      </w:r>
      <w:r w:rsidR="00B47136" w:rsidRPr="008803FA">
        <w:t>файловете</w:t>
      </w:r>
      <w:r w:rsidR="009A44B5">
        <w:t xml:space="preserve"> </w:t>
      </w:r>
      <w:r w:rsidR="00B47136" w:rsidRPr="008803FA">
        <w:t xml:space="preserve">от външните системи до АДЦК и обратно. </w:t>
      </w:r>
    </w:p>
    <w:p w14:paraId="40B7E89E" w14:textId="77777777" w:rsidR="00B47136" w:rsidRPr="008803FA" w:rsidRDefault="00B47136" w:rsidP="00822A37">
      <w:pPr>
        <w:pStyle w:val="BodyText0"/>
        <w:ind w:firstLine="0"/>
        <w:rPr>
          <w:rStyle w:val="BodyTextIndentChar"/>
          <w:rFonts w:ascii="Times New Roman" w:hAnsi="Times New Roman" w:cs="Times New Roman"/>
          <w:b w:val="0"/>
          <w:sz w:val="24"/>
          <w:lang w:val="bg-BG"/>
        </w:rPr>
      </w:pPr>
      <w:r w:rsidRPr="008803FA">
        <w:rPr>
          <w:rFonts w:ascii="Times New Roman" w:hAnsi="Times New Roman"/>
          <w:sz w:val="24"/>
          <w:szCs w:val="24"/>
        </w:rPr>
        <w:t>По отношение на входн</w:t>
      </w:r>
      <w:r w:rsidR="004D1A7A" w:rsidRPr="008803FA">
        <w:rPr>
          <w:rFonts w:ascii="Times New Roman" w:hAnsi="Times New Roman"/>
          <w:sz w:val="24"/>
          <w:szCs w:val="24"/>
        </w:rPr>
        <w:t>ия</w:t>
      </w:r>
      <w:r w:rsidR="009A44B5">
        <w:rPr>
          <w:rFonts w:ascii="Times New Roman" w:hAnsi="Times New Roman"/>
          <w:sz w:val="24"/>
          <w:szCs w:val="24"/>
        </w:rPr>
        <w:t xml:space="preserve"> </w:t>
      </w:r>
      <w:r w:rsidRPr="008803FA">
        <w:rPr>
          <w:rFonts w:ascii="Times New Roman" w:hAnsi="Times New Roman"/>
          <w:sz w:val="24"/>
          <w:szCs w:val="24"/>
        </w:rPr>
        <w:t xml:space="preserve">поток информация </w:t>
      </w:r>
      <w:r w:rsidR="004D1A7A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транспортният слой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:</w:t>
      </w:r>
    </w:p>
    <w:p w14:paraId="6A63C68B" w14:textId="77777777" w:rsidR="00B47136" w:rsidRPr="008803FA" w:rsidRDefault="00B47136" w:rsidP="004D1A7A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t>следи за пристигане на входни съобщения и файлове;</w:t>
      </w:r>
    </w:p>
    <w:p w14:paraId="10C4B7D6" w14:textId="77777777" w:rsidR="00B47136" w:rsidRPr="008803FA" w:rsidRDefault="00F15083" w:rsidP="004D1A7A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8803FA">
        <w:rPr>
          <w:rFonts w:ascii="Times New Roman" w:hAnsi="Times New Roman"/>
          <w:sz w:val="24"/>
          <w:szCs w:val="24"/>
        </w:rPr>
        <w:lastRenderedPageBreak/>
        <w:t>транспортира файловете до сървъ</w:t>
      </w:r>
      <w:r w:rsidR="00B47136" w:rsidRPr="008803FA">
        <w:rPr>
          <w:rFonts w:ascii="Times New Roman" w:hAnsi="Times New Roman"/>
          <w:sz w:val="24"/>
          <w:szCs w:val="24"/>
        </w:rPr>
        <w:t>ра на АДЦК;</w:t>
      </w:r>
    </w:p>
    <w:p w14:paraId="65CD5173" w14:textId="77777777" w:rsidR="00B47136" w:rsidRPr="008803FA" w:rsidRDefault="00B47136" w:rsidP="004D1A7A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 w:rsidRPr="008803FA">
        <w:rPr>
          <w:rFonts w:ascii="Times New Roman" w:hAnsi="Times New Roman"/>
          <w:sz w:val="24"/>
          <w:szCs w:val="24"/>
        </w:rPr>
        <w:t>следи за успешното зареждане</w:t>
      </w:r>
      <w:r w:rsidRPr="008803FA">
        <w:rPr>
          <w:rFonts w:ascii="Times New Roman" w:hAnsi="Times New Roman"/>
          <w:sz w:val="24"/>
          <w:szCs w:val="24"/>
          <w:lang w:val="en-US"/>
        </w:rPr>
        <w:t>;</w:t>
      </w:r>
    </w:p>
    <w:p w14:paraId="10BA9846" w14:textId="77777777" w:rsidR="00B47136" w:rsidRPr="008803FA" w:rsidRDefault="00B47136" w:rsidP="004D1A7A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 w:rsidRPr="008803FA">
        <w:rPr>
          <w:rFonts w:ascii="Times New Roman" w:hAnsi="Times New Roman"/>
          <w:sz w:val="24"/>
          <w:szCs w:val="24"/>
        </w:rPr>
        <w:t>архивира файловете след зареждането им</w:t>
      </w:r>
      <w:r w:rsidRPr="008803FA">
        <w:rPr>
          <w:rFonts w:ascii="Times New Roman" w:hAnsi="Times New Roman"/>
          <w:sz w:val="24"/>
          <w:szCs w:val="24"/>
          <w:lang w:val="en-US"/>
        </w:rPr>
        <w:t>;</w:t>
      </w:r>
    </w:p>
    <w:p w14:paraId="617073B2" w14:textId="77777777" w:rsidR="00B47136" w:rsidRPr="008803FA" w:rsidRDefault="00B47136" w:rsidP="004D1A7A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 w:rsidRPr="008803FA">
        <w:rPr>
          <w:rFonts w:ascii="Times New Roman" w:hAnsi="Times New Roman"/>
          <w:sz w:val="24"/>
          <w:szCs w:val="24"/>
        </w:rPr>
        <w:t xml:space="preserve">поддържа </w:t>
      </w:r>
      <w:r w:rsidR="00F15083" w:rsidRPr="008803FA">
        <w:rPr>
          <w:rFonts w:ascii="Times New Roman" w:hAnsi="Times New Roman"/>
          <w:sz w:val="24"/>
          <w:szCs w:val="24"/>
        </w:rPr>
        <w:t>журнал на зареждането</w:t>
      </w:r>
      <w:r w:rsidRPr="008803FA">
        <w:rPr>
          <w:rFonts w:ascii="Times New Roman" w:hAnsi="Times New Roman"/>
          <w:sz w:val="24"/>
          <w:szCs w:val="24"/>
          <w:lang w:val="en-US"/>
        </w:rPr>
        <w:t>.</w:t>
      </w:r>
    </w:p>
    <w:p w14:paraId="32134B55" w14:textId="77777777" w:rsidR="00B47136" w:rsidRPr="008803FA" w:rsidRDefault="00B47136" w:rsidP="004D1A7A">
      <w:pPr>
        <w:pStyle w:val="BodyText0"/>
        <w:ind w:firstLine="0"/>
        <w:rPr>
          <w:rStyle w:val="BodyTextIndentChar"/>
          <w:rFonts w:ascii="Times New Roman" w:hAnsi="Times New Roman" w:cs="Times New Roman"/>
          <w:sz w:val="24"/>
        </w:rPr>
      </w:pPr>
      <w:r w:rsidRPr="008803FA">
        <w:rPr>
          <w:rFonts w:ascii="Times New Roman" w:hAnsi="Times New Roman"/>
          <w:sz w:val="24"/>
          <w:szCs w:val="24"/>
        </w:rPr>
        <w:t xml:space="preserve">По отношение на изходния поток информация </w:t>
      </w:r>
      <w:r w:rsidR="004D1A7A"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т</w:t>
      </w:r>
      <w:r w:rsidRPr="008803FA">
        <w:rPr>
          <w:rStyle w:val="BodyTextIndentChar"/>
          <w:rFonts w:ascii="Times New Roman" w:hAnsi="Times New Roman" w:cs="Times New Roman"/>
          <w:b w:val="0"/>
          <w:sz w:val="24"/>
          <w:lang w:val="bg-BG"/>
        </w:rPr>
        <w:t>ранспортният слой</w:t>
      </w:r>
      <w:r w:rsidRPr="008803FA">
        <w:rPr>
          <w:rStyle w:val="BodyTextIndentChar"/>
          <w:rFonts w:ascii="Times New Roman" w:hAnsi="Times New Roman" w:cs="Times New Roman"/>
          <w:sz w:val="24"/>
        </w:rPr>
        <w:t>:</w:t>
      </w:r>
    </w:p>
    <w:p w14:paraId="293DC34A" w14:textId="77777777" w:rsidR="00B47136" w:rsidRPr="008803FA" w:rsidRDefault="00B47136" w:rsidP="004D1A7A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 w:rsidRPr="008803FA">
        <w:rPr>
          <w:rFonts w:ascii="Times New Roman" w:hAnsi="Times New Roman"/>
          <w:sz w:val="24"/>
          <w:szCs w:val="24"/>
        </w:rPr>
        <w:t>следи за генерирани файлове от АДЦК</w:t>
      </w:r>
      <w:r w:rsidRPr="008803FA">
        <w:rPr>
          <w:rFonts w:ascii="Times New Roman" w:hAnsi="Times New Roman"/>
          <w:sz w:val="24"/>
          <w:szCs w:val="24"/>
          <w:lang w:val="en-US"/>
        </w:rPr>
        <w:t>;</w:t>
      </w:r>
    </w:p>
    <w:p w14:paraId="4179A554" w14:textId="77777777" w:rsidR="00B47136" w:rsidRPr="008803FA" w:rsidRDefault="00F15083" w:rsidP="004D1A7A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 w:rsidRPr="008803FA">
        <w:rPr>
          <w:rFonts w:ascii="Times New Roman" w:hAnsi="Times New Roman"/>
          <w:sz w:val="24"/>
          <w:szCs w:val="24"/>
        </w:rPr>
        <w:t>транспортира файловете до сървъ</w:t>
      </w:r>
      <w:r w:rsidR="00B47136" w:rsidRPr="008803FA">
        <w:rPr>
          <w:rFonts w:ascii="Times New Roman" w:hAnsi="Times New Roman"/>
          <w:sz w:val="24"/>
          <w:szCs w:val="24"/>
        </w:rPr>
        <w:t xml:space="preserve">ра на </w:t>
      </w:r>
      <w:r w:rsidR="003555FE" w:rsidRPr="008803FA">
        <w:rPr>
          <w:rFonts w:ascii="Times New Roman" w:hAnsi="Times New Roman"/>
          <w:sz w:val="24"/>
          <w:szCs w:val="24"/>
        </w:rPr>
        <w:t xml:space="preserve">интегрираната система за връзка със </w:t>
      </w:r>
      <w:r w:rsidR="003555FE" w:rsidRPr="008803FA">
        <w:rPr>
          <w:rFonts w:ascii="Times New Roman" w:hAnsi="Times New Roman"/>
          <w:sz w:val="24"/>
          <w:szCs w:val="24"/>
          <w:lang w:val="en-US"/>
        </w:rPr>
        <w:t>SWIFT</w:t>
      </w:r>
      <w:r w:rsidR="003555FE" w:rsidRPr="008803FA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3555FE" w:rsidRPr="008803FA">
        <w:rPr>
          <w:rFonts w:ascii="Times New Roman" w:hAnsi="Times New Roman"/>
          <w:sz w:val="24"/>
          <w:szCs w:val="24"/>
          <w:lang w:val="en-US"/>
        </w:rPr>
        <w:t>FastWork</w:t>
      </w:r>
      <w:proofErr w:type="spellEnd"/>
      <w:r w:rsidR="00B47136" w:rsidRPr="008803FA">
        <w:rPr>
          <w:rFonts w:ascii="Times New Roman" w:hAnsi="Times New Roman"/>
          <w:sz w:val="24"/>
          <w:szCs w:val="24"/>
        </w:rPr>
        <w:t>;</w:t>
      </w:r>
    </w:p>
    <w:p w14:paraId="72C8713D" w14:textId="77777777" w:rsidR="00B47136" w:rsidRPr="008803FA" w:rsidRDefault="00B47136" w:rsidP="004D1A7A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 w:rsidRPr="008803FA">
        <w:rPr>
          <w:rFonts w:ascii="Times New Roman" w:hAnsi="Times New Roman"/>
          <w:sz w:val="24"/>
          <w:szCs w:val="24"/>
        </w:rPr>
        <w:t>архивира файловете след зареждането им</w:t>
      </w:r>
      <w:r w:rsidRPr="008803FA">
        <w:rPr>
          <w:rFonts w:ascii="Times New Roman" w:hAnsi="Times New Roman"/>
          <w:sz w:val="24"/>
          <w:szCs w:val="24"/>
          <w:lang w:val="en-US"/>
        </w:rPr>
        <w:t>;</w:t>
      </w:r>
    </w:p>
    <w:p w14:paraId="0EAD1651" w14:textId="77777777" w:rsidR="00B47136" w:rsidRPr="008803FA" w:rsidRDefault="00B47136" w:rsidP="004D1A7A">
      <w:pPr>
        <w:pStyle w:val="BodyText0"/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 w:rsidRPr="008803FA">
        <w:rPr>
          <w:rFonts w:ascii="Times New Roman" w:hAnsi="Times New Roman"/>
          <w:sz w:val="24"/>
          <w:szCs w:val="24"/>
        </w:rPr>
        <w:t xml:space="preserve">поддържа </w:t>
      </w:r>
      <w:r w:rsidR="00F15083" w:rsidRPr="008803FA">
        <w:rPr>
          <w:rFonts w:ascii="Times New Roman" w:hAnsi="Times New Roman"/>
          <w:sz w:val="24"/>
          <w:szCs w:val="24"/>
        </w:rPr>
        <w:t>журнал на зареждането</w:t>
      </w:r>
      <w:r w:rsidRPr="008803FA">
        <w:rPr>
          <w:rFonts w:ascii="Times New Roman" w:hAnsi="Times New Roman"/>
          <w:sz w:val="24"/>
          <w:szCs w:val="24"/>
          <w:lang w:val="en-US"/>
        </w:rPr>
        <w:t>;</w:t>
      </w:r>
    </w:p>
    <w:p w14:paraId="213DDD4C" w14:textId="77777777" w:rsidR="00B47136" w:rsidRPr="008803FA" w:rsidRDefault="007A0592">
      <w:r w:rsidRPr="008803FA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01760" behindDoc="0" locked="0" layoutInCell="0" allowOverlap="1" wp14:anchorId="2F4A39B0" wp14:editId="4D93CE8F">
                <wp:simplePos x="0" y="0"/>
                <wp:positionH relativeFrom="column">
                  <wp:posOffset>-139700</wp:posOffset>
                </wp:positionH>
                <wp:positionV relativeFrom="paragraph">
                  <wp:posOffset>5627370</wp:posOffset>
                </wp:positionV>
                <wp:extent cx="5092700" cy="365760"/>
                <wp:effectExtent l="0" t="0" r="12700" b="15240"/>
                <wp:wrapNone/>
                <wp:docPr id="20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CD53D" w14:textId="77777777" w:rsidR="00712085" w:rsidRPr="007A0592" w:rsidRDefault="00712085" w:rsidP="00712085">
                            <w:pPr>
                              <w:pStyle w:val="Header"/>
                              <w:widowControl/>
                              <w:tabs>
                                <w:tab w:val="clear" w:pos="4320"/>
                                <w:tab w:val="clear" w:pos="8640"/>
                              </w:tabs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7A0592">
                              <w:rPr>
                                <w:sz w:val="22"/>
                                <w:szCs w:val="22"/>
                              </w:rPr>
                              <w:t xml:space="preserve">Фиг.2. </w:t>
                            </w:r>
                            <w:r w:rsidR="003E5E35" w:rsidRPr="007A0592">
                              <w:rPr>
                                <w:rStyle w:val="BodyTextIndentChar"/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  <w:lang w:val="bg-BG"/>
                              </w:rPr>
                              <w:t>Логическа</w:t>
                            </w:r>
                            <w:r w:rsidRPr="007A0592">
                              <w:rPr>
                                <w:rStyle w:val="BodyTextIndentChar"/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  <w:lang w:val="bg-BG"/>
                              </w:rPr>
                              <w:t xml:space="preserve"> архитектура</w:t>
                            </w:r>
                            <w:r w:rsidR="009A44B5">
                              <w:rPr>
                                <w:rStyle w:val="BodyTextIndentChar"/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  <w:lang w:val="bg-BG"/>
                              </w:rPr>
                              <w:t xml:space="preserve"> </w:t>
                            </w:r>
                            <w:r w:rsidRPr="007A0592">
                              <w:rPr>
                                <w:sz w:val="22"/>
                                <w:szCs w:val="22"/>
                              </w:rPr>
                              <w:t>на</w:t>
                            </w:r>
                            <w:r w:rsidR="009A44B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0592">
                              <w:rPr>
                                <w:sz w:val="22"/>
                                <w:szCs w:val="22"/>
                              </w:rPr>
                              <w:t>АДЦК</w:t>
                            </w:r>
                          </w:p>
                          <w:p w14:paraId="44DD7939" w14:textId="77777777" w:rsidR="00712085" w:rsidRDefault="00712085" w:rsidP="007120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F4A39B0" id="_x0000_t202" coordsize="21600,21600" o:spt="202" path="m,l,21600r21600,l21600,xe">
                <v:stroke joinstyle="miter"/>
                <v:path gradientshapeok="t" o:connecttype="rect"/>
              </v:shapetype>
              <v:shape id="Text Box 247" o:spid="_x0000_s1036" type="#_x0000_t202" style="position:absolute;margin-left:-11pt;margin-top:443.1pt;width:401pt;height:28.8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" o:allowincell="f">
                <v:textbox>
                  <w:txbxContent>
                    <w:p w14:paraId="5B8CD53D" w14:textId="77777777" w:rsidR="00712085" w:rsidRPr="007A0592" w:rsidRDefault="00712085" w:rsidP="00712085">
                      <w:pPr>
                        <w:pStyle w:val="Header"/>
                        <w:widowControl/>
                        <w:tabs>
                          <w:tab w:val="clear" w:pos="4320"/>
                          <w:tab w:val="clear" w:pos="8640"/>
                        </w:tabs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7A0592">
                        <w:rPr>
                          <w:sz w:val="22"/>
                          <w:szCs w:val="22"/>
                        </w:rPr>
                        <w:t xml:space="preserve">Фиг.2. </w:t>
                      </w:r>
                      <w:r w:rsidR="003E5E35" w:rsidRPr="007A0592">
                        <w:rPr>
                          <w:rStyle w:val="BodyTextIndentChar"/>
                          <w:rFonts w:ascii="Times New Roman" w:hAnsi="Times New Roman" w:cs="Times New Roman"/>
                          <w:b w:val="0"/>
                          <w:sz w:val="22"/>
                          <w:szCs w:val="22"/>
                          <w:lang w:val="bg-BG"/>
                        </w:rPr>
                        <w:t>Логическа</w:t>
                      </w:r>
                      <w:r w:rsidRPr="007A0592">
                        <w:rPr>
                          <w:rStyle w:val="BodyTextIndentChar"/>
                          <w:rFonts w:ascii="Times New Roman" w:hAnsi="Times New Roman" w:cs="Times New Roman"/>
                          <w:b w:val="0"/>
                          <w:sz w:val="22"/>
                          <w:szCs w:val="22"/>
                          <w:lang w:val="bg-BG"/>
                        </w:rPr>
                        <w:t xml:space="preserve"> архитектура</w:t>
                      </w:r>
                      <w:r w:rsidR="009A44B5">
                        <w:rPr>
                          <w:rStyle w:val="BodyTextIndentChar"/>
                          <w:rFonts w:ascii="Times New Roman" w:hAnsi="Times New Roman" w:cs="Times New Roman"/>
                          <w:b w:val="0"/>
                          <w:sz w:val="22"/>
                          <w:szCs w:val="22"/>
                          <w:lang w:val="bg-BG"/>
                        </w:rPr>
                        <w:t xml:space="preserve"> </w:t>
                      </w:r>
                      <w:r w:rsidRPr="007A0592">
                        <w:rPr>
                          <w:sz w:val="22"/>
                          <w:szCs w:val="22"/>
                        </w:rPr>
                        <w:t>на</w:t>
                      </w:r>
                      <w:r w:rsidR="009A44B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7A0592">
                        <w:rPr>
                          <w:sz w:val="22"/>
                          <w:szCs w:val="22"/>
                        </w:rPr>
                        <w:t>АДЦК</w:t>
                      </w:r>
                    </w:p>
                    <w:p w14:paraId="44DD7939" w14:textId="77777777" w:rsidR="00712085" w:rsidRDefault="00712085" w:rsidP="00712085"/>
                  </w:txbxContent>
                </v:textbox>
              </v:shape>
            </w:pict>
          </mc:Fallback>
        </mc:AlternateContent>
      </w:r>
      <w:r w:rsidR="00A57E79" w:rsidRPr="008803FA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07904" behindDoc="0" locked="0" layoutInCell="0" allowOverlap="1" wp14:anchorId="3A681193" wp14:editId="45771522">
                <wp:simplePos x="0" y="0"/>
                <wp:positionH relativeFrom="column">
                  <wp:posOffset>4508500</wp:posOffset>
                </wp:positionH>
                <wp:positionV relativeFrom="paragraph">
                  <wp:posOffset>4370070</wp:posOffset>
                </wp:positionV>
                <wp:extent cx="1485900" cy="742950"/>
                <wp:effectExtent l="0" t="0" r="95250" b="95250"/>
                <wp:wrapNone/>
                <wp:docPr id="41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7C0BE99A" w14:textId="77777777" w:rsidR="00A57E79" w:rsidRPr="00A57E79" w:rsidRDefault="00A57E79" w:rsidP="00A57E79">
                            <w:r>
                              <w:t>Компонент за връзка със СПЗ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A681193" id="AutoShape 105" o:spid="_x0000_s1037" style="position:absolute;margin-left:355pt;margin-top:344.1pt;width:117pt;height:58.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" o:allowincell="f">
                <v:shadow on="t" offset="6pt,6pt"/>
                <v:textbox>
                  <w:txbxContent>
                    <w:p w14:paraId="7C0BE99A" w14:textId="77777777" w:rsidR="00A57E79" w:rsidRPr="00A57E79" w:rsidRDefault="00A57E79" w:rsidP="00A57E79">
                      <w:r>
                        <w:t>Компонент за връзка със СПЗ</w:t>
                      </w:r>
                    </w:p>
                  </w:txbxContent>
                </v:textbox>
              </v:roundrect>
            </w:pict>
          </mc:Fallback>
        </mc:AlternateContent>
      </w:r>
      <w:r w:rsidR="00A57E79" w:rsidRPr="008803FA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33152" behindDoc="0" locked="0" layoutInCell="0" allowOverlap="1" wp14:anchorId="0472A64D" wp14:editId="3D628F7F">
                <wp:simplePos x="0" y="0"/>
                <wp:positionH relativeFrom="column">
                  <wp:posOffset>2470150</wp:posOffset>
                </wp:positionH>
                <wp:positionV relativeFrom="paragraph">
                  <wp:posOffset>4382770</wp:posOffset>
                </wp:positionV>
                <wp:extent cx="1619250" cy="718820"/>
                <wp:effectExtent l="0" t="0" r="95250" b="100330"/>
                <wp:wrapNone/>
                <wp:docPr id="17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718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5A3130CA" w14:textId="77777777" w:rsidR="00B47136" w:rsidRDefault="00B47136">
                            <w:pPr>
                              <w:rPr>
                                <w:lang w:val="en-US"/>
                              </w:rPr>
                            </w:pPr>
                            <w:r>
                              <w:t xml:space="preserve">Компонент за връзка с </w:t>
                            </w:r>
                            <w:proofErr w:type="spellStart"/>
                            <w:r w:rsidR="003555FE">
                              <w:rPr>
                                <w:lang w:val="en-US"/>
                              </w:rPr>
                              <w:t>FastWork</w:t>
                            </w:r>
                            <w:proofErr w:type="spellEnd"/>
                            <w:r w:rsidR="003555FE">
                              <w:rPr>
                                <w:lang w:val="en-US"/>
                              </w:rPr>
                              <w:t xml:space="preserve"> - SWIFT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472A64D" id="_x0000_s1038" style="position:absolute;margin-left:194.5pt;margin-top:345.1pt;width:127.5pt;height:56.6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" o:allowincell="f">
                <v:shadow on="t" offset="6pt,6pt"/>
                <v:textbox>
                  <w:txbxContent>
                    <w:p w14:paraId="5A3130CA" w14:textId="77777777" w:rsidR="00B47136" w:rsidRDefault="00B47136">
                      <w:pPr>
                        <w:rPr>
                          <w:lang w:val="en-US"/>
                        </w:rPr>
                      </w:pPr>
                      <w:r>
                        <w:t xml:space="preserve">Компонент за връзка с </w:t>
                      </w:r>
                      <w:proofErr w:type="spellStart"/>
                      <w:r w:rsidR="003555FE">
                        <w:rPr>
                          <w:lang w:val="en-US"/>
                        </w:rPr>
                        <w:t>FastWork</w:t>
                      </w:r>
                      <w:proofErr w:type="spellEnd"/>
                      <w:r w:rsidR="003555FE">
                        <w:rPr>
                          <w:lang w:val="en-US"/>
                        </w:rPr>
                        <w:t xml:space="preserve"> - SWIFT</w:t>
                      </w:r>
                    </w:p>
                  </w:txbxContent>
                </v:textbox>
              </v:roundrect>
            </w:pict>
          </mc:Fallback>
        </mc:AlternateContent>
      </w:r>
      <w:r w:rsidR="00A57E79" w:rsidRPr="008803FA">
        <w:rPr>
          <w:noProof/>
          <w:lang w:eastAsia="bg-BG"/>
        </w:rPr>
        <mc:AlternateContent>
          <mc:Choice Requires="wps">
            <w:drawing>
              <wp:anchor distT="4294967295" distB="4294967295" distL="114300" distR="114300" simplePos="0" relativeHeight="251699712" behindDoc="0" locked="0" layoutInCell="0" allowOverlap="1" wp14:anchorId="0927C578" wp14:editId="55CF4743">
                <wp:simplePos x="0" y="0"/>
                <wp:positionH relativeFrom="column">
                  <wp:posOffset>-170180</wp:posOffset>
                </wp:positionH>
                <wp:positionV relativeFrom="paragraph">
                  <wp:posOffset>4126865</wp:posOffset>
                </wp:positionV>
                <wp:extent cx="6217920" cy="0"/>
                <wp:effectExtent l="0" t="0" r="30480" b="19050"/>
                <wp:wrapNone/>
                <wp:docPr id="18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266503" id="Line 245" o:spid="_x0000_s1026" style="position:absolute;z-index:251699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3.4pt,324.95pt" to="476.2pt,3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A0kFAIAACs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" o:allowincell="f"/>
            </w:pict>
          </mc:Fallback>
        </mc:AlternateContent>
      </w:r>
      <w:r w:rsidR="00E81BF2" w:rsidRPr="008803FA">
        <w:rPr>
          <w:noProof/>
          <w:lang w:eastAsia="bg-BG"/>
        </w:rPr>
        <mc:AlternateContent>
          <mc:Choice Requires="wps">
            <w:drawing>
              <wp:anchor distT="0" distB="0" distL="114299" distR="114299" simplePos="0" relativeHeight="251640320" behindDoc="0" locked="0" layoutInCell="0" allowOverlap="1" wp14:anchorId="0BEDB7CD" wp14:editId="39B0DA83">
                <wp:simplePos x="0" y="0"/>
                <wp:positionH relativeFrom="margin">
                  <wp:posOffset>2755900</wp:posOffset>
                </wp:positionH>
                <wp:positionV relativeFrom="paragraph">
                  <wp:posOffset>1328420</wp:posOffset>
                </wp:positionV>
                <wp:extent cx="6350" cy="1816100"/>
                <wp:effectExtent l="76200" t="38100" r="69850" b="50800"/>
                <wp:wrapNone/>
                <wp:docPr id="11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816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53A218" id="Line 122" o:spid="_x0000_s1026" style="position:absolute;z-index:25164032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217pt,104.6pt" to="217.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" o:allowincell="f">
                <v:stroke startarrow="block" endarrow="block"/>
                <w10:wrap anchorx="margin"/>
              </v:line>
            </w:pict>
          </mc:Fallback>
        </mc:AlternateContent>
      </w:r>
      <w:r w:rsidR="00E81BF2" w:rsidRPr="008803FA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28032" behindDoc="0" locked="0" layoutInCell="0" allowOverlap="1" wp14:anchorId="50BB9F6B" wp14:editId="48DF9ED1">
                <wp:simplePos x="0" y="0"/>
                <wp:positionH relativeFrom="column">
                  <wp:posOffset>2705100</wp:posOffset>
                </wp:positionH>
                <wp:positionV relativeFrom="paragraph">
                  <wp:posOffset>3131820</wp:posOffset>
                </wp:positionV>
                <wp:extent cx="1701800" cy="640080"/>
                <wp:effectExtent l="0" t="0" r="88900" b="102870"/>
                <wp:wrapNone/>
                <wp:docPr id="10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0" cy="640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55959F45" w14:textId="77777777" w:rsidR="00B47136" w:rsidRPr="00D32DAC" w:rsidRDefault="00B47136" w:rsidP="00E81BF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Oracle Forms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0BB9F6B" id="AutoShape 97" o:spid="_x0000_s1039" style="position:absolute;margin-left:213pt;margin-top:246.6pt;width:134pt;height:50.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" o:allowincell="f">
                <v:shadow on="t" offset="6pt,6pt"/>
                <v:textbox>
                  <w:txbxContent>
                    <w:p w14:paraId="55959F45" w14:textId="77777777" w:rsidR="00B47136" w:rsidRPr="00D32DAC" w:rsidRDefault="00B47136" w:rsidP="00E81BF2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Oracle Forms</w:t>
                      </w:r>
                    </w:p>
                  </w:txbxContent>
                </v:textbox>
              </v:roundrect>
            </w:pict>
          </mc:Fallback>
        </mc:AlternateContent>
      </w:r>
      <w:r w:rsidR="00E81BF2" w:rsidRPr="008803FA">
        <w:rPr>
          <w:noProof/>
          <w:lang w:eastAsia="bg-BG"/>
        </w:rPr>
        <mc:AlternateContent>
          <mc:Choice Requires="wps">
            <w:drawing>
              <wp:anchor distT="0" distB="0" distL="114299" distR="114299" simplePos="0" relativeHeight="251642368" behindDoc="0" locked="0" layoutInCell="0" allowOverlap="1" wp14:anchorId="45DC94B0" wp14:editId="3A40F8D5">
                <wp:simplePos x="0" y="0"/>
                <wp:positionH relativeFrom="column">
                  <wp:posOffset>3562350</wp:posOffset>
                </wp:positionH>
                <wp:positionV relativeFrom="paragraph">
                  <wp:posOffset>2426970</wp:posOffset>
                </wp:positionV>
                <wp:extent cx="0" cy="717550"/>
                <wp:effectExtent l="76200" t="38100" r="57150" b="63500"/>
                <wp:wrapNone/>
                <wp:docPr id="14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E9FAAD" id="Line 124" o:spid="_x0000_s1026" style="position:absolute;z-index:251642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0.5pt,191.1pt" to="280.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" o:allowincell="f">
                <v:stroke startarrow="block" endarrow="block"/>
              </v:line>
            </w:pict>
          </mc:Fallback>
        </mc:AlternateContent>
      </w:r>
      <w:r w:rsidR="00E81BF2" w:rsidRPr="008803FA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27008" behindDoc="0" locked="0" layoutInCell="0" allowOverlap="1" wp14:anchorId="6996D580" wp14:editId="5A896C56">
                <wp:simplePos x="0" y="0"/>
                <wp:positionH relativeFrom="margin">
                  <wp:align>left</wp:align>
                </wp:positionH>
                <wp:positionV relativeFrom="paragraph">
                  <wp:posOffset>3199765</wp:posOffset>
                </wp:positionV>
                <wp:extent cx="2011680" cy="481965"/>
                <wp:effectExtent l="0" t="0" r="26670" b="13335"/>
                <wp:wrapNone/>
                <wp:docPr id="6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11B25" w14:textId="77777777" w:rsidR="00B47136" w:rsidRDefault="00B4713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Потребителски интерфейс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96D580" id="Text Box 96" o:spid="_x0000_s1040" type="#_x0000_t202" style="position:absolute;margin-left:0;margin-top:251.95pt;width:158.4pt;height:37.95pt;z-index:251627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" o:allowincell="f">
                <v:textbox>
                  <w:txbxContent>
                    <w:p w14:paraId="2DC11B25" w14:textId="77777777" w:rsidR="00B47136" w:rsidRDefault="00B4713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Потребителски интерфейс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373" w:rsidRPr="008803FA">
        <w:rPr>
          <w:noProof/>
          <w:lang w:eastAsia="bg-BG"/>
        </w:rPr>
        <mc:AlternateContent>
          <mc:Choice Requires="wps">
            <w:drawing>
              <wp:anchor distT="4294967295" distB="4294967295" distL="114300" distR="114300" simplePos="0" relativeHeight="251700736" behindDoc="0" locked="0" layoutInCell="0" allowOverlap="1" wp14:anchorId="650DFB1A" wp14:editId="646708CF">
                <wp:simplePos x="0" y="0"/>
                <wp:positionH relativeFrom="column">
                  <wp:posOffset>-182880</wp:posOffset>
                </wp:positionH>
                <wp:positionV relativeFrom="paragraph">
                  <wp:posOffset>5502909</wp:posOffset>
                </wp:positionV>
                <wp:extent cx="6217920" cy="0"/>
                <wp:effectExtent l="0" t="0" r="30480" b="19050"/>
                <wp:wrapNone/>
                <wp:docPr id="19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2F4128" id="Line 246" o:spid="_x0000_s1026" style="position:absolute;z-index:251700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4pt,433.3pt" to="475.2pt,4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uFDFAIAACs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" o:allowincell="f"/>
            </w:pict>
          </mc:Fallback>
        </mc:AlternateContent>
      </w:r>
      <w:r w:rsidR="002E7373" w:rsidRPr="008803FA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31104" behindDoc="0" locked="0" layoutInCell="0" allowOverlap="1" wp14:anchorId="5FC9CA69" wp14:editId="5B66F67C">
                <wp:simplePos x="0" y="0"/>
                <wp:positionH relativeFrom="column">
                  <wp:posOffset>-137160</wp:posOffset>
                </wp:positionH>
                <wp:positionV relativeFrom="paragraph">
                  <wp:posOffset>4381500</wp:posOffset>
                </wp:positionV>
                <wp:extent cx="2011680" cy="830580"/>
                <wp:effectExtent l="0" t="0" r="26670" b="26670"/>
                <wp:wrapNone/>
                <wp:docPr id="16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AA1F8" w14:textId="77777777" w:rsidR="00B47136" w:rsidRDefault="00B4713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Транспортен слой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C9CA69" id="Text Box 102" o:spid="_x0000_s1041" type="#_x0000_t202" style="position:absolute;margin-left:-10.8pt;margin-top:345pt;width:158.4pt;height:65.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od6LAIAAFs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" o:allowincell="f">
                <v:textbox>
                  <w:txbxContent>
                    <w:p w14:paraId="4B5AA1F8" w14:textId="77777777" w:rsidR="00B47136" w:rsidRDefault="00B4713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Транспортен слой</w:t>
                      </w:r>
                    </w:p>
                  </w:txbxContent>
                </v:textbox>
              </v:shape>
            </w:pict>
          </mc:Fallback>
        </mc:AlternateContent>
      </w:r>
      <w:r w:rsidR="002E7373" w:rsidRPr="008803FA">
        <w:rPr>
          <w:noProof/>
          <w:lang w:eastAsia="bg-BG"/>
        </w:rPr>
        <mc:AlternateContent>
          <mc:Choice Requires="wps">
            <w:drawing>
              <wp:anchor distT="0" distB="0" distL="114299" distR="114299" simplePos="0" relativeHeight="251639296" behindDoc="0" locked="0" layoutInCell="0" allowOverlap="1" wp14:anchorId="180AD2CF" wp14:editId="724607EB">
                <wp:simplePos x="0" y="0"/>
                <wp:positionH relativeFrom="column">
                  <wp:posOffset>3931919</wp:posOffset>
                </wp:positionH>
                <wp:positionV relativeFrom="paragraph">
                  <wp:posOffset>1280160</wp:posOffset>
                </wp:positionV>
                <wp:extent cx="0" cy="457200"/>
                <wp:effectExtent l="76200" t="38100" r="57150" b="57150"/>
                <wp:wrapNone/>
                <wp:docPr id="9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50A0C2" id="Line 121" o:spid="_x0000_s1026" style="position:absolute;z-index:25163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9.6pt,100.8pt" to="309.6pt,1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" o:allowincell="f">
                <v:stroke startarrow="block" endarrow="block"/>
              </v:line>
            </w:pict>
          </mc:Fallback>
        </mc:AlternateContent>
      </w:r>
      <w:r w:rsidR="002E7373" w:rsidRPr="008803FA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21888" behindDoc="0" locked="0" layoutInCell="0" allowOverlap="1" wp14:anchorId="03AAAF78" wp14:editId="461A540D">
                <wp:simplePos x="0" y="0"/>
                <wp:positionH relativeFrom="column">
                  <wp:posOffset>2468880</wp:posOffset>
                </wp:positionH>
                <wp:positionV relativeFrom="paragraph">
                  <wp:posOffset>548640</wp:posOffset>
                </wp:positionV>
                <wp:extent cx="1737360" cy="822960"/>
                <wp:effectExtent l="0" t="0" r="91440" b="91440"/>
                <wp:wrapNone/>
                <wp:docPr id="8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7360" cy="822960"/>
                        </a:xfrm>
                        <a:prstGeom prst="ca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1CD2CB7B" w14:textId="77777777" w:rsidR="00B47136" w:rsidRDefault="00B47136">
                            <w:pPr>
                              <w:jc w:val="center"/>
                            </w:pPr>
                            <w:r>
                              <w:t>АДЦК</w:t>
                            </w:r>
                          </w:p>
                          <w:p w14:paraId="5DD4DC10" w14:textId="77777777" w:rsidR="00B47136" w:rsidRDefault="00B47136">
                            <w:pPr>
                              <w:jc w:val="center"/>
                            </w:pPr>
                            <w:r>
                              <w:t>База данни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3AAAF78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AutoShape 89" o:spid="_x0000_s1042" type="#_x0000_t22" style="position:absolute;margin-left:194.4pt;margin-top:43.2pt;width:136.8pt;height:64.8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" o:allowincell="f">
                <v:shadow on="t" offset="6pt,6pt"/>
                <v:textbox>
                  <w:txbxContent>
                    <w:p w14:paraId="1CD2CB7B" w14:textId="77777777" w:rsidR="00B47136" w:rsidRDefault="00B47136">
                      <w:pPr>
                        <w:jc w:val="center"/>
                      </w:pPr>
                      <w:r>
                        <w:t>АДЦК</w:t>
                      </w:r>
                    </w:p>
                    <w:p w14:paraId="5DD4DC10" w14:textId="77777777" w:rsidR="00B47136" w:rsidRDefault="00B47136">
                      <w:pPr>
                        <w:jc w:val="center"/>
                      </w:pPr>
                      <w:r>
                        <w:t>База данни</w:t>
                      </w:r>
                    </w:p>
                  </w:txbxContent>
                </v:textbox>
              </v:shape>
            </w:pict>
          </mc:Fallback>
        </mc:AlternateContent>
      </w:r>
      <w:r w:rsidR="002E7373" w:rsidRPr="008803FA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24960" behindDoc="0" locked="0" layoutInCell="0" allowOverlap="1" wp14:anchorId="7B175F2B" wp14:editId="4AAAFCC4">
                <wp:simplePos x="0" y="0"/>
                <wp:positionH relativeFrom="column">
                  <wp:posOffset>2834640</wp:posOffset>
                </wp:positionH>
                <wp:positionV relativeFrom="paragraph">
                  <wp:posOffset>1737360</wp:posOffset>
                </wp:positionV>
                <wp:extent cx="3291840" cy="731520"/>
                <wp:effectExtent l="0" t="0" r="99060" b="87630"/>
                <wp:wrapNone/>
                <wp:docPr id="7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1840" cy="731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C177A80" w14:textId="77777777" w:rsidR="00B47136" w:rsidRDefault="00B47136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 xml:space="preserve">PL/SQL </w:t>
                            </w:r>
                            <w:r>
                              <w:t>пакети от съхранени процедури</w:t>
                            </w:r>
                          </w:p>
                          <w:p w14:paraId="1BC35B9E" w14:textId="77777777" w:rsidR="00B47136" w:rsidRDefault="00B47136">
                            <w:pPr>
                              <w:jc w:val="center"/>
                            </w:pPr>
                            <w:proofErr w:type="spellStart"/>
                            <w:r>
                              <w:t>Тригери</w:t>
                            </w:r>
                            <w:proofErr w:type="spellEnd"/>
                            <w:r>
                              <w:t>, индекси, ограничения,съхранени заявки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B175F2B" id="AutoShape 93" o:spid="_x0000_s1043" style="position:absolute;margin-left:223.2pt;margin-top:136.8pt;width:259.2pt;height:57.6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" o:allowincell="f">
                <v:shadow on="t" offset="6pt,6pt"/>
                <v:textbox>
                  <w:txbxContent>
                    <w:p w14:paraId="2C177A80" w14:textId="77777777" w:rsidR="00B47136" w:rsidRDefault="00B47136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 xml:space="preserve">PL/SQL </w:t>
                      </w:r>
                      <w:r>
                        <w:t>пакети от съхранени процедури</w:t>
                      </w:r>
                    </w:p>
                    <w:p w14:paraId="1BC35B9E" w14:textId="77777777" w:rsidR="00B47136" w:rsidRDefault="00B47136">
                      <w:pPr>
                        <w:jc w:val="center"/>
                      </w:pPr>
                      <w:r>
                        <w:t xml:space="preserve">Тригери, индекси, </w:t>
                      </w:r>
                      <w:proofErr w:type="spellStart"/>
                      <w:r>
                        <w:t>ограничения,съхранени</w:t>
                      </w:r>
                      <w:proofErr w:type="spellEnd"/>
                      <w:r>
                        <w:t xml:space="preserve"> заявки</w:t>
                      </w:r>
                    </w:p>
                  </w:txbxContent>
                </v:textbox>
              </v:roundrect>
            </w:pict>
          </mc:Fallback>
        </mc:AlternateContent>
      </w:r>
      <w:r w:rsidR="002E7373" w:rsidRPr="008803FA">
        <w:rPr>
          <w:noProof/>
          <w:lang w:eastAsia="bg-BG"/>
        </w:rPr>
        <mc:AlternateContent>
          <mc:Choice Requires="wps">
            <w:drawing>
              <wp:anchor distT="4294967295" distB="4294967295" distL="114300" distR="114300" simplePos="0" relativeHeight="251619840" behindDoc="0" locked="0" layoutInCell="0" allowOverlap="1" wp14:anchorId="1CAFC6B1" wp14:editId="1E6645D3">
                <wp:simplePos x="0" y="0"/>
                <wp:positionH relativeFrom="column">
                  <wp:posOffset>-91440</wp:posOffset>
                </wp:positionH>
                <wp:positionV relativeFrom="paragraph">
                  <wp:posOffset>274319</wp:posOffset>
                </wp:positionV>
                <wp:extent cx="6035040" cy="0"/>
                <wp:effectExtent l="0" t="0" r="22860" b="19050"/>
                <wp:wrapNone/>
                <wp:docPr id="5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942CCD9" id="Line 87" o:spid="_x0000_s1026" style="position:absolute;z-index:251619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2pt,21.6pt" to="46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hpq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" o:allowincell="f"/>
            </w:pict>
          </mc:Fallback>
        </mc:AlternateContent>
      </w:r>
      <w:r w:rsidR="002E7373" w:rsidRPr="008803FA">
        <w:rPr>
          <w:noProof/>
          <w:lang w:eastAsia="bg-BG"/>
        </w:rPr>
        <mc:AlternateContent>
          <mc:Choice Requires="wps">
            <w:drawing>
              <wp:anchor distT="4294967295" distB="4294967295" distL="114300" distR="114300" simplePos="0" relativeHeight="251625984" behindDoc="0" locked="0" layoutInCell="0" allowOverlap="1" wp14:anchorId="54917B1B" wp14:editId="6C2C9146">
                <wp:simplePos x="0" y="0"/>
                <wp:positionH relativeFrom="column">
                  <wp:posOffset>-182880</wp:posOffset>
                </wp:positionH>
                <wp:positionV relativeFrom="paragraph">
                  <wp:posOffset>2718434</wp:posOffset>
                </wp:positionV>
                <wp:extent cx="6217920" cy="0"/>
                <wp:effectExtent l="0" t="0" r="30480" b="19050"/>
                <wp:wrapNone/>
                <wp:docPr id="4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FD99D8B" id="Line 95" o:spid="_x0000_s1026" style="position:absolute;z-index:251625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4pt,214.05pt" to="475.2pt,2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ngm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" o:allowincell="f"/>
            </w:pict>
          </mc:Fallback>
        </mc:AlternateContent>
      </w:r>
      <w:r w:rsidR="002E7373" w:rsidRPr="008803FA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23936" behindDoc="0" locked="0" layoutInCell="0" allowOverlap="1" wp14:anchorId="04CE1BCD" wp14:editId="720D3434">
                <wp:simplePos x="0" y="0"/>
                <wp:positionH relativeFrom="column">
                  <wp:posOffset>-91440</wp:posOffset>
                </wp:positionH>
                <wp:positionV relativeFrom="paragraph">
                  <wp:posOffset>1804035</wp:posOffset>
                </wp:positionV>
                <wp:extent cx="1920240" cy="365760"/>
                <wp:effectExtent l="0" t="0" r="22860" b="15240"/>
                <wp:wrapNone/>
                <wp:docPr id="3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EBE53" w14:textId="77777777" w:rsidR="00B47136" w:rsidRDefault="00B4713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Бизнес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b/>
                              </w:rPr>
                              <w:t>логика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CE1BCD" id="Text Box 92" o:spid="_x0000_s1044" type="#_x0000_t202" style="position:absolute;margin-left:-7.2pt;margin-top:142.05pt;width:151.2pt;height:28.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" o:allowincell="f">
                <v:textbox>
                  <w:txbxContent>
                    <w:p w14:paraId="487EBE53" w14:textId="77777777" w:rsidR="00B47136" w:rsidRDefault="00B4713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Бизнес</w:t>
                      </w:r>
                      <w:r>
                        <w:rPr>
                          <w:b/>
                          <w:lang w:val="en-US"/>
                        </w:rPr>
                        <w:t>-</w:t>
                      </w:r>
                      <w:r>
                        <w:rPr>
                          <w:b/>
                        </w:rPr>
                        <w:t>логика</w:t>
                      </w:r>
                    </w:p>
                  </w:txbxContent>
                </v:textbox>
              </v:shape>
            </w:pict>
          </mc:Fallback>
        </mc:AlternateContent>
      </w:r>
      <w:r w:rsidR="002E7373" w:rsidRPr="008803FA">
        <w:rPr>
          <w:noProof/>
          <w:lang w:eastAsia="bg-BG"/>
        </w:rPr>
        <mc:AlternateContent>
          <mc:Choice Requires="wps">
            <w:drawing>
              <wp:anchor distT="4294967295" distB="4294967295" distL="114300" distR="114300" simplePos="0" relativeHeight="251622912" behindDoc="0" locked="0" layoutInCell="0" allowOverlap="1" wp14:anchorId="7F989996" wp14:editId="1C490282">
                <wp:simplePos x="0" y="0"/>
                <wp:positionH relativeFrom="column">
                  <wp:posOffset>-91440</wp:posOffset>
                </wp:positionH>
                <wp:positionV relativeFrom="paragraph">
                  <wp:posOffset>1529714</wp:posOffset>
                </wp:positionV>
                <wp:extent cx="6126480" cy="0"/>
                <wp:effectExtent l="0" t="0" r="26670" b="19050"/>
                <wp:wrapNone/>
                <wp:docPr id="2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243BE68" id="Line 91" o:spid="_x0000_s1026" style="position:absolute;z-index:251622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2pt,120.45pt" to="475.2pt,1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klbFA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" o:allowincell="f"/>
            </w:pict>
          </mc:Fallback>
        </mc:AlternateContent>
      </w:r>
      <w:r w:rsidR="002E7373" w:rsidRPr="008803FA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20864" behindDoc="0" locked="0" layoutInCell="0" allowOverlap="1" wp14:anchorId="37F2082C" wp14:editId="5B305CBF">
                <wp:simplePos x="0" y="0"/>
                <wp:positionH relativeFrom="column">
                  <wp:posOffset>0</wp:posOffset>
                </wp:positionH>
                <wp:positionV relativeFrom="paragraph">
                  <wp:posOffset>798195</wp:posOffset>
                </wp:positionV>
                <wp:extent cx="1645920" cy="365760"/>
                <wp:effectExtent l="0" t="0" r="11430" b="15240"/>
                <wp:wrapNone/>
                <wp:docPr id="1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85DFF" w14:textId="77777777" w:rsidR="00B47136" w:rsidRDefault="00B47136">
                            <w:pPr>
                              <w:pStyle w:val="TabBody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База данни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F2082C" id="Text Box 88" o:spid="_x0000_s1045" type="#_x0000_t202" style="position:absolute;margin-left:0;margin-top:62.85pt;width:129.6pt;height:28.8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" o:allowincell="f">
                <v:textbox>
                  <w:txbxContent>
                    <w:p w14:paraId="73385DFF" w14:textId="77777777" w:rsidR="00B47136" w:rsidRDefault="00B47136">
                      <w:pPr>
                        <w:pStyle w:val="TabBody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База данни</w:t>
                      </w:r>
                    </w:p>
                  </w:txbxContent>
                </v:textbox>
              </v:shape>
            </w:pict>
          </mc:Fallback>
        </mc:AlternateContent>
      </w:r>
      <w:bookmarkEnd w:id="23"/>
    </w:p>
    <w:sectPr w:rsidR="00B47136" w:rsidRPr="008803FA" w:rsidSect="002A17FC">
      <w:footerReference w:type="even" r:id="rId9"/>
      <w:footerReference w:type="default" r:id="rId10"/>
      <w:pgSz w:w="12240" w:h="15840"/>
      <w:pgMar w:top="141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E0F19D" w14:textId="77777777" w:rsidR="00B81EBD" w:rsidRDefault="00B81EBD">
      <w:r>
        <w:separator/>
      </w:r>
    </w:p>
  </w:endnote>
  <w:endnote w:type="continuationSeparator" w:id="0">
    <w:p w14:paraId="18185193" w14:textId="77777777" w:rsidR="00B81EBD" w:rsidRDefault="00B8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0EAD0" w14:textId="77777777" w:rsidR="00B47136" w:rsidRDefault="008538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4713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0D06F4" w14:textId="77777777" w:rsidR="00B47136" w:rsidRDefault="00B4713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8EC68" w14:textId="77777777" w:rsidR="00B47136" w:rsidRDefault="008538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471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47A1">
      <w:rPr>
        <w:rStyle w:val="PageNumber"/>
        <w:noProof/>
      </w:rPr>
      <w:t>3</w:t>
    </w:r>
    <w:r>
      <w:rPr>
        <w:rStyle w:val="PageNumber"/>
      </w:rPr>
      <w:fldChar w:fldCharType="end"/>
    </w:r>
  </w:p>
  <w:p w14:paraId="2D51F766" w14:textId="77777777" w:rsidR="00B47136" w:rsidRDefault="005E47FA">
    <w:pPr>
      <w:pStyle w:val="Footer"/>
      <w:ind w:right="360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BF1F8" w14:textId="77777777" w:rsidR="00B81EBD" w:rsidRDefault="00B81EBD">
      <w:r>
        <w:separator/>
      </w:r>
    </w:p>
  </w:footnote>
  <w:footnote w:type="continuationSeparator" w:id="0">
    <w:p w14:paraId="0FB24255" w14:textId="77777777" w:rsidR="00B81EBD" w:rsidRDefault="00B81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C7855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1BAA8F94"/>
    <w:lvl w:ilvl="0">
      <w:start w:val="1"/>
      <w:numFmt w:val="decimal"/>
      <w:pStyle w:val="Heading1"/>
      <w:lvlText w:val="%1."/>
      <w:legacy w:legacy="1" w:legacySpace="144" w:legacyIndent="720"/>
      <w:lvlJc w:val="left"/>
      <w:pPr>
        <w:ind w:left="720" w:hanging="720"/>
      </w:pPr>
    </w:lvl>
    <w:lvl w:ilvl="1">
      <w:start w:val="1"/>
      <w:numFmt w:val="decimal"/>
      <w:pStyle w:val="Heading2"/>
      <w:lvlText w:val="%1.%2"/>
      <w:legacy w:legacy="1" w:legacySpace="144" w:legacyIndent="720"/>
      <w:lvlJc w:val="left"/>
      <w:pPr>
        <w:ind w:left="720" w:hanging="720"/>
      </w:pPr>
    </w:lvl>
    <w:lvl w:ilvl="2">
      <w:start w:val="1"/>
      <w:numFmt w:val="decimal"/>
      <w:lvlText w:val="%1.%2.%3"/>
      <w:legacy w:legacy="1" w:legacySpace="144" w:legacyIndent="720"/>
      <w:lvlJc w:val="left"/>
      <w:pPr>
        <w:ind w:left="720" w:hanging="720"/>
      </w:pPr>
    </w:lvl>
    <w:lvl w:ilvl="3">
      <w:start w:val="1"/>
      <w:numFmt w:val="decimal"/>
      <w:lvlText w:val="%1.%2.%3.%4"/>
      <w:legacy w:legacy="1" w:legacySpace="144" w:legacyIndent="720"/>
      <w:lvlJc w:val="left"/>
      <w:pPr>
        <w:ind w:left="1713" w:hanging="720"/>
      </w:pPr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2">
    <w:nsid w:val="013333BB"/>
    <w:multiLevelType w:val="hybridMultilevel"/>
    <w:tmpl w:val="26F26586"/>
    <w:lvl w:ilvl="0" w:tplc="FFFFFFFF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227537E"/>
    <w:multiLevelType w:val="hybridMultilevel"/>
    <w:tmpl w:val="7980C6B6"/>
    <w:lvl w:ilvl="0" w:tplc="80082D7C">
      <w:start w:val="1"/>
      <w:numFmt w:val="bullet"/>
      <w:pStyle w:val="ListBullet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16CBFE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11ABB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EAF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3678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0C0D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00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1048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809E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3A5E79"/>
    <w:multiLevelType w:val="hybridMultilevel"/>
    <w:tmpl w:val="0EE263F0"/>
    <w:lvl w:ilvl="0" w:tplc="125A51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E84C7F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FEFA74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C6B6CC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BFEF1E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8D6E30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28C7F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663ECA7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B8A75E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AE8707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E42FDA"/>
    <w:multiLevelType w:val="hybridMultilevel"/>
    <w:tmpl w:val="FAF8C046"/>
    <w:lvl w:ilvl="0" w:tplc="309409B4">
      <w:start w:val="1"/>
      <w:numFmt w:val="bullet"/>
      <w:pStyle w:val="List33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15C88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2F676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FC50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40AF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46FC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641D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C6F7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CEE3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172BE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87D46C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DD6091A"/>
    <w:multiLevelType w:val="hybridMultilevel"/>
    <w:tmpl w:val="76E6EF48"/>
    <w:lvl w:ilvl="0" w:tplc="01F8D446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14403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83D4D7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B9446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74E537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B5C3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E83256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316450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16AE7D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339350B"/>
    <w:multiLevelType w:val="hybridMultilevel"/>
    <w:tmpl w:val="2932B8D8"/>
    <w:lvl w:ilvl="0" w:tplc="FFFFFFFF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4E722EB"/>
    <w:multiLevelType w:val="hybridMultilevel"/>
    <w:tmpl w:val="AB0ED14E"/>
    <w:lvl w:ilvl="0" w:tplc="3FA40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C99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ACAE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4C0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E0E2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EE2D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10D5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6C7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7CB5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793073"/>
    <w:multiLevelType w:val="hybridMultilevel"/>
    <w:tmpl w:val="CB8AF846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1D0C5D"/>
    <w:multiLevelType w:val="hybridMultilevel"/>
    <w:tmpl w:val="F16A04EE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224529"/>
    <w:multiLevelType w:val="hybridMultilevel"/>
    <w:tmpl w:val="D414BCA0"/>
    <w:lvl w:ilvl="0" w:tplc="030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B546E8"/>
    <w:multiLevelType w:val="hybridMultilevel"/>
    <w:tmpl w:val="0874C39A"/>
    <w:lvl w:ilvl="0" w:tplc="FFFFFFFF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99077A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106315A"/>
    <w:multiLevelType w:val="hybridMultilevel"/>
    <w:tmpl w:val="35F6A6F8"/>
    <w:lvl w:ilvl="0" w:tplc="57B2BD68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1E667CC"/>
    <w:multiLevelType w:val="hybridMultilevel"/>
    <w:tmpl w:val="975C2B1C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82D62"/>
    <w:multiLevelType w:val="hybridMultilevel"/>
    <w:tmpl w:val="0CF6A3CE"/>
    <w:lvl w:ilvl="0" w:tplc="1742A9CE">
      <w:start w:val="1"/>
      <w:numFmt w:val="bullet"/>
      <w:pStyle w:val="ListBullet20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9D6A0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A67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BE39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62C2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EF83E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5EBB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EED5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80FC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CD50EA"/>
    <w:multiLevelType w:val="hybridMultilevel"/>
    <w:tmpl w:val="502C3298"/>
    <w:lvl w:ilvl="0" w:tplc="2068B800">
      <w:start w:val="1"/>
      <w:numFmt w:val="bullet"/>
      <w:pStyle w:val="Lis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2CBB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45C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967E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1E8A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EE8C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84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421C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3AC9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AE52F6"/>
    <w:multiLevelType w:val="hybridMultilevel"/>
    <w:tmpl w:val="B6CE9AB2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9"/>
  </w:num>
  <w:num w:numId="5">
    <w:abstractNumId w:val="11"/>
  </w:num>
  <w:num w:numId="6">
    <w:abstractNumId w:val="20"/>
  </w:num>
  <w:num w:numId="7">
    <w:abstractNumId w:val="3"/>
  </w:num>
  <w:num w:numId="8">
    <w:abstractNumId w:val="6"/>
  </w:num>
  <w:num w:numId="9">
    <w:abstractNumId w:val="4"/>
  </w:num>
  <w:num w:numId="10">
    <w:abstractNumId w:val="2"/>
  </w:num>
  <w:num w:numId="11">
    <w:abstractNumId w:val="7"/>
  </w:num>
  <w:num w:numId="12">
    <w:abstractNumId w:val="8"/>
  </w:num>
  <w:num w:numId="13">
    <w:abstractNumId w:val="16"/>
  </w:num>
  <w:num w:numId="14">
    <w:abstractNumId w:val="5"/>
  </w:num>
  <w:num w:numId="15">
    <w:abstractNumId w:val="12"/>
  </w:num>
  <w:num w:numId="16">
    <w:abstractNumId w:val="18"/>
  </w:num>
  <w:num w:numId="17">
    <w:abstractNumId w:val="10"/>
  </w:num>
  <w:num w:numId="18">
    <w:abstractNumId w:val="21"/>
  </w:num>
  <w:num w:numId="19">
    <w:abstractNumId w:val="13"/>
  </w:num>
  <w:num w:numId="20">
    <w:abstractNumId w:val="15"/>
  </w:num>
  <w:num w:numId="21">
    <w:abstractNumId w:val="17"/>
  </w:num>
  <w:num w:numId="22">
    <w:abstractNumId w:val="14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136"/>
    <w:rsid w:val="0000008A"/>
    <w:rsid w:val="000173BF"/>
    <w:rsid w:val="0004223B"/>
    <w:rsid w:val="00047315"/>
    <w:rsid w:val="00047AC4"/>
    <w:rsid w:val="00052F58"/>
    <w:rsid w:val="00053357"/>
    <w:rsid w:val="000745BD"/>
    <w:rsid w:val="000A1FE0"/>
    <w:rsid w:val="000C0FA7"/>
    <w:rsid w:val="000C4984"/>
    <w:rsid w:val="000D08F3"/>
    <w:rsid w:val="000D47A3"/>
    <w:rsid w:val="000E3F02"/>
    <w:rsid w:val="000F0668"/>
    <w:rsid w:val="000F32BB"/>
    <w:rsid w:val="0010266B"/>
    <w:rsid w:val="00131FC7"/>
    <w:rsid w:val="00140D59"/>
    <w:rsid w:val="00150A36"/>
    <w:rsid w:val="00151713"/>
    <w:rsid w:val="0015280E"/>
    <w:rsid w:val="00181371"/>
    <w:rsid w:val="00190F7D"/>
    <w:rsid w:val="0019113B"/>
    <w:rsid w:val="00193F62"/>
    <w:rsid w:val="001A5791"/>
    <w:rsid w:val="001D5253"/>
    <w:rsid w:val="001D65DB"/>
    <w:rsid w:val="001F2BC5"/>
    <w:rsid w:val="0022319D"/>
    <w:rsid w:val="00225AD6"/>
    <w:rsid w:val="00233AD3"/>
    <w:rsid w:val="002432F3"/>
    <w:rsid w:val="00246F91"/>
    <w:rsid w:val="00256A23"/>
    <w:rsid w:val="002701BB"/>
    <w:rsid w:val="00277F4A"/>
    <w:rsid w:val="00283F74"/>
    <w:rsid w:val="0028622D"/>
    <w:rsid w:val="002A17FC"/>
    <w:rsid w:val="002B4E24"/>
    <w:rsid w:val="002C1940"/>
    <w:rsid w:val="002E4C83"/>
    <w:rsid w:val="002E7373"/>
    <w:rsid w:val="00301642"/>
    <w:rsid w:val="00302322"/>
    <w:rsid w:val="00334B2F"/>
    <w:rsid w:val="003413E9"/>
    <w:rsid w:val="00344BED"/>
    <w:rsid w:val="00344F35"/>
    <w:rsid w:val="003555FE"/>
    <w:rsid w:val="003708B3"/>
    <w:rsid w:val="00374EEC"/>
    <w:rsid w:val="00380666"/>
    <w:rsid w:val="00391073"/>
    <w:rsid w:val="003B1E27"/>
    <w:rsid w:val="003C3300"/>
    <w:rsid w:val="003C64CD"/>
    <w:rsid w:val="003E3A54"/>
    <w:rsid w:val="003E5E35"/>
    <w:rsid w:val="003F2A9F"/>
    <w:rsid w:val="004006AF"/>
    <w:rsid w:val="004159AD"/>
    <w:rsid w:val="00443253"/>
    <w:rsid w:val="004519C5"/>
    <w:rsid w:val="004530F0"/>
    <w:rsid w:val="00473791"/>
    <w:rsid w:val="00473CFB"/>
    <w:rsid w:val="00490381"/>
    <w:rsid w:val="00496BBD"/>
    <w:rsid w:val="004A2641"/>
    <w:rsid w:val="004A4CEF"/>
    <w:rsid w:val="004D1A7A"/>
    <w:rsid w:val="004F35DA"/>
    <w:rsid w:val="00504E12"/>
    <w:rsid w:val="00541FF1"/>
    <w:rsid w:val="00543A33"/>
    <w:rsid w:val="00554856"/>
    <w:rsid w:val="00566071"/>
    <w:rsid w:val="00585720"/>
    <w:rsid w:val="005A07C4"/>
    <w:rsid w:val="005A139C"/>
    <w:rsid w:val="005A2611"/>
    <w:rsid w:val="005B7D54"/>
    <w:rsid w:val="005C2A72"/>
    <w:rsid w:val="005E47FA"/>
    <w:rsid w:val="005E6884"/>
    <w:rsid w:val="005F435E"/>
    <w:rsid w:val="00624D9E"/>
    <w:rsid w:val="00641099"/>
    <w:rsid w:val="00670583"/>
    <w:rsid w:val="00694BA6"/>
    <w:rsid w:val="006A749A"/>
    <w:rsid w:val="006B0AEF"/>
    <w:rsid w:val="006B4120"/>
    <w:rsid w:val="006C7C42"/>
    <w:rsid w:val="006E3531"/>
    <w:rsid w:val="006F38FE"/>
    <w:rsid w:val="00712085"/>
    <w:rsid w:val="00715630"/>
    <w:rsid w:val="007A0592"/>
    <w:rsid w:val="007D21A4"/>
    <w:rsid w:val="007D412A"/>
    <w:rsid w:val="007F5C72"/>
    <w:rsid w:val="007F6C16"/>
    <w:rsid w:val="008005F7"/>
    <w:rsid w:val="00812D6D"/>
    <w:rsid w:val="0081386B"/>
    <w:rsid w:val="0081531B"/>
    <w:rsid w:val="0082031F"/>
    <w:rsid w:val="00822A37"/>
    <w:rsid w:val="00834C64"/>
    <w:rsid w:val="008538C7"/>
    <w:rsid w:val="008803FA"/>
    <w:rsid w:val="008910B1"/>
    <w:rsid w:val="00891178"/>
    <w:rsid w:val="008A2630"/>
    <w:rsid w:val="008A2C70"/>
    <w:rsid w:val="008A71B8"/>
    <w:rsid w:val="008B2AFA"/>
    <w:rsid w:val="008C2A26"/>
    <w:rsid w:val="008D503C"/>
    <w:rsid w:val="008D76A6"/>
    <w:rsid w:val="008D777E"/>
    <w:rsid w:val="00905B3D"/>
    <w:rsid w:val="00923430"/>
    <w:rsid w:val="009516FD"/>
    <w:rsid w:val="00976B0B"/>
    <w:rsid w:val="00976BA8"/>
    <w:rsid w:val="00981F8F"/>
    <w:rsid w:val="00995A6F"/>
    <w:rsid w:val="00997C09"/>
    <w:rsid w:val="009A40FC"/>
    <w:rsid w:val="009A44B5"/>
    <w:rsid w:val="009A4BDF"/>
    <w:rsid w:val="009C0CBE"/>
    <w:rsid w:val="009D731C"/>
    <w:rsid w:val="009E1D42"/>
    <w:rsid w:val="009E3A5D"/>
    <w:rsid w:val="009F015D"/>
    <w:rsid w:val="00A138AC"/>
    <w:rsid w:val="00A2577B"/>
    <w:rsid w:val="00A35DCD"/>
    <w:rsid w:val="00A35E90"/>
    <w:rsid w:val="00A4229C"/>
    <w:rsid w:val="00A57E79"/>
    <w:rsid w:val="00A64BFD"/>
    <w:rsid w:val="00A73040"/>
    <w:rsid w:val="00A97435"/>
    <w:rsid w:val="00B12080"/>
    <w:rsid w:val="00B1257A"/>
    <w:rsid w:val="00B16CB5"/>
    <w:rsid w:val="00B20039"/>
    <w:rsid w:val="00B47136"/>
    <w:rsid w:val="00B54BF1"/>
    <w:rsid w:val="00B77A41"/>
    <w:rsid w:val="00B81EBD"/>
    <w:rsid w:val="00B82AB1"/>
    <w:rsid w:val="00BA289F"/>
    <w:rsid w:val="00BA6EA7"/>
    <w:rsid w:val="00BB4328"/>
    <w:rsid w:val="00BB58AD"/>
    <w:rsid w:val="00BD27E6"/>
    <w:rsid w:val="00C24C29"/>
    <w:rsid w:val="00C4093D"/>
    <w:rsid w:val="00C52E84"/>
    <w:rsid w:val="00C67B20"/>
    <w:rsid w:val="00C77F87"/>
    <w:rsid w:val="00CA3E03"/>
    <w:rsid w:val="00CD6144"/>
    <w:rsid w:val="00D137E0"/>
    <w:rsid w:val="00D3135E"/>
    <w:rsid w:val="00D32DAC"/>
    <w:rsid w:val="00D415AE"/>
    <w:rsid w:val="00D71857"/>
    <w:rsid w:val="00D93B2A"/>
    <w:rsid w:val="00DA0E04"/>
    <w:rsid w:val="00DA310D"/>
    <w:rsid w:val="00DA5DE6"/>
    <w:rsid w:val="00DD349B"/>
    <w:rsid w:val="00E02082"/>
    <w:rsid w:val="00E1621D"/>
    <w:rsid w:val="00E22FD3"/>
    <w:rsid w:val="00E2566B"/>
    <w:rsid w:val="00E42538"/>
    <w:rsid w:val="00E46F5C"/>
    <w:rsid w:val="00E558C1"/>
    <w:rsid w:val="00E6194E"/>
    <w:rsid w:val="00E61C9F"/>
    <w:rsid w:val="00E677AE"/>
    <w:rsid w:val="00E67C1A"/>
    <w:rsid w:val="00E81BF2"/>
    <w:rsid w:val="00E847A1"/>
    <w:rsid w:val="00E870C8"/>
    <w:rsid w:val="00EB0536"/>
    <w:rsid w:val="00EB3E5B"/>
    <w:rsid w:val="00ED1C6F"/>
    <w:rsid w:val="00EF03ED"/>
    <w:rsid w:val="00F15083"/>
    <w:rsid w:val="00F27B77"/>
    <w:rsid w:val="00F30CCA"/>
    <w:rsid w:val="00F32CDF"/>
    <w:rsid w:val="00F4096F"/>
    <w:rsid w:val="00F44DE0"/>
    <w:rsid w:val="00F80CE3"/>
    <w:rsid w:val="00FA2929"/>
    <w:rsid w:val="00FA5A9B"/>
    <w:rsid w:val="00FA6924"/>
    <w:rsid w:val="00FB52C7"/>
    <w:rsid w:val="00FB5C33"/>
    <w:rsid w:val="00FC45B5"/>
    <w:rsid w:val="00FC73D6"/>
    <w:rsid w:val="00FD2BB9"/>
    <w:rsid w:val="00FE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06F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C16"/>
    <w:rPr>
      <w:sz w:val="24"/>
      <w:szCs w:val="24"/>
      <w:lang w:eastAsia="en-US"/>
    </w:rPr>
  </w:style>
  <w:style w:type="paragraph" w:styleId="Heading1">
    <w:name w:val="heading 1"/>
    <w:aliases w:val="H1,1,h1,Header 1,FS Heading 1"/>
    <w:basedOn w:val="Normal"/>
    <w:next w:val="Normal"/>
    <w:qFormat/>
    <w:rsid w:val="007F6C16"/>
    <w:pPr>
      <w:keepNext/>
      <w:widowControl w:val="0"/>
      <w:numPr>
        <w:numId w:val="2"/>
      </w:numPr>
      <w:spacing w:before="240" w:after="120" w:line="240" w:lineRule="atLeast"/>
      <w:outlineLvl w:val="0"/>
    </w:pPr>
    <w:rPr>
      <w:rFonts w:ascii="Arial" w:hAnsi="Arial"/>
      <w:b/>
      <w:smallCaps/>
      <w:sz w:val="28"/>
      <w:szCs w:val="20"/>
    </w:rPr>
  </w:style>
  <w:style w:type="paragraph" w:styleId="Heading2">
    <w:name w:val="heading 2"/>
    <w:aliases w:val="H2,B_Kapittel,h2,2,Header 2,sub-sect,section header,21,sub-sect1,22,sub-sect2,23,sub-sect3,24,sub-sect4,25,sub-sect5,(1.1,1.2,1.3 etc),no section,l2,list + change bar,R Heading 2,Heading 2 Hidden"/>
    <w:basedOn w:val="Heading1"/>
    <w:next w:val="Normal"/>
    <w:qFormat/>
    <w:rsid w:val="007F6C16"/>
    <w:pPr>
      <w:numPr>
        <w:ilvl w:val="1"/>
      </w:numPr>
      <w:outlineLvl w:val="1"/>
    </w:pPr>
    <w:rPr>
      <w:smallCaps w:val="0"/>
      <w:sz w:val="24"/>
      <w:lang w:val="en-US"/>
    </w:rPr>
  </w:style>
  <w:style w:type="paragraph" w:styleId="Heading3">
    <w:name w:val="heading 3"/>
    <w:aliases w:val="H3,Sub-section Title,l3,CT,h3,3,list 3,Head 3,l3+toc 3,heading 3"/>
    <w:basedOn w:val="Heading1"/>
    <w:next w:val="Normal"/>
    <w:autoRedefine/>
    <w:qFormat/>
    <w:rsid w:val="007F5C72"/>
    <w:pPr>
      <w:numPr>
        <w:numId w:val="0"/>
      </w:numPr>
      <w:spacing w:line="360" w:lineRule="auto"/>
      <w:outlineLvl w:val="2"/>
    </w:pPr>
    <w:rPr>
      <w:rFonts w:ascii="Times New Roman" w:hAnsi="Times New Roman"/>
      <w:i/>
      <w:smallCaps w:val="0"/>
      <w:sz w:val="24"/>
      <w:szCs w:val="24"/>
    </w:rPr>
  </w:style>
  <w:style w:type="paragraph" w:styleId="Heading4">
    <w:name w:val="heading 4"/>
    <w:aliases w:val="4,h4"/>
    <w:basedOn w:val="Heading1"/>
    <w:next w:val="Normal"/>
    <w:qFormat/>
    <w:rsid w:val="007F6C16"/>
    <w:pPr>
      <w:numPr>
        <w:ilvl w:val="3"/>
        <w:numId w:val="0"/>
      </w:numPr>
      <w:outlineLvl w:val="3"/>
    </w:pPr>
    <w:rPr>
      <w:i/>
      <w:sz w:val="20"/>
    </w:rPr>
  </w:style>
  <w:style w:type="paragraph" w:styleId="Heading5">
    <w:name w:val="heading 5"/>
    <w:basedOn w:val="Normal"/>
    <w:next w:val="Normal"/>
    <w:qFormat/>
    <w:rsid w:val="007F6C16"/>
    <w:pPr>
      <w:widowControl w:val="0"/>
      <w:numPr>
        <w:ilvl w:val="4"/>
        <w:numId w:val="2"/>
      </w:numPr>
      <w:spacing w:before="240" w:after="60" w:line="240" w:lineRule="atLeast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6C16"/>
    <w:pPr>
      <w:widowControl w:val="0"/>
      <w:numPr>
        <w:ilvl w:val="5"/>
        <w:numId w:val="2"/>
      </w:numPr>
      <w:spacing w:before="240" w:after="60" w:line="240" w:lineRule="atLeast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rsid w:val="007F6C16"/>
    <w:pPr>
      <w:widowControl w:val="0"/>
      <w:numPr>
        <w:ilvl w:val="6"/>
        <w:numId w:val="2"/>
      </w:numPr>
      <w:spacing w:before="240" w:after="60" w:line="240" w:lineRule="atLeast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7F6C16"/>
    <w:pPr>
      <w:widowControl w:val="0"/>
      <w:numPr>
        <w:ilvl w:val="7"/>
        <w:numId w:val="2"/>
      </w:numPr>
      <w:spacing w:before="240" w:after="60" w:line="240" w:lineRule="atLeast"/>
      <w:outlineLvl w:val="7"/>
    </w:pPr>
    <w:rPr>
      <w:i/>
      <w:sz w:val="20"/>
      <w:szCs w:val="20"/>
    </w:rPr>
  </w:style>
  <w:style w:type="paragraph" w:styleId="Heading9">
    <w:name w:val="heading 9"/>
    <w:basedOn w:val="Normal"/>
    <w:next w:val="Normal"/>
    <w:qFormat/>
    <w:rsid w:val="007F6C16"/>
    <w:pPr>
      <w:widowControl w:val="0"/>
      <w:numPr>
        <w:ilvl w:val="8"/>
        <w:numId w:val="2"/>
      </w:numPr>
      <w:spacing w:before="240" w:after="60" w:line="240" w:lineRule="atLeast"/>
      <w:outlineLvl w:val="8"/>
    </w:pPr>
    <w:rPr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3">
    <w:name w:val="List Bullet 3"/>
    <w:basedOn w:val="Normal"/>
    <w:autoRedefine/>
    <w:rsid w:val="007F6C16"/>
    <w:pPr>
      <w:numPr>
        <w:numId w:val="3"/>
      </w:numPr>
      <w:spacing w:after="120"/>
      <w:ind w:left="792"/>
    </w:pPr>
    <w:rPr>
      <w:rFonts w:ascii="Arial" w:hAnsi="Arial"/>
    </w:rPr>
  </w:style>
  <w:style w:type="paragraph" w:styleId="ListBullet20">
    <w:name w:val="List Bullet 2"/>
    <w:basedOn w:val="Normal"/>
    <w:autoRedefine/>
    <w:rsid w:val="007F6C16"/>
    <w:pPr>
      <w:numPr>
        <w:numId w:val="4"/>
      </w:numPr>
      <w:spacing w:after="120"/>
      <w:ind w:left="1224"/>
    </w:pPr>
    <w:rPr>
      <w:rFonts w:ascii="Arial" w:hAnsi="Arial"/>
      <w:sz w:val="20"/>
    </w:rPr>
  </w:style>
  <w:style w:type="paragraph" w:customStyle="1" w:styleId="List33">
    <w:name w:val="List 33"/>
    <w:basedOn w:val="Normal"/>
    <w:rsid w:val="007F6C16"/>
    <w:pPr>
      <w:widowControl w:val="0"/>
      <w:numPr>
        <w:numId w:val="8"/>
      </w:numPr>
      <w:spacing w:line="240" w:lineRule="atLeast"/>
    </w:pPr>
    <w:rPr>
      <w:sz w:val="20"/>
      <w:szCs w:val="20"/>
    </w:rPr>
  </w:style>
  <w:style w:type="paragraph" w:customStyle="1" w:styleId="StyleHeading213ptLeft0cmFirstline0cm">
    <w:name w:val="Style Heading 2 + 13 pt Left:  0 cm First line:  0 cm"/>
    <w:basedOn w:val="Heading2"/>
    <w:rsid w:val="007F6C16"/>
    <w:pPr>
      <w:numPr>
        <w:ilvl w:val="0"/>
        <w:numId w:val="0"/>
      </w:numPr>
      <w:spacing w:before="120" w:after="60"/>
    </w:pPr>
    <w:rPr>
      <w:bCs/>
      <w:sz w:val="26"/>
    </w:rPr>
  </w:style>
  <w:style w:type="paragraph" w:styleId="Header">
    <w:name w:val="header"/>
    <w:aliases w:val="hd,hd1"/>
    <w:basedOn w:val="Normal"/>
    <w:link w:val="HeaderChar"/>
    <w:rsid w:val="007F6C16"/>
    <w:pPr>
      <w:widowControl w:val="0"/>
      <w:tabs>
        <w:tab w:val="center" w:pos="4320"/>
        <w:tab w:val="right" w:pos="8640"/>
      </w:tabs>
      <w:spacing w:line="240" w:lineRule="atLeast"/>
    </w:pPr>
    <w:rPr>
      <w:sz w:val="20"/>
      <w:szCs w:val="20"/>
    </w:rPr>
  </w:style>
  <w:style w:type="paragraph" w:styleId="Subtitle">
    <w:name w:val="Subtitle"/>
    <w:basedOn w:val="Normal"/>
    <w:qFormat/>
    <w:rsid w:val="007F6C16"/>
    <w:pPr>
      <w:widowControl w:val="0"/>
      <w:spacing w:after="60" w:line="240" w:lineRule="atLeast"/>
      <w:jc w:val="center"/>
    </w:pPr>
    <w:rPr>
      <w:rFonts w:ascii="Arial" w:hAnsi="Arial"/>
      <w:i/>
      <w:sz w:val="36"/>
      <w:szCs w:val="20"/>
      <w:lang w:val="en-AU"/>
    </w:rPr>
  </w:style>
  <w:style w:type="paragraph" w:styleId="BodyText">
    <w:name w:val="Body Text"/>
    <w:aliases w:val="EHPT,Body Text2"/>
    <w:basedOn w:val="Normal"/>
    <w:rsid w:val="007F6C16"/>
    <w:pPr>
      <w:keepLines/>
      <w:widowControl w:val="0"/>
      <w:spacing w:after="120" w:line="240" w:lineRule="atLeast"/>
    </w:pPr>
    <w:rPr>
      <w:rFonts w:ascii="Arial" w:hAnsi="Arial"/>
      <w:szCs w:val="20"/>
    </w:rPr>
  </w:style>
  <w:style w:type="paragraph" w:customStyle="1" w:styleId="proprietary">
    <w:name w:val="proprietary"/>
    <w:basedOn w:val="Normal"/>
    <w:rsid w:val="007F6C16"/>
    <w:pPr>
      <w:pBdr>
        <w:top w:val="single" w:sz="6" w:space="24" w:color="auto" w:shadow="1"/>
        <w:left w:val="single" w:sz="6" w:space="24" w:color="auto" w:shadow="1"/>
        <w:bottom w:val="single" w:sz="6" w:space="24" w:color="auto" w:shadow="1"/>
        <w:right w:val="single" w:sz="6" w:space="24" w:color="auto" w:shadow="1"/>
      </w:pBdr>
      <w:autoSpaceDE w:val="0"/>
      <w:autoSpaceDN w:val="0"/>
      <w:ind w:left="900" w:right="900"/>
      <w:jc w:val="both"/>
    </w:pPr>
    <w:rPr>
      <w:rFonts w:ascii="Arial" w:hAnsi="Arial" w:cs="Arial"/>
      <w:sz w:val="20"/>
      <w:szCs w:val="22"/>
    </w:rPr>
  </w:style>
  <w:style w:type="paragraph" w:customStyle="1" w:styleId="TabBody">
    <w:name w:val="TabBody"/>
    <w:basedOn w:val="Normal"/>
    <w:rsid w:val="007F6C16"/>
    <w:rPr>
      <w:szCs w:val="20"/>
    </w:rPr>
  </w:style>
  <w:style w:type="paragraph" w:styleId="Title">
    <w:name w:val="Title"/>
    <w:basedOn w:val="Normal"/>
    <w:next w:val="Normal"/>
    <w:qFormat/>
    <w:rsid w:val="007F6C16"/>
    <w:pPr>
      <w:widowControl w:val="0"/>
      <w:jc w:val="center"/>
    </w:pPr>
    <w:rPr>
      <w:rFonts w:ascii="Arial" w:hAnsi="Arial"/>
      <w:b/>
      <w:smallCaps/>
      <w:szCs w:val="20"/>
    </w:rPr>
  </w:style>
  <w:style w:type="paragraph" w:styleId="TOC1">
    <w:name w:val="toc 1"/>
    <w:basedOn w:val="Normal"/>
    <w:next w:val="Normal"/>
    <w:autoRedefine/>
    <w:semiHidden/>
    <w:rsid w:val="007F6C16"/>
    <w:pPr>
      <w:spacing w:before="360"/>
    </w:pPr>
    <w:rPr>
      <w:rFonts w:ascii="Arial" w:hAnsi="Arial"/>
      <w:b/>
      <w:caps/>
    </w:rPr>
  </w:style>
  <w:style w:type="paragraph" w:styleId="TOC2">
    <w:name w:val="toc 2"/>
    <w:basedOn w:val="Normal"/>
    <w:next w:val="Normal"/>
    <w:autoRedefine/>
    <w:semiHidden/>
    <w:rsid w:val="007F6C16"/>
    <w:pPr>
      <w:spacing w:before="240"/>
    </w:pPr>
    <w:rPr>
      <w:b/>
      <w:sz w:val="20"/>
    </w:rPr>
  </w:style>
  <w:style w:type="paragraph" w:styleId="TOC3">
    <w:name w:val="toc 3"/>
    <w:basedOn w:val="Normal"/>
    <w:next w:val="Normal"/>
    <w:autoRedefine/>
    <w:semiHidden/>
    <w:rsid w:val="007F6C16"/>
    <w:pPr>
      <w:ind w:left="240"/>
    </w:pPr>
    <w:rPr>
      <w:sz w:val="20"/>
    </w:rPr>
  </w:style>
  <w:style w:type="paragraph" w:styleId="TableofFigures">
    <w:name w:val="table of figures"/>
    <w:basedOn w:val="Normal"/>
    <w:next w:val="Normal"/>
    <w:semiHidden/>
    <w:rsid w:val="007F6C16"/>
    <w:pPr>
      <w:tabs>
        <w:tab w:val="right" w:leader="dot" w:pos="8640"/>
      </w:tabs>
      <w:autoSpaceDE w:val="0"/>
      <w:autoSpaceDN w:val="0"/>
      <w:spacing w:after="120"/>
      <w:ind w:left="400" w:hanging="400"/>
      <w:jc w:val="both"/>
    </w:pPr>
    <w:rPr>
      <w:rFonts w:ascii="Arial" w:hAnsi="Arial"/>
      <w:sz w:val="20"/>
      <w:szCs w:val="22"/>
    </w:rPr>
  </w:style>
  <w:style w:type="paragraph" w:customStyle="1" w:styleId="Deliverable">
    <w:name w:val="Deliverable"/>
    <w:basedOn w:val="Normal"/>
    <w:rsid w:val="007F6C16"/>
    <w:pPr>
      <w:autoSpaceDE w:val="0"/>
      <w:autoSpaceDN w:val="0"/>
      <w:spacing w:after="60"/>
      <w:ind w:left="288" w:hanging="288"/>
      <w:jc w:val="both"/>
    </w:pPr>
    <w:rPr>
      <w:sz w:val="20"/>
      <w:szCs w:val="20"/>
    </w:rPr>
  </w:style>
  <w:style w:type="character" w:customStyle="1" w:styleId="BodyTextIndentChar">
    <w:name w:val="Body Text Indent Char"/>
    <w:rsid w:val="007F6C16"/>
    <w:rPr>
      <w:rFonts w:ascii="Helvetica" w:hAnsi="Helvetica" w:cs="Arial"/>
      <w:b/>
      <w:noProof w:val="0"/>
      <w:sz w:val="20"/>
      <w:szCs w:val="24"/>
      <w:lang w:val="en-US" w:eastAsia="en-US" w:bidi="ar-SA"/>
    </w:rPr>
  </w:style>
  <w:style w:type="paragraph" w:customStyle="1" w:styleId="ListBullet1">
    <w:name w:val="ListBullet 1"/>
    <w:basedOn w:val="BodyText"/>
    <w:rsid w:val="007F6C16"/>
    <w:pPr>
      <w:keepLines w:val="0"/>
      <w:widowControl/>
      <w:numPr>
        <w:numId w:val="6"/>
      </w:numPr>
      <w:autoSpaceDE w:val="0"/>
      <w:autoSpaceDN w:val="0"/>
      <w:spacing w:line="360" w:lineRule="auto"/>
    </w:pPr>
    <w:rPr>
      <w:rFonts w:cs="Arial"/>
      <w:sz w:val="20"/>
    </w:rPr>
  </w:style>
  <w:style w:type="paragraph" w:customStyle="1" w:styleId="Style1">
    <w:name w:val="Style1"/>
    <w:basedOn w:val="NumList"/>
    <w:rsid w:val="007F6C16"/>
    <w:pPr>
      <w:spacing w:after="120"/>
      <w:ind w:left="720"/>
    </w:pPr>
    <w:rPr>
      <w:sz w:val="20"/>
      <w:szCs w:val="18"/>
    </w:rPr>
  </w:style>
  <w:style w:type="paragraph" w:customStyle="1" w:styleId="NumList">
    <w:name w:val="NumList"/>
    <w:basedOn w:val="List"/>
    <w:rsid w:val="007F6C16"/>
    <w:pPr>
      <w:overflowPunct w:val="0"/>
      <w:spacing w:after="60" w:line="240" w:lineRule="auto"/>
      <w:ind w:left="0" w:firstLine="0"/>
      <w:jc w:val="both"/>
      <w:textAlignment w:val="baseline"/>
    </w:pPr>
    <w:rPr>
      <w:sz w:val="16"/>
      <w:szCs w:val="16"/>
    </w:rPr>
  </w:style>
  <w:style w:type="paragraph" w:styleId="List">
    <w:name w:val="List"/>
    <w:basedOn w:val="Normal"/>
    <w:rsid w:val="007F6C16"/>
    <w:pPr>
      <w:widowControl w:val="0"/>
      <w:tabs>
        <w:tab w:val="num" w:pos="720"/>
      </w:tabs>
      <w:autoSpaceDE w:val="0"/>
      <w:autoSpaceDN w:val="0"/>
      <w:adjustRightInd w:val="0"/>
      <w:spacing w:after="120" w:line="360" w:lineRule="auto"/>
      <w:ind w:left="936" w:hanging="360"/>
    </w:pPr>
    <w:rPr>
      <w:rFonts w:ascii="Arial" w:hAnsi="Arial"/>
      <w:sz w:val="20"/>
    </w:rPr>
  </w:style>
  <w:style w:type="paragraph" w:customStyle="1" w:styleId="ListBullet2">
    <w:name w:val="ListBullet 2"/>
    <w:basedOn w:val="BodyText"/>
    <w:rsid w:val="007F6C16"/>
    <w:pPr>
      <w:keepLines w:val="0"/>
      <w:widowControl/>
      <w:numPr>
        <w:numId w:val="7"/>
      </w:numPr>
      <w:autoSpaceDE w:val="0"/>
      <w:autoSpaceDN w:val="0"/>
      <w:spacing w:line="240" w:lineRule="auto"/>
      <w:ind w:left="1080"/>
    </w:pPr>
    <w:rPr>
      <w:rFonts w:cs="Arial"/>
      <w:sz w:val="20"/>
    </w:rPr>
  </w:style>
  <w:style w:type="character" w:styleId="PageNumber">
    <w:name w:val="page number"/>
    <w:basedOn w:val="DefaultParagraphFont"/>
    <w:rsid w:val="007F6C16"/>
  </w:style>
  <w:style w:type="paragraph" w:styleId="Footer">
    <w:name w:val="footer"/>
    <w:basedOn w:val="Normal"/>
    <w:rsid w:val="007F6C16"/>
    <w:pPr>
      <w:widowControl w:val="0"/>
      <w:tabs>
        <w:tab w:val="center" w:pos="4320"/>
        <w:tab w:val="right" w:pos="8640"/>
      </w:tabs>
      <w:spacing w:line="240" w:lineRule="atLeast"/>
    </w:pPr>
    <w:rPr>
      <w:sz w:val="20"/>
      <w:szCs w:val="20"/>
    </w:rPr>
  </w:style>
  <w:style w:type="paragraph" w:styleId="DocumentMap">
    <w:name w:val="Document Map"/>
    <w:basedOn w:val="Normal"/>
    <w:semiHidden/>
    <w:rsid w:val="007F6C16"/>
    <w:pPr>
      <w:shd w:val="clear" w:color="auto" w:fill="000080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sid w:val="007F6C16"/>
    <w:pPr>
      <w:autoSpaceDE w:val="0"/>
      <w:autoSpaceDN w:val="0"/>
      <w:spacing w:before="120" w:after="120"/>
      <w:ind w:left="720"/>
      <w:jc w:val="both"/>
    </w:pPr>
    <w:rPr>
      <w:b/>
      <w:bCs/>
      <w:i/>
      <w:iCs/>
      <w:sz w:val="22"/>
      <w:szCs w:val="22"/>
    </w:rPr>
  </w:style>
  <w:style w:type="paragraph" w:styleId="TOC4">
    <w:name w:val="toc 4"/>
    <w:basedOn w:val="Normal"/>
    <w:next w:val="Normal"/>
    <w:autoRedefine/>
    <w:semiHidden/>
    <w:rsid w:val="007F6C16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7F6C16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7F6C16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7F6C16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7F6C16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7F6C16"/>
    <w:pPr>
      <w:ind w:left="1680"/>
    </w:pPr>
    <w:rPr>
      <w:sz w:val="20"/>
    </w:rPr>
  </w:style>
  <w:style w:type="paragraph" w:customStyle="1" w:styleId="a">
    <w:name w:val="Обикн. параграф"/>
    <w:basedOn w:val="Normal"/>
    <w:rsid w:val="007F6C16"/>
    <w:pPr>
      <w:spacing w:before="120" w:line="360" w:lineRule="auto"/>
      <w:ind w:firstLine="720"/>
      <w:jc w:val="both"/>
    </w:pPr>
    <w:rPr>
      <w:szCs w:val="20"/>
    </w:rPr>
  </w:style>
  <w:style w:type="paragraph" w:customStyle="1" w:styleId="a0">
    <w:name w:val="Плътен параграф"/>
    <w:basedOn w:val="a"/>
    <w:next w:val="a"/>
    <w:rsid w:val="007F6C16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  <w:ind w:firstLine="0"/>
    </w:pPr>
  </w:style>
  <w:style w:type="paragraph" w:customStyle="1" w:styleId="3">
    <w:name w:val="Заглавие 3 ляво"/>
    <w:basedOn w:val="Normal"/>
    <w:next w:val="a"/>
    <w:rsid w:val="007F6C16"/>
    <w:pPr>
      <w:spacing w:before="240" w:after="60" w:line="360" w:lineRule="auto"/>
    </w:pPr>
    <w:rPr>
      <w:b/>
      <w:szCs w:val="20"/>
    </w:rPr>
  </w:style>
  <w:style w:type="paragraph" w:customStyle="1" w:styleId="xl26">
    <w:name w:val="xl26"/>
    <w:basedOn w:val="Normal"/>
    <w:rsid w:val="007F6C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Text">
    <w:name w:val="Text"/>
    <w:basedOn w:val="a"/>
    <w:rsid w:val="007F6C16"/>
    <w:pPr>
      <w:spacing w:before="60" w:after="60"/>
    </w:pPr>
    <w:rPr>
      <w:rFonts w:ascii="Arial" w:hAnsi="Arial"/>
    </w:rPr>
  </w:style>
  <w:style w:type="paragraph" w:customStyle="1" w:styleId="BodyText0">
    <w:name w:val="BodyText"/>
    <w:basedOn w:val="Normal"/>
    <w:rsid w:val="007F6C16"/>
    <w:pPr>
      <w:spacing w:after="120" w:line="360" w:lineRule="auto"/>
      <w:ind w:firstLine="720"/>
      <w:jc w:val="both"/>
    </w:pPr>
    <w:rPr>
      <w:rFonts w:ascii="Arial" w:hAnsi="Arial"/>
      <w:sz w:val="20"/>
      <w:szCs w:val="22"/>
    </w:rPr>
  </w:style>
  <w:style w:type="paragraph" w:customStyle="1" w:styleId="TableText">
    <w:name w:val="Table Text"/>
    <w:rsid w:val="007F6C16"/>
    <w:pPr>
      <w:autoSpaceDE w:val="0"/>
      <w:autoSpaceDN w:val="0"/>
      <w:spacing w:before="120" w:after="120"/>
    </w:pPr>
    <w:rPr>
      <w:rFonts w:ascii="Arial" w:hAnsi="Arial"/>
      <w:noProof/>
      <w:lang w:val="en-US" w:eastAsia="en-US"/>
    </w:rPr>
  </w:style>
  <w:style w:type="paragraph" w:customStyle="1" w:styleId="Heading3-formatonly">
    <w:name w:val="Heading 3 - format only"/>
    <w:basedOn w:val="Heading3"/>
    <w:rsid w:val="007F6C16"/>
  </w:style>
  <w:style w:type="paragraph" w:customStyle="1" w:styleId="Table-ColHead">
    <w:name w:val="Table - Col. Head"/>
    <w:basedOn w:val="Normal"/>
    <w:rsid w:val="007F6C16"/>
    <w:pPr>
      <w:keepNext/>
      <w:autoSpaceDE w:val="0"/>
      <w:autoSpaceDN w:val="0"/>
      <w:spacing w:before="60" w:after="60"/>
    </w:pPr>
    <w:rPr>
      <w:rFonts w:ascii="Arial" w:hAnsi="Arial" w:cs="Arial"/>
      <w:b/>
      <w:bCs/>
      <w:noProof/>
      <w:sz w:val="18"/>
      <w:szCs w:val="18"/>
      <w:lang w:val="en-US"/>
    </w:rPr>
  </w:style>
  <w:style w:type="paragraph" w:styleId="BodyText2">
    <w:name w:val="Body Text 2"/>
    <w:basedOn w:val="Normal"/>
    <w:rsid w:val="007F6C16"/>
    <w:rPr>
      <w:b/>
      <w:bCs/>
    </w:rPr>
  </w:style>
  <w:style w:type="paragraph" w:customStyle="1" w:styleId="TableText0">
    <w:name w:val="TableText"/>
    <w:basedOn w:val="BodyText0"/>
    <w:rsid w:val="007F6C16"/>
    <w:pPr>
      <w:spacing w:after="0" w:line="240" w:lineRule="auto"/>
      <w:ind w:firstLine="0"/>
    </w:pPr>
  </w:style>
  <w:style w:type="paragraph" w:styleId="BodyTextIndent">
    <w:name w:val="Body Text Indent"/>
    <w:basedOn w:val="Normal"/>
    <w:rsid w:val="007F6C16"/>
    <w:pPr>
      <w:ind w:left="720"/>
      <w:jc w:val="center"/>
    </w:pPr>
    <w:rPr>
      <w:rFonts w:ascii="Arial" w:hAnsi="Arial" w:cs="Arial"/>
      <w:sz w:val="22"/>
    </w:rPr>
  </w:style>
  <w:style w:type="paragraph" w:styleId="z-BottomofForm">
    <w:name w:val="HTML Bottom of Form"/>
    <w:basedOn w:val="Normal"/>
    <w:next w:val="Normal"/>
    <w:hidden/>
    <w:rsid w:val="007F6C16"/>
    <w:pPr>
      <w:pBdr>
        <w:top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  <w:lang w:val="en-US"/>
    </w:rPr>
  </w:style>
  <w:style w:type="paragraph" w:styleId="BodyTextIndent2">
    <w:name w:val="Body Text Indent 2"/>
    <w:basedOn w:val="Normal"/>
    <w:rsid w:val="007F6C16"/>
    <w:pPr>
      <w:ind w:left="720"/>
      <w:jc w:val="both"/>
    </w:pPr>
    <w:rPr>
      <w:rFonts w:ascii="Arial" w:hAnsi="Arial" w:cs="Arial"/>
      <w:sz w:val="22"/>
    </w:rPr>
  </w:style>
  <w:style w:type="paragraph" w:styleId="BodyTextIndent3">
    <w:name w:val="Body Text Indent 3"/>
    <w:basedOn w:val="Normal"/>
    <w:rsid w:val="007F6C16"/>
    <w:pPr>
      <w:ind w:left="1440"/>
      <w:jc w:val="both"/>
    </w:pPr>
    <w:rPr>
      <w:rFonts w:ascii="Arial" w:hAnsi="Arial" w:cs="Arial"/>
      <w:i/>
      <w:iCs/>
      <w:sz w:val="20"/>
    </w:rPr>
  </w:style>
  <w:style w:type="paragraph" w:styleId="BodyText3">
    <w:name w:val="Body Text 3"/>
    <w:basedOn w:val="Normal"/>
    <w:rsid w:val="007F6C16"/>
    <w:rPr>
      <w:rFonts w:ascii="Arial" w:hAnsi="Arial" w:cs="Arial"/>
      <w:sz w:val="22"/>
    </w:rPr>
  </w:style>
  <w:style w:type="paragraph" w:customStyle="1" w:styleId="Iaeeiiaaaao">
    <w:name w:val="Iaeei. ia?aa?ao"/>
    <w:basedOn w:val="Normal"/>
    <w:rsid w:val="007F6C16"/>
    <w:pPr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szCs w:val="20"/>
    </w:rPr>
  </w:style>
  <w:style w:type="paragraph" w:customStyle="1" w:styleId="Caaeaaea3eyai">
    <w:name w:val="Caaeaaea 3 eyai"/>
    <w:basedOn w:val="Normal"/>
    <w:next w:val="Iaeeiiaaaao"/>
    <w:rsid w:val="007F6C16"/>
    <w:pPr>
      <w:overflowPunct w:val="0"/>
      <w:autoSpaceDE w:val="0"/>
      <w:autoSpaceDN w:val="0"/>
      <w:adjustRightInd w:val="0"/>
      <w:spacing w:before="240" w:after="60" w:line="360" w:lineRule="auto"/>
      <w:textAlignment w:val="baseline"/>
    </w:pPr>
    <w:rPr>
      <w:b/>
      <w:szCs w:val="20"/>
    </w:rPr>
  </w:style>
  <w:style w:type="paragraph" w:styleId="ListBullet">
    <w:name w:val="List Bullet"/>
    <w:basedOn w:val="Normal"/>
    <w:autoRedefine/>
    <w:rsid w:val="007F6C16"/>
    <w:pPr>
      <w:numPr>
        <w:numId w:val="1"/>
      </w:numPr>
      <w:autoSpaceDE w:val="0"/>
      <w:autoSpaceDN w:val="0"/>
      <w:spacing w:after="120"/>
    </w:pPr>
    <w:rPr>
      <w:rFonts w:ascii="Arial" w:hAnsi="Arial" w:cs="Arial"/>
      <w:sz w:val="20"/>
      <w:szCs w:val="20"/>
    </w:rPr>
  </w:style>
  <w:style w:type="character" w:styleId="FootnoteReference">
    <w:name w:val="footnote reference"/>
    <w:semiHidden/>
    <w:rsid w:val="007F6C16"/>
    <w:rPr>
      <w:vertAlign w:val="superscript"/>
    </w:rPr>
  </w:style>
  <w:style w:type="paragraph" w:styleId="FootnoteText">
    <w:name w:val="footnote text"/>
    <w:basedOn w:val="Normal"/>
    <w:semiHidden/>
    <w:rsid w:val="007F6C16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7F6C16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7F6C16"/>
    <w:rPr>
      <w:color w:val="800080"/>
      <w:u w:val="single"/>
    </w:rPr>
  </w:style>
  <w:style w:type="paragraph" w:styleId="PlainText">
    <w:name w:val="Plain Text"/>
    <w:basedOn w:val="Normal"/>
    <w:rsid w:val="007F6C16"/>
    <w:rPr>
      <w:rFonts w:ascii="Courier New" w:hAnsi="Courier New"/>
      <w:sz w:val="20"/>
      <w:lang w:val="en-AU"/>
    </w:rPr>
  </w:style>
  <w:style w:type="character" w:styleId="CommentReference">
    <w:name w:val="annotation reference"/>
    <w:semiHidden/>
    <w:rsid w:val="007F6C16"/>
    <w:rPr>
      <w:sz w:val="16"/>
    </w:rPr>
  </w:style>
  <w:style w:type="paragraph" w:styleId="CommentText">
    <w:name w:val="annotation text"/>
    <w:basedOn w:val="Normal"/>
    <w:link w:val="CommentTextChar"/>
    <w:semiHidden/>
    <w:rsid w:val="007F6C16"/>
    <w:rPr>
      <w:sz w:val="20"/>
    </w:rPr>
  </w:style>
  <w:style w:type="character" w:styleId="Strong">
    <w:name w:val="Strong"/>
    <w:qFormat/>
    <w:rsid w:val="008D777E"/>
    <w:rPr>
      <w:b/>
      <w:bCs/>
    </w:rPr>
  </w:style>
  <w:style w:type="character" w:customStyle="1" w:styleId="HeaderChar">
    <w:name w:val="Header Char"/>
    <w:aliases w:val="hd Char,hd1 Char"/>
    <w:basedOn w:val="DefaultParagraphFont"/>
    <w:link w:val="Header"/>
    <w:rsid w:val="00712085"/>
    <w:rPr>
      <w:lang w:eastAsia="en-US"/>
    </w:rPr>
  </w:style>
  <w:style w:type="paragraph" w:styleId="ListParagraph">
    <w:name w:val="List Paragraph"/>
    <w:basedOn w:val="Normal"/>
    <w:uiPriority w:val="34"/>
    <w:qFormat/>
    <w:rsid w:val="00047AC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A71B8"/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A71B8"/>
    <w:rPr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8A71B8"/>
    <w:rPr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C16"/>
    <w:rPr>
      <w:sz w:val="24"/>
      <w:szCs w:val="24"/>
      <w:lang w:eastAsia="en-US"/>
    </w:rPr>
  </w:style>
  <w:style w:type="paragraph" w:styleId="Heading1">
    <w:name w:val="heading 1"/>
    <w:aliases w:val="H1,1,h1,Header 1,FS Heading 1"/>
    <w:basedOn w:val="Normal"/>
    <w:next w:val="Normal"/>
    <w:qFormat/>
    <w:rsid w:val="007F6C16"/>
    <w:pPr>
      <w:keepNext/>
      <w:widowControl w:val="0"/>
      <w:numPr>
        <w:numId w:val="2"/>
      </w:numPr>
      <w:spacing w:before="240" w:after="120" w:line="240" w:lineRule="atLeast"/>
      <w:outlineLvl w:val="0"/>
    </w:pPr>
    <w:rPr>
      <w:rFonts w:ascii="Arial" w:hAnsi="Arial"/>
      <w:b/>
      <w:smallCaps/>
      <w:sz w:val="28"/>
      <w:szCs w:val="20"/>
    </w:rPr>
  </w:style>
  <w:style w:type="paragraph" w:styleId="Heading2">
    <w:name w:val="heading 2"/>
    <w:aliases w:val="H2,B_Kapittel,h2,2,Header 2,sub-sect,section header,21,sub-sect1,22,sub-sect2,23,sub-sect3,24,sub-sect4,25,sub-sect5,(1.1,1.2,1.3 etc),no section,l2,list + change bar,R Heading 2,Heading 2 Hidden"/>
    <w:basedOn w:val="Heading1"/>
    <w:next w:val="Normal"/>
    <w:qFormat/>
    <w:rsid w:val="007F6C16"/>
    <w:pPr>
      <w:numPr>
        <w:ilvl w:val="1"/>
      </w:numPr>
      <w:outlineLvl w:val="1"/>
    </w:pPr>
    <w:rPr>
      <w:smallCaps w:val="0"/>
      <w:sz w:val="24"/>
      <w:lang w:val="en-US"/>
    </w:rPr>
  </w:style>
  <w:style w:type="paragraph" w:styleId="Heading3">
    <w:name w:val="heading 3"/>
    <w:aliases w:val="H3,Sub-section Title,l3,CT,h3,3,list 3,Head 3,l3+toc 3,heading 3"/>
    <w:basedOn w:val="Heading1"/>
    <w:next w:val="Normal"/>
    <w:autoRedefine/>
    <w:qFormat/>
    <w:rsid w:val="007F5C72"/>
    <w:pPr>
      <w:numPr>
        <w:numId w:val="0"/>
      </w:numPr>
      <w:spacing w:line="360" w:lineRule="auto"/>
      <w:outlineLvl w:val="2"/>
    </w:pPr>
    <w:rPr>
      <w:rFonts w:ascii="Times New Roman" w:hAnsi="Times New Roman"/>
      <w:i/>
      <w:smallCaps w:val="0"/>
      <w:sz w:val="24"/>
      <w:szCs w:val="24"/>
    </w:rPr>
  </w:style>
  <w:style w:type="paragraph" w:styleId="Heading4">
    <w:name w:val="heading 4"/>
    <w:aliases w:val="4,h4"/>
    <w:basedOn w:val="Heading1"/>
    <w:next w:val="Normal"/>
    <w:qFormat/>
    <w:rsid w:val="007F6C16"/>
    <w:pPr>
      <w:numPr>
        <w:ilvl w:val="3"/>
        <w:numId w:val="0"/>
      </w:numPr>
      <w:outlineLvl w:val="3"/>
    </w:pPr>
    <w:rPr>
      <w:i/>
      <w:sz w:val="20"/>
    </w:rPr>
  </w:style>
  <w:style w:type="paragraph" w:styleId="Heading5">
    <w:name w:val="heading 5"/>
    <w:basedOn w:val="Normal"/>
    <w:next w:val="Normal"/>
    <w:qFormat/>
    <w:rsid w:val="007F6C16"/>
    <w:pPr>
      <w:widowControl w:val="0"/>
      <w:numPr>
        <w:ilvl w:val="4"/>
        <w:numId w:val="2"/>
      </w:numPr>
      <w:spacing w:before="240" w:after="60" w:line="240" w:lineRule="atLeast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6C16"/>
    <w:pPr>
      <w:widowControl w:val="0"/>
      <w:numPr>
        <w:ilvl w:val="5"/>
        <w:numId w:val="2"/>
      </w:numPr>
      <w:spacing w:before="240" w:after="60" w:line="240" w:lineRule="atLeast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rsid w:val="007F6C16"/>
    <w:pPr>
      <w:widowControl w:val="0"/>
      <w:numPr>
        <w:ilvl w:val="6"/>
        <w:numId w:val="2"/>
      </w:numPr>
      <w:spacing w:before="240" w:after="60" w:line="240" w:lineRule="atLeast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7F6C16"/>
    <w:pPr>
      <w:widowControl w:val="0"/>
      <w:numPr>
        <w:ilvl w:val="7"/>
        <w:numId w:val="2"/>
      </w:numPr>
      <w:spacing w:before="240" w:after="60" w:line="240" w:lineRule="atLeast"/>
      <w:outlineLvl w:val="7"/>
    </w:pPr>
    <w:rPr>
      <w:i/>
      <w:sz w:val="20"/>
      <w:szCs w:val="20"/>
    </w:rPr>
  </w:style>
  <w:style w:type="paragraph" w:styleId="Heading9">
    <w:name w:val="heading 9"/>
    <w:basedOn w:val="Normal"/>
    <w:next w:val="Normal"/>
    <w:qFormat/>
    <w:rsid w:val="007F6C16"/>
    <w:pPr>
      <w:widowControl w:val="0"/>
      <w:numPr>
        <w:ilvl w:val="8"/>
        <w:numId w:val="2"/>
      </w:numPr>
      <w:spacing w:before="240" w:after="60" w:line="240" w:lineRule="atLeast"/>
      <w:outlineLvl w:val="8"/>
    </w:pPr>
    <w:rPr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3">
    <w:name w:val="List Bullet 3"/>
    <w:basedOn w:val="Normal"/>
    <w:autoRedefine/>
    <w:rsid w:val="007F6C16"/>
    <w:pPr>
      <w:numPr>
        <w:numId w:val="3"/>
      </w:numPr>
      <w:spacing w:after="120"/>
      <w:ind w:left="792"/>
    </w:pPr>
    <w:rPr>
      <w:rFonts w:ascii="Arial" w:hAnsi="Arial"/>
    </w:rPr>
  </w:style>
  <w:style w:type="paragraph" w:styleId="ListBullet20">
    <w:name w:val="List Bullet 2"/>
    <w:basedOn w:val="Normal"/>
    <w:autoRedefine/>
    <w:rsid w:val="007F6C16"/>
    <w:pPr>
      <w:numPr>
        <w:numId w:val="4"/>
      </w:numPr>
      <w:spacing w:after="120"/>
      <w:ind w:left="1224"/>
    </w:pPr>
    <w:rPr>
      <w:rFonts w:ascii="Arial" w:hAnsi="Arial"/>
      <w:sz w:val="20"/>
    </w:rPr>
  </w:style>
  <w:style w:type="paragraph" w:customStyle="1" w:styleId="List33">
    <w:name w:val="List 33"/>
    <w:basedOn w:val="Normal"/>
    <w:rsid w:val="007F6C16"/>
    <w:pPr>
      <w:widowControl w:val="0"/>
      <w:numPr>
        <w:numId w:val="8"/>
      </w:numPr>
      <w:spacing w:line="240" w:lineRule="atLeast"/>
    </w:pPr>
    <w:rPr>
      <w:sz w:val="20"/>
      <w:szCs w:val="20"/>
    </w:rPr>
  </w:style>
  <w:style w:type="paragraph" w:customStyle="1" w:styleId="StyleHeading213ptLeft0cmFirstline0cm">
    <w:name w:val="Style Heading 2 + 13 pt Left:  0 cm First line:  0 cm"/>
    <w:basedOn w:val="Heading2"/>
    <w:rsid w:val="007F6C16"/>
    <w:pPr>
      <w:numPr>
        <w:ilvl w:val="0"/>
        <w:numId w:val="0"/>
      </w:numPr>
      <w:spacing w:before="120" w:after="60"/>
    </w:pPr>
    <w:rPr>
      <w:bCs/>
      <w:sz w:val="26"/>
    </w:rPr>
  </w:style>
  <w:style w:type="paragraph" w:styleId="Header">
    <w:name w:val="header"/>
    <w:aliases w:val="hd,hd1"/>
    <w:basedOn w:val="Normal"/>
    <w:link w:val="HeaderChar"/>
    <w:rsid w:val="007F6C16"/>
    <w:pPr>
      <w:widowControl w:val="0"/>
      <w:tabs>
        <w:tab w:val="center" w:pos="4320"/>
        <w:tab w:val="right" w:pos="8640"/>
      </w:tabs>
      <w:spacing w:line="240" w:lineRule="atLeast"/>
    </w:pPr>
    <w:rPr>
      <w:sz w:val="20"/>
      <w:szCs w:val="20"/>
    </w:rPr>
  </w:style>
  <w:style w:type="paragraph" w:styleId="Subtitle">
    <w:name w:val="Subtitle"/>
    <w:basedOn w:val="Normal"/>
    <w:qFormat/>
    <w:rsid w:val="007F6C16"/>
    <w:pPr>
      <w:widowControl w:val="0"/>
      <w:spacing w:after="60" w:line="240" w:lineRule="atLeast"/>
      <w:jc w:val="center"/>
    </w:pPr>
    <w:rPr>
      <w:rFonts w:ascii="Arial" w:hAnsi="Arial"/>
      <w:i/>
      <w:sz w:val="36"/>
      <w:szCs w:val="20"/>
      <w:lang w:val="en-AU"/>
    </w:rPr>
  </w:style>
  <w:style w:type="paragraph" w:styleId="BodyText">
    <w:name w:val="Body Text"/>
    <w:aliases w:val="EHPT,Body Text2"/>
    <w:basedOn w:val="Normal"/>
    <w:rsid w:val="007F6C16"/>
    <w:pPr>
      <w:keepLines/>
      <w:widowControl w:val="0"/>
      <w:spacing w:after="120" w:line="240" w:lineRule="atLeast"/>
    </w:pPr>
    <w:rPr>
      <w:rFonts w:ascii="Arial" w:hAnsi="Arial"/>
      <w:szCs w:val="20"/>
    </w:rPr>
  </w:style>
  <w:style w:type="paragraph" w:customStyle="1" w:styleId="proprietary">
    <w:name w:val="proprietary"/>
    <w:basedOn w:val="Normal"/>
    <w:rsid w:val="007F6C16"/>
    <w:pPr>
      <w:pBdr>
        <w:top w:val="single" w:sz="6" w:space="24" w:color="auto" w:shadow="1"/>
        <w:left w:val="single" w:sz="6" w:space="24" w:color="auto" w:shadow="1"/>
        <w:bottom w:val="single" w:sz="6" w:space="24" w:color="auto" w:shadow="1"/>
        <w:right w:val="single" w:sz="6" w:space="24" w:color="auto" w:shadow="1"/>
      </w:pBdr>
      <w:autoSpaceDE w:val="0"/>
      <w:autoSpaceDN w:val="0"/>
      <w:ind w:left="900" w:right="900"/>
      <w:jc w:val="both"/>
    </w:pPr>
    <w:rPr>
      <w:rFonts w:ascii="Arial" w:hAnsi="Arial" w:cs="Arial"/>
      <w:sz w:val="20"/>
      <w:szCs w:val="22"/>
    </w:rPr>
  </w:style>
  <w:style w:type="paragraph" w:customStyle="1" w:styleId="TabBody">
    <w:name w:val="TabBody"/>
    <w:basedOn w:val="Normal"/>
    <w:rsid w:val="007F6C16"/>
    <w:rPr>
      <w:szCs w:val="20"/>
    </w:rPr>
  </w:style>
  <w:style w:type="paragraph" w:styleId="Title">
    <w:name w:val="Title"/>
    <w:basedOn w:val="Normal"/>
    <w:next w:val="Normal"/>
    <w:qFormat/>
    <w:rsid w:val="007F6C16"/>
    <w:pPr>
      <w:widowControl w:val="0"/>
      <w:jc w:val="center"/>
    </w:pPr>
    <w:rPr>
      <w:rFonts w:ascii="Arial" w:hAnsi="Arial"/>
      <w:b/>
      <w:smallCaps/>
      <w:szCs w:val="20"/>
    </w:rPr>
  </w:style>
  <w:style w:type="paragraph" w:styleId="TOC1">
    <w:name w:val="toc 1"/>
    <w:basedOn w:val="Normal"/>
    <w:next w:val="Normal"/>
    <w:autoRedefine/>
    <w:semiHidden/>
    <w:rsid w:val="007F6C16"/>
    <w:pPr>
      <w:spacing w:before="360"/>
    </w:pPr>
    <w:rPr>
      <w:rFonts w:ascii="Arial" w:hAnsi="Arial"/>
      <w:b/>
      <w:caps/>
    </w:rPr>
  </w:style>
  <w:style w:type="paragraph" w:styleId="TOC2">
    <w:name w:val="toc 2"/>
    <w:basedOn w:val="Normal"/>
    <w:next w:val="Normal"/>
    <w:autoRedefine/>
    <w:semiHidden/>
    <w:rsid w:val="007F6C16"/>
    <w:pPr>
      <w:spacing w:before="240"/>
    </w:pPr>
    <w:rPr>
      <w:b/>
      <w:sz w:val="20"/>
    </w:rPr>
  </w:style>
  <w:style w:type="paragraph" w:styleId="TOC3">
    <w:name w:val="toc 3"/>
    <w:basedOn w:val="Normal"/>
    <w:next w:val="Normal"/>
    <w:autoRedefine/>
    <w:semiHidden/>
    <w:rsid w:val="007F6C16"/>
    <w:pPr>
      <w:ind w:left="240"/>
    </w:pPr>
    <w:rPr>
      <w:sz w:val="20"/>
    </w:rPr>
  </w:style>
  <w:style w:type="paragraph" w:styleId="TableofFigures">
    <w:name w:val="table of figures"/>
    <w:basedOn w:val="Normal"/>
    <w:next w:val="Normal"/>
    <w:semiHidden/>
    <w:rsid w:val="007F6C16"/>
    <w:pPr>
      <w:tabs>
        <w:tab w:val="right" w:leader="dot" w:pos="8640"/>
      </w:tabs>
      <w:autoSpaceDE w:val="0"/>
      <w:autoSpaceDN w:val="0"/>
      <w:spacing w:after="120"/>
      <w:ind w:left="400" w:hanging="400"/>
      <w:jc w:val="both"/>
    </w:pPr>
    <w:rPr>
      <w:rFonts w:ascii="Arial" w:hAnsi="Arial"/>
      <w:sz w:val="20"/>
      <w:szCs w:val="22"/>
    </w:rPr>
  </w:style>
  <w:style w:type="paragraph" w:customStyle="1" w:styleId="Deliverable">
    <w:name w:val="Deliverable"/>
    <w:basedOn w:val="Normal"/>
    <w:rsid w:val="007F6C16"/>
    <w:pPr>
      <w:autoSpaceDE w:val="0"/>
      <w:autoSpaceDN w:val="0"/>
      <w:spacing w:after="60"/>
      <w:ind w:left="288" w:hanging="288"/>
      <w:jc w:val="both"/>
    </w:pPr>
    <w:rPr>
      <w:sz w:val="20"/>
      <w:szCs w:val="20"/>
    </w:rPr>
  </w:style>
  <w:style w:type="character" w:customStyle="1" w:styleId="BodyTextIndentChar">
    <w:name w:val="Body Text Indent Char"/>
    <w:rsid w:val="007F6C16"/>
    <w:rPr>
      <w:rFonts w:ascii="Helvetica" w:hAnsi="Helvetica" w:cs="Arial"/>
      <w:b/>
      <w:noProof w:val="0"/>
      <w:sz w:val="20"/>
      <w:szCs w:val="24"/>
      <w:lang w:val="en-US" w:eastAsia="en-US" w:bidi="ar-SA"/>
    </w:rPr>
  </w:style>
  <w:style w:type="paragraph" w:customStyle="1" w:styleId="ListBullet1">
    <w:name w:val="ListBullet 1"/>
    <w:basedOn w:val="BodyText"/>
    <w:rsid w:val="007F6C16"/>
    <w:pPr>
      <w:keepLines w:val="0"/>
      <w:widowControl/>
      <w:numPr>
        <w:numId w:val="6"/>
      </w:numPr>
      <w:autoSpaceDE w:val="0"/>
      <w:autoSpaceDN w:val="0"/>
      <w:spacing w:line="360" w:lineRule="auto"/>
    </w:pPr>
    <w:rPr>
      <w:rFonts w:cs="Arial"/>
      <w:sz w:val="20"/>
    </w:rPr>
  </w:style>
  <w:style w:type="paragraph" w:customStyle="1" w:styleId="Style1">
    <w:name w:val="Style1"/>
    <w:basedOn w:val="NumList"/>
    <w:rsid w:val="007F6C16"/>
    <w:pPr>
      <w:spacing w:after="120"/>
      <w:ind w:left="720"/>
    </w:pPr>
    <w:rPr>
      <w:sz w:val="20"/>
      <w:szCs w:val="18"/>
    </w:rPr>
  </w:style>
  <w:style w:type="paragraph" w:customStyle="1" w:styleId="NumList">
    <w:name w:val="NumList"/>
    <w:basedOn w:val="List"/>
    <w:rsid w:val="007F6C16"/>
    <w:pPr>
      <w:overflowPunct w:val="0"/>
      <w:spacing w:after="60" w:line="240" w:lineRule="auto"/>
      <w:ind w:left="0" w:firstLine="0"/>
      <w:jc w:val="both"/>
      <w:textAlignment w:val="baseline"/>
    </w:pPr>
    <w:rPr>
      <w:sz w:val="16"/>
      <w:szCs w:val="16"/>
    </w:rPr>
  </w:style>
  <w:style w:type="paragraph" w:styleId="List">
    <w:name w:val="List"/>
    <w:basedOn w:val="Normal"/>
    <w:rsid w:val="007F6C16"/>
    <w:pPr>
      <w:widowControl w:val="0"/>
      <w:tabs>
        <w:tab w:val="num" w:pos="720"/>
      </w:tabs>
      <w:autoSpaceDE w:val="0"/>
      <w:autoSpaceDN w:val="0"/>
      <w:adjustRightInd w:val="0"/>
      <w:spacing w:after="120" w:line="360" w:lineRule="auto"/>
      <w:ind w:left="936" w:hanging="360"/>
    </w:pPr>
    <w:rPr>
      <w:rFonts w:ascii="Arial" w:hAnsi="Arial"/>
      <w:sz w:val="20"/>
    </w:rPr>
  </w:style>
  <w:style w:type="paragraph" w:customStyle="1" w:styleId="ListBullet2">
    <w:name w:val="ListBullet 2"/>
    <w:basedOn w:val="BodyText"/>
    <w:rsid w:val="007F6C16"/>
    <w:pPr>
      <w:keepLines w:val="0"/>
      <w:widowControl/>
      <w:numPr>
        <w:numId w:val="7"/>
      </w:numPr>
      <w:autoSpaceDE w:val="0"/>
      <w:autoSpaceDN w:val="0"/>
      <w:spacing w:line="240" w:lineRule="auto"/>
      <w:ind w:left="1080"/>
    </w:pPr>
    <w:rPr>
      <w:rFonts w:cs="Arial"/>
      <w:sz w:val="20"/>
    </w:rPr>
  </w:style>
  <w:style w:type="character" w:styleId="PageNumber">
    <w:name w:val="page number"/>
    <w:basedOn w:val="DefaultParagraphFont"/>
    <w:rsid w:val="007F6C16"/>
  </w:style>
  <w:style w:type="paragraph" w:styleId="Footer">
    <w:name w:val="footer"/>
    <w:basedOn w:val="Normal"/>
    <w:rsid w:val="007F6C16"/>
    <w:pPr>
      <w:widowControl w:val="0"/>
      <w:tabs>
        <w:tab w:val="center" w:pos="4320"/>
        <w:tab w:val="right" w:pos="8640"/>
      </w:tabs>
      <w:spacing w:line="240" w:lineRule="atLeast"/>
    </w:pPr>
    <w:rPr>
      <w:sz w:val="20"/>
      <w:szCs w:val="20"/>
    </w:rPr>
  </w:style>
  <w:style w:type="paragraph" w:styleId="DocumentMap">
    <w:name w:val="Document Map"/>
    <w:basedOn w:val="Normal"/>
    <w:semiHidden/>
    <w:rsid w:val="007F6C16"/>
    <w:pPr>
      <w:shd w:val="clear" w:color="auto" w:fill="000080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sid w:val="007F6C16"/>
    <w:pPr>
      <w:autoSpaceDE w:val="0"/>
      <w:autoSpaceDN w:val="0"/>
      <w:spacing w:before="120" w:after="120"/>
      <w:ind w:left="720"/>
      <w:jc w:val="both"/>
    </w:pPr>
    <w:rPr>
      <w:b/>
      <w:bCs/>
      <w:i/>
      <w:iCs/>
      <w:sz w:val="22"/>
      <w:szCs w:val="22"/>
    </w:rPr>
  </w:style>
  <w:style w:type="paragraph" w:styleId="TOC4">
    <w:name w:val="toc 4"/>
    <w:basedOn w:val="Normal"/>
    <w:next w:val="Normal"/>
    <w:autoRedefine/>
    <w:semiHidden/>
    <w:rsid w:val="007F6C16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7F6C16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7F6C16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7F6C16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7F6C16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7F6C16"/>
    <w:pPr>
      <w:ind w:left="1680"/>
    </w:pPr>
    <w:rPr>
      <w:sz w:val="20"/>
    </w:rPr>
  </w:style>
  <w:style w:type="paragraph" w:customStyle="1" w:styleId="a">
    <w:name w:val="Обикн. параграф"/>
    <w:basedOn w:val="Normal"/>
    <w:rsid w:val="007F6C16"/>
    <w:pPr>
      <w:spacing w:before="120" w:line="360" w:lineRule="auto"/>
      <w:ind w:firstLine="720"/>
      <w:jc w:val="both"/>
    </w:pPr>
    <w:rPr>
      <w:szCs w:val="20"/>
    </w:rPr>
  </w:style>
  <w:style w:type="paragraph" w:customStyle="1" w:styleId="a0">
    <w:name w:val="Плътен параграф"/>
    <w:basedOn w:val="a"/>
    <w:next w:val="a"/>
    <w:rsid w:val="007F6C16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  <w:ind w:firstLine="0"/>
    </w:pPr>
  </w:style>
  <w:style w:type="paragraph" w:customStyle="1" w:styleId="3">
    <w:name w:val="Заглавие 3 ляво"/>
    <w:basedOn w:val="Normal"/>
    <w:next w:val="a"/>
    <w:rsid w:val="007F6C16"/>
    <w:pPr>
      <w:spacing w:before="240" w:after="60" w:line="360" w:lineRule="auto"/>
    </w:pPr>
    <w:rPr>
      <w:b/>
      <w:szCs w:val="20"/>
    </w:rPr>
  </w:style>
  <w:style w:type="paragraph" w:customStyle="1" w:styleId="xl26">
    <w:name w:val="xl26"/>
    <w:basedOn w:val="Normal"/>
    <w:rsid w:val="007F6C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Text">
    <w:name w:val="Text"/>
    <w:basedOn w:val="a"/>
    <w:rsid w:val="007F6C16"/>
    <w:pPr>
      <w:spacing w:before="60" w:after="60"/>
    </w:pPr>
    <w:rPr>
      <w:rFonts w:ascii="Arial" w:hAnsi="Arial"/>
    </w:rPr>
  </w:style>
  <w:style w:type="paragraph" w:customStyle="1" w:styleId="BodyText0">
    <w:name w:val="BodyText"/>
    <w:basedOn w:val="Normal"/>
    <w:rsid w:val="007F6C16"/>
    <w:pPr>
      <w:spacing w:after="120" w:line="360" w:lineRule="auto"/>
      <w:ind w:firstLine="720"/>
      <w:jc w:val="both"/>
    </w:pPr>
    <w:rPr>
      <w:rFonts w:ascii="Arial" w:hAnsi="Arial"/>
      <w:sz w:val="20"/>
      <w:szCs w:val="22"/>
    </w:rPr>
  </w:style>
  <w:style w:type="paragraph" w:customStyle="1" w:styleId="TableText">
    <w:name w:val="Table Text"/>
    <w:rsid w:val="007F6C16"/>
    <w:pPr>
      <w:autoSpaceDE w:val="0"/>
      <w:autoSpaceDN w:val="0"/>
      <w:spacing w:before="120" w:after="120"/>
    </w:pPr>
    <w:rPr>
      <w:rFonts w:ascii="Arial" w:hAnsi="Arial"/>
      <w:noProof/>
      <w:lang w:val="en-US" w:eastAsia="en-US"/>
    </w:rPr>
  </w:style>
  <w:style w:type="paragraph" w:customStyle="1" w:styleId="Heading3-formatonly">
    <w:name w:val="Heading 3 - format only"/>
    <w:basedOn w:val="Heading3"/>
    <w:rsid w:val="007F6C16"/>
  </w:style>
  <w:style w:type="paragraph" w:customStyle="1" w:styleId="Table-ColHead">
    <w:name w:val="Table - Col. Head"/>
    <w:basedOn w:val="Normal"/>
    <w:rsid w:val="007F6C16"/>
    <w:pPr>
      <w:keepNext/>
      <w:autoSpaceDE w:val="0"/>
      <w:autoSpaceDN w:val="0"/>
      <w:spacing w:before="60" w:after="60"/>
    </w:pPr>
    <w:rPr>
      <w:rFonts w:ascii="Arial" w:hAnsi="Arial" w:cs="Arial"/>
      <w:b/>
      <w:bCs/>
      <w:noProof/>
      <w:sz w:val="18"/>
      <w:szCs w:val="18"/>
      <w:lang w:val="en-US"/>
    </w:rPr>
  </w:style>
  <w:style w:type="paragraph" w:styleId="BodyText2">
    <w:name w:val="Body Text 2"/>
    <w:basedOn w:val="Normal"/>
    <w:rsid w:val="007F6C16"/>
    <w:rPr>
      <w:b/>
      <w:bCs/>
    </w:rPr>
  </w:style>
  <w:style w:type="paragraph" w:customStyle="1" w:styleId="TableText0">
    <w:name w:val="TableText"/>
    <w:basedOn w:val="BodyText0"/>
    <w:rsid w:val="007F6C16"/>
    <w:pPr>
      <w:spacing w:after="0" w:line="240" w:lineRule="auto"/>
      <w:ind w:firstLine="0"/>
    </w:pPr>
  </w:style>
  <w:style w:type="paragraph" w:styleId="BodyTextIndent">
    <w:name w:val="Body Text Indent"/>
    <w:basedOn w:val="Normal"/>
    <w:rsid w:val="007F6C16"/>
    <w:pPr>
      <w:ind w:left="720"/>
      <w:jc w:val="center"/>
    </w:pPr>
    <w:rPr>
      <w:rFonts w:ascii="Arial" w:hAnsi="Arial" w:cs="Arial"/>
      <w:sz w:val="22"/>
    </w:rPr>
  </w:style>
  <w:style w:type="paragraph" w:styleId="z-BottomofForm">
    <w:name w:val="HTML Bottom of Form"/>
    <w:basedOn w:val="Normal"/>
    <w:next w:val="Normal"/>
    <w:hidden/>
    <w:rsid w:val="007F6C16"/>
    <w:pPr>
      <w:pBdr>
        <w:top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  <w:lang w:val="en-US"/>
    </w:rPr>
  </w:style>
  <w:style w:type="paragraph" w:styleId="BodyTextIndent2">
    <w:name w:val="Body Text Indent 2"/>
    <w:basedOn w:val="Normal"/>
    <w:rsid w:val="007F6C16"/>
    <w:pPr>
      <w:ind w:left="720"/>
      <w:jc w:val="both"/>
    </w:pPr>
    <w:rPr>
      <w:rFonts w:ascii="Arial" w:hAnsi="Arial" w:cs="Arial"/>
      <w:sz w:val="22"/>
    </w:rPr>
  </w:style>
  <w:style w:type="paragraph" w:styleId="BodyTextIndent3">
    <w:name w:val="Body Text Indent 3"/>
    <w:basedOn w:val="Normal"/>
    <w:rsid w:val="007F6C16"/>
    <w:pPr>
      <w:ind w:left="1440"/>
      <w:jc w:val="both"/>
    </w:pPr>
    <w:rPr>
      <w:rFonts w:ascii="Arial" w:hAnsi="Arial" w:cs="Arial"/>
      <w:i/>
      <w:iCs/>
      <w:sz w:val="20"/>
    </w:rPr>
  </w:style>
  <w:style w:type="paragraph" w:styleId="BodyText3">
    <w:name w:val="Body Text 3"/>
    <w:basedOn w:val="Normal"/>
    <w:rsid w:val="007F6C16"/>
    <w:rPr>
      <w:rFonts w:ascii="Arial" w:hAnsi="Arial" w:cs="Arial"/>
      <w:sz w:val="22"/>
    </w:rPr>
  </w:style>
  <w:style w:type="paragraph" w:customStyle="1" w:styleId="Iaeeiiaaaao">
    <w:name w:val="Iaeei. ia?aa?ao"/>
    <w:basedOn w:val="Normal"/>
    <w:rsid w:val="007F6C16"/>
    <w:pPr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szCs w:val="20"/>
    </w:rPr>
  </w:style>
  <w:style w:type="paragraph" w:customStyle="1" w:styleId="Caaeaaea3eyai">
    <w:name w:val="Caaeaaea 3 eyai"/>
    <w:basedOn w:val="Normal"/>
    <w:next w:val="Iaeeiiaaaao"/>
    <w:rsid w:val="007F6C16"/>
    <w:pPr>
      <w:overflowPunct w:val="0"/>
      <w:autoSpaceDE w:val="0"/>
      <w:autoSpaceDN w:val="0"/>
      <w:adjustRightInd w:val="0"/>
      <w:spacing w:before="240" w:after="60" w:line="360" w:lineRule="auto"/>
      <w:textAlignment w:val="baseline"/>
    </w:pPr>
    <w:rPr>
      <w:b/>
      <w:szCs w:val="20"/>
    </w:rPr>
  </w:style>
  <w:style w:type="paragraph" w:styleId="ListBullet">
    <w:name w:val="List Bullet"/>
    <w:basedOn w:val="Normal"/>
    <w:autoRedefine/>
    <w:rsid w:val="007F6C16"/>
    <w:pPr>
      <w:numPr>
        <w:numId w:val="1"/>
      </w:numPr>
      <w:autoSpaceDE w:val="0"/>
      <w:autoSpaceDN w:val="0"/>
      <w:spacing w:after="120"/>
    </w:pPr>
    <w:rPr>
      <w:rFonts w:ascii="Arial" w:hAnsi="Arial" w:cs="Arial"/>
      <w:sz w:val="20"/>
      <w:szCs w:val="20"/>
    </w:rPr>
  </w:style>
  <w:style w:type="character" w:styleId="FootnoteReference">
    <w:name w:val="footnote reference"/>
    <w:semiHidden/>
    <w:rsid w:val="007F6C16"/>
    <w:rPr>
      <w:vertAlign w:val="superscript"/>
    </w:rPr>
  </w:style>
  <w:style w:type="paragraph" w:styleId="FootnoteText">
    <w:name w:val="footnote text"/>
    <w:basedOn w:val="Normal"/>
    <w:semiHidden/>
    <w:rsid w:val="007F6C16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7F6C16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7F6C16"/>
    <w:rPr>
      <w:color w:val="800080"/>
      <w:u w:val="single"/>
    </w:rPr>
  </w:style>
  <w:style w:type="paragraph" w:styleId="PlainText">
    <w:name w:val="Plain Text"/>
    <w:basedOn w:val="Normal"/>
    <w:rsid w:val="007F6C16"/>
    <w:rPr>
      <w:rFonts w:ascii="Courier New" w:hAnsi="Courier New"/>
      <w:sz w:val="20"/>
      <w:lang w:val="en-AU"/>
    </w:rPr>
  </w:style>
  <w:style w:type="character" w:styleId="CommentReference">
    <w:name w:val="annotation reference"/>
    <w:semiHidden/>
    <w:rsid w:val="007F6C16"/>
    <w:rPr>
      <w:sz w:val="16"/>
    </w:rPr>
  </w:style>
  <w:style w:type="paragraph" w:styleId="CommentText">
    <w:name w:val="annotation text"/>
    <w:basedOn w:val="Normal"/>
    <w:link w:val="CommentTextChar"/>
    <w:semiHidden/>
    <w:rsid w:val="007F6C16"/>
    <w:rPr>
      <w:sz w:val="20"/>
    </w:rPr>
  </w:style>
  <w:style w:type="character" w:styleId="Strong">
    <w:name w:val="Strong"/>
    <w:qFormat/>
    <w:rsid w:val="008D777E"/>
    <w:rPr>
      <w:b/>
      <w:bCs/>
    </w:rPr>
  </w:style>
  <w:style w:type="character" w:customStyle="1" w:styleId="HeaderChar">
    <w:name w:val="Header Char"/>
    <w:aliases w:val="hd Char,hd1 Char"/>
    <w:basedOn w:val="DefaultParagraphFont"/>
    <w:link w:val="Header"/>
    <w:rsid w:val="00712085"/>
    <w:rPr>
      <w:lang w:eastAsia="en-US"/>
    </w:rPr>
  </w:style>
  <w:style w:type="paragraph" w:styleId="ListParagraph">
    <w:name w:val="List Paragraph"/>
    <w:basedOn w:val="Normal"/>
    <w:uiPriority w:val="34"/>
    <w:qFormat/>
    <w:rsid w:val="00047AC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A71B8"/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A71B8"/>
    <w:rPr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8A71B8"/>
    <w:rPr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7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C18CD-BD49-4D92-980D-F6B4CB07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2015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Подробна функционална и техническа спецификация</vt:lpstr>
    </vt:vector>
  </TitlesOfParts>
  <Company>БНБ</Company>
  <LinksUpToDate>false</LinksUpToDate>
  <CharactersWithSpaces>13477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Подробна функционална и техническа спецификация</dc:title>
  <dc:subject>Информационна система СПА</dc:subject>
  <dc:creator>Станка Тодорова</dc:creator>
  <cp:lastModifiedBy>AngelinaK</cp:lastModifiedBy>
  <cp:revision>11</cp:revision>
  <cp:lastPrinted>2016-03-12T08:24:00Z</cp:lastPrinted>
  <dcterms:created xsi:type="dcterms:W3CDTF">2020-02-27T10:28:00Z</dcterms:created>
  <dcterms:modified xsi:type="dcterms:W3CDTF">2020-04-06T11:20:00Z</dcterms:modified>
</cp:coreProperties>
</file>