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F08A4" w14:textId="77777777" w:rsidR="004E6E07" w:rsidRPr="00C871A2" w:rsidRDefault="004E6E07" w:rsidP="004E6E07">
      <w:pPr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C871A2">
        <w:rPr>
          <w:b/>
          <w:i/>
          <w:color w:val="000000"/>
          <w:sz w:val="32"/>
          <w:szCs w:val="32"/>
        </w:rPr>
        <w:t>ТЕХНИЧЕСКО ПРЕДЛОЖЕНИЕ</w:t>
      </w:r>
    </w:p>
    <w:p w14:paraId="37107C31" w14:textId="77777777" w:rsidR="00F57934" w:rsidRDefault="00F57934" w:rsidP="008B5D9B">
      <w:pPr>
        <w:spacing w:line="360" w:lineRule="auto"/>
        <w:jc w:val="center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по</w:t>
      </w:r>
      <w:r w:rsidRPr="008B5D9B">
        <w:rPr>
          <w:b/>
          <w:sz w:val="24"/>
          <w:szCs w:val="24"/>
        </w:rPr>
        <w:t xml:space="preserve"> </w:t>
      </w:r>
      <w:r w:rsidR="008B5D9B" w:rsidRPr="008B5D9B">
        <w:rPr>
          <w:b/>
          <w:iCs/>
          <w:sz w:val="24"/>
          <w:szCs w:val="24"/>
        </w:rPr>
        <w:t>Обособена позиция № 1</w:t>
      </w:r>
    </w:p>
    <w:p w14:paraId="5FFB7C74" w14:textId="20FA5487" w:rsidR="004E6E07" w:rsidRPr="00C871A2" w:rsidRDefault="008B5D9B" w:rsidP="008B5D9B">
      <w:pPr>
        <w:spacing w:line="360" w:lineRule="auto"/>
        <w:jc w:val="center"/>
        <w:rPr>
          <w:b/>
          <w:sz w:val="24"/>
          <w:szCs w:val="24"/>
        </w:rPr>
      </w:pPr>
      <w:r w:rsidRPr="008B5D9B">
        <w:rPr>
          <w:b/>
          <w:iCs/>
          <w:sz w:val="24"/>
          <w:szCs w:val="24"/>
        </w:rPr>
        <w:t>„</w:t>
      </w:r>
      <w:r w:rsidR="00F57934" w:rsidRPr="00F57934">
        <w:rPr>
          <w:b/>
          <w:iCs/>
          <w:sz w:val="24"/>
          <w:szCs w:val="24"/>
        </w:rPr>
        <w:t>Доставка на резервни части за банкнотообработващи системи BPS 1040 BS</w:t>
      </w:r>
      <w:r w:rsidRPr="008B5D9B">
        <w:rPr>
          <w:b/>
          <w:iCs/>
          <w:sz w:val="24"/>
          <w:szCs w:val="24"/>
        </w:rPr>
        <w:t>“</w:t>
      </w:r>
    </w:p>
    <w:p w14:paraId="4DE2582A" w14:textId="5BE8754A" w:rsidR="004E6E07" w:rsidRPr="00C871A2" w:rsidRDefault="004E6E07" w:rsidP="004E6E07">
      <w:pPr>
        <w:spacing w:line="360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C871A2">
        <w:rPr>
          <w:b/>
          <w:sz w:val="24"/>
          <w:szCs w:val="24"/>
        </w:rPr>
        <w:t>ДО:</w:t>
      </w:r>
      <w:r w:rsidRPr="00C871A2">
        <w:rPr>
          <w:sz w:val="24"/>
          <w:szCs w:val="24"/>
        </w:rPr>
        <w:t xml:space="preserve"> </w:t>
      </w:r>
      <w:r w:rsidRPr="00C871A2">
        <w:rPr>
          <w:rFonts w:eastAsia="Calibri"/>
          <w:b/>
          <w:color w:val="000000"/>
          <w:sz w:val="24"/>
          <w:szCs w:val="24"/>
        </w:rPr>
        <w:t>Българската народна банка, гр. София 1000, пл. ,,Княз Александър І</w:t>
      </w:r>
      <w:r w:rsidR="001628E9">
        <w:rPr>
          <w:rFonts w:eastAsia="Calibri"/>
          <w:b/>
          <w:color w:val="000000"/>
          <w:sz w:val="24"/>
          <w:szCs w:val="24"/>
        </w:rPr>
        <w:t>“</w:t>
      </w:r>
      <w:r w:rsidRPr="00C871A2">
        <w:rPr>
          <w:rFonts w:eastAsia="Calibri"/>
          <w:b/>
          <w:color w:val="000000"/>
          <w:sz w:val="24"/>
          <w:szCs w:val="24"/>
        </w:rPr>
        <w:t xml:space="preserve"> № 1 </w:t>
      </w:r>
    </w:p>
    <w:p w14:paraId="4EF40E50" w14:textId="77777777" w:rsidR="00D9106F" w:rsidRDefault="00D9106F" w:rsidP="004E6E07">
      <w:pPr>
        <w:spacing w:line="360" w:lineRule="auto"/>
        <w:jc w:val="both"/>
        <w:rPr>
          <w:b/>
          <w:sz w:val="24"/>
          <w:szCs w:val="24"/>
        </w:rPr>
      </w:pPr>
    </w:p>
    <w:p w14:paraId="3251B855" w14:textId="77777777" w:rsidR="004E6E07" w:rsidRPr="00C871A2" w:rsidRDefault="004E6E07" w:rsidP="004E6E07">
      <w:pPr>
        <w:spacing w:line="360" w:lineRule="auto"/>
        <w:jc w:val="both"/>
        <w:rPr>
          <w:sz w:val="24"/>
          <w:szCs w:val="24"/>
        </w:rPr>
      </w:pPr>
      <w:r w:rsidRPr="00C871A2">
        <w:rPr>
          <w:b/>
          <w:sz w:val="24"/>
          <w:szCs w:val="24"/>
        </w:rPr>
        <w:tab/>
        <w:t xml:space="preserve"> ОТ:</w:t>
      </w:r>
      <w:r w:rsidRPr="00C871A2">
        <w:rPr>
          <w:sz w:val="24"/>
          <w:szCs w:val="24"/>
        </w:rPr>
        <w:t xml:space="preserve"> ...........................................................................................................................................</w:t>
      </w:r>
    </w:p>
    <w:p w14:paraId="04196761" w14:textId="77777777" w:rsidR="004E6E07" w:rsidRPr="00C871A2" w:rsidRDefault="004E6E07" w:rsidP="004E6E07">
      <w:pPr>
        <w:spacing w:line="360" w:lineRule="auto"/>
        <w:jc w:val="center"/>
        <w:rPr>
          <w:sz w:val="24"/>
          <w:szCs w:val="24"/>
        </w:rPr>
      </w:pPr>
      <w:r w:rsidRPr="00C871A2">
        <w:rPr>
          <w:i/>
          <w:sz w:val="24"/>
          <w:szCs w:val="24"/>
        </w:rPr>
        <w:t>(наименование на участника)</w:t>
      </w:r>
    </w:p>
    <w:p w14:paraId="5D9FA730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0DDCA0F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b/>
          <w:spacing w:val="30"/>
          <w:sz w:val="24"/>
          <w:szCs w:val="24"/>
        </w:rPr>
        <w:t>УВАЖАЕМИ ГОСПОЖИ И ГОСПОДА,</w:t>
      </w:r>
    </w:p>
    <w:p w14:paraId="679D7152" w14:textId="65CAC760" w:rsidR="004E6E07" w:rsidRDefault="004E6E07" w:rsidP="00790D16">
      <w:pPr>
        <w:spacing w:after="120" w:line="360" w:lineRule="auto"/>
        <w:ind w:firstLine="709"/>
        <w:jc w:val="both"/>
        <w:rPr>
          <w:iCs/>
          <w:noProof/>
          <w:sz w:val="24"/>
          <w:szCs w:val="24"/>
        </w:rPr>
      </w:pPr>
      <w:r w:rsidRPr="00C871A2">
        <w:rPr>
          <w:sz w:val="24"/>
          <w:szCs w:val="24"/>
        </w:rPr>
        <w:t>С настоящото Ви представяме нашето техническо предложение за участие в</w:t>
      </w:r>
      <w:r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открита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процедура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 xml:space="preserve">за възлагане на обществена поръчка с предмет </w:t>
      </w:r>
      <w:r w:rsidR="00950B0D" w:rsidRPr="00950B0D">
        <w:rPr>
          <w:rFonts w:eastAsia="Calibri"/>
          <w:b/>
          <w:sz w:val="24"/>
          <w:szCs w:val="24"/>
        </w:rPr>
        <w:t>„Поддръжка на банкнотообработващи системи по обособени позиции“</w:t>
      </w:r>
      <w:r w:rsidRPr="00C871A2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Предлаганата от нас оферта е за </w:t>
      </w:r>
      <w:r w:rsidRPr="00C871A2">
        <w:rPr>
          <w:b/>
          <w:iCs/>
          <w:noProof/>
          <w:sz w:val="24"/>
          <w:szCs w:val="24"/>
        </w:rPr>
        <w:t>Обособена позиция № 1</w:t>
      </w:r>
      <w:r w:rsidRPr="00C871A2">
        <w:rPr>
          <w:iCs/>
          <w:noProof/>
          <w:sz w:val="24"/>
          <w:szCs w:val="24"/>
        </w:rPr>
        <w:t xml:space="preserve"> – </w:t>
      </w:r>
      <w:r w:rsidR="00F57934" w:rsidRPr="00F57934">
        <w:rPr>
          <w:iCs/>
          <w:noProof/>
          <w:sz w:val="24"/>
          <w:szCs w:val="24"/>
        </w:rPr>
        <w:t>„Доставка на резервни части за банкнотообработващи системи BPS 1040 BS“</w:t>
      </w:r>
      <w:r>
        <w:rPr>
          <w:iCs/>
          <w:noProof/>
          <w:sz w:val="24"/>
          <w:szCs w:val="24"/>
        </w:rPr>
        <w:t xml:space="preserve">. </w:t>
      </w:r>
    </w:p>
    <w:p w14:paraId="1E1148C2" w14:textId="24C6514D" w:rsidR="004E6E07" w:rsidRDefault="004E6E07" w:rsidP="00DC0931">
      <w:pPr>
        <w:numPr>
          <w:ilvl w:val="0"/>
          <w:numId w:val="2"/>
        </w:numPr>
        <w:tabs>
          <w:tab w:val="clear" w:pos="540"/>
          <w:tab w:val="num" w:pos="0"/>
          <w:tab w:val="num" w:pos="851"/>
        </w:tabs>
        <w:autoSpaceDE/>
        <w:autoSpaceDN/>
        <w:adjustRightInd/>
        <w:spacing w:line="360" w:lineRule="auto"/>
        <w:ind w:left="0" w:firstLine="851"/>
        <w:contextualSpacing/>
        <w:jc w:val="center"/>
        <w:rPr>
          <w:b/>
          <w:bCs/>
          <w:color w:val="000000"/>
          <w:spacing w:val="60"/>
          <w:sz w:val="24"/>
          <w:szCs w:val="24"/>
          <w:u w:val="single"/>
        </w:rPr>
      </w:pPr>
      <w:r w:rsidRPr="00C871A2">
        <w:rPr>
          <w:b/>
          <w:bCs/>
          <w:color w:val="000000"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694D8CA9" w14:textId="7ADD2153" w:rsidR="00A807C3" w:rsidRPr="00A807C3" w:rsidRDefault="00A807C3" w:rsidP="00A807C3">
      <w:pPr>
        <w:pStyle w:val="BodyText"/>
        <w:tabs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1</w:t>
      </w:r>
      <w:r w:rsidR="004E6E07" w:rsidRPr="00C871A2">
        <w:rPr>
          <w:rFonts w:eastAsia="Calibri"/>
          <w:sz w:val="24"/>
          <w:szCs w:val="24"/>
        </w:rPr>
        <w:t>.</w:t>
      </w:r>
      <w:r w:rsidR="004E6E07" w:rsidRPr="00C871A2">
        <w:rPr>
          <w:rFonts w:eastAsia="Calibri"/>
          <w:i/>
          <w:sz w:val="24"/>
          <w:szCs w:val="24"/>
        </w:rPr>
        <w:t xml:space="preserve"> </w:t>
      </w:r>
      <w:r w:rsidRPr="00A807C3">
        <w:rPr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на валидност на офертата и с проекта на договор</w:t>
      </w:r>
      <w:r w:rsidR="00C90A95">
        <w:rPr>
          <w:sz w:val="24"/>
          <w:szCs w:val="24"/>
        </w:rPr>
        <w:t xml:space="preserve"> за Обособена позиция № 1</w:t>
      </w:r>
      <w:r w:rsidRPr="00A807C3">
        <w:rPr>
          <w:sz w:val="24"/>
          <w:szCs w:val="24"/>
        </w:rPr>
        <w:t>, неразделна част от документацията за обществената поръчка.</w:t>
      </w:r>
    </w:p>
    <w:p w14:paraId="1820F885" w14:textId="791B9937" w:rsidR="004E6E07" w:rsidRPr="00C871A2" w:rsidRDefault="00A807C3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2. </w:t>
      </w:r>
      <w:r w:rsidR="004E6E07" w:rsidRPr="00C871A2">
        <w:rPr>
          <w:rFonts w:eastAsia="Calibri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</w:t>
      </w:r>
      <w:r w:rsidR="00BA7EB6">
        <w:rPr>
          <w:rFonts w:eastAsia="Calibri"/>
          <w:sz w:val="24"/>
          <w:szCs w:val="24"/>
        </w:rPr>
        <w:t xml:space="preserve"> № 1</w:t>
      </w:r>
      <w:r w:rsidR="004E6E07" w:rsidRPr="00C871A2">
        <w:rPr>
          <w:rFonts w:eastAsia="Calibri"/>
          <w:sz w:val="24"/>
          <w:szCs w:val="24"/>
        </w:rPr>
        <w:t xml:space="preserve">, съобразявайки се с условията по изпълнение, посочени от Възложителя в документацията </w:t>
      </w:r>
      <w:r w:rsidR="001628E9">
        <w:rPr>
          <w:rFonts w:eastAsia="Calibri"/>
          <w:sz w:val="24"/>
          <w:szCs w:val="24"/>
        </w:rPr>
        <w:t>н</w:t>
      </w:r>
      <w:r w:rsidR="004E6E07" w:rsidRPr="00C871A2">
        <w:rPr>
          <w:rFonts w:eastAsia="Calibri"/>
          <w:sz w:val="24"/>
          <w:szCs w:val="24"/>
        </w:rPr>
        <w:t>а</w:t>
      </w:r>
      <w:r w:rsidR="00CA396D">
        <w:rPr>
          <w:rFonts w:eastAsia="Calibri"/>
          <w:sz w:val="24"/>
          <w:szCs w:val="24"/>
        </w:rPr>
        <w:t xml:space="preserve"> </w:t>
      </w:r>
      <w:r w:rsidR="00B7336F">
        <w:rPr>
          <w:rFonts w:eastAsia="Calibri"/>
          <w:sz w:val="24"/>
          <w:szCs w:val="24"/>
        </w:rPr>
        <w:t>обществената поръчка</w:t>
      </w:r>
      <w:r w:rsidR="004E6E07" w:rsidRPr="00C871A2">
        <w:rPr>
          <w:rFonts w:eastAsia="Calibri"/>
          <w:sz w:val="24"/>
          <w:szCs w:val="24"/>
        </w:rPr>
        <w:t>.</w:t>
      </w:r>
    </w:p>
    <w:p w14:paraId="43EAC914" w14:textId="377FB9BC" w:rsidR="004E6E07" w:rsidRPr="00C871A2" w:rsidRDefault="00A807C3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4E6E07" w:rsidRPr="00C871A2">
        <w:rPr>
          <w:rFonts w:eastAsia="Calibri"/>
          <w:sz w:val="24"/>
          <w:szCs w:val="24"/>
        </w:rPr>
        <w:t>. В случай</w:t>
      </w:r>
      <w:r w:rsidR="004E6E07">
        <w:rPr>
          <w:rFonts w:eastAsia="Calibri"/>
          <w:sz w:val="24"/>
          <w:szCs w:val="24"/>
        </w:rPr>
        <w:t xml:space="preserve"> че бъдем избрани за изпълнител </w:t>
      </w:r>
      <w:r w:rsidR="004E6E07">
        <w:rPr>
          <w:rFonts w:eastAsia="Calibri"/>
          <w:b/>
          <w:sz w:val="24"/>
          <w:szCs w:val="24"/>
        </w:rPr>
        <w:t>п</w:t>
      </w:r>
      <w:r w:rsidR="004E6E07" w:rsidRPr="00C871A2">
        <w:rPr>
          <w:rFonts w:eastAsia="Calibri"/>
          <w:b/>
          <w:sz w:val="24"/>
          <w:szCs w:val="24"/>
        </w:rPr>
        <w:t>о обособена позиция № 1 се задължаваме да:</w:t>
      </w:r>
    </w:p>
    <w:p w14:paraId="69DCADF4" w14:textId="3EE6EB63" w:rsidR="00B00685" w:rsidRDefault="004E6E07" w:rsidP="00DC0931">
      <w:pPr>
        <w:spacing w:line="360" w:lineRule="auto"/>
        <w:ind w:firstLine="709"/>
        <w:jc w:val="both"/>
        <w:rPr>
          <w:ins w:id="0" w:author="Windows User" w:date="2020-05-27T12:41:00Z"/>
          <w:rFonts w:eastAsia="Calibri"/>
          <w:sz w:val="24"/>
          <w:szCs w:val="24"/>
          <w:lang w:eastAsia="en-US"/>
        </w:rPr>
      </w:pPr>
      <w:r w:rsidRPr="00C871A2">
        <w:rPr>
          <w:rFonts w:eastAsia="Calibri"/>
          <w:sz w:val="24"/>
          <w:szCs w:val="24"/>
        </w:rPr>
        <w:t xml:space="preserve">а) доставяме следните </w:t>
      </w:r>
      <w:r w:rsidR="00F57934" w:rsidRPr="00F57934">
        <w:rPr>
          <w:rFonts w:eastAsia="Calibri"/>
          <w:sz w:val="24"/>
          <w:szCs w:val="24"/>
        </w:rPr>
        <w:t xml:space="preserve">резервни части за </w:t>
      </w:r>
      <w:r w:rsidR="00BF6522" w:rsidRPr="00BF6522">
        <w:rPr>
          <w:rFonts w:eastAsia="Calibri"/>
          <w:bCs/>
          <w:sz w:val="24"/>
          <w:szCs w:val="24"/>
        </w:rPr>
        <w:t xml:space="preserve">банкнотообработващи </w:t>
      </w:r>
      <w:r w:rsidR="00BF6522" w:rsidRPr="00BF6522">
        <w:rPr>
          <w:rFonts w:eastAsia="Calibri"/>
          <w:sz w:val="24"/>
          <w:szCs w:val="24"/>
        </w:rPr>
        <w:t>системи на BPS</w:t>
      </w:r>
      <w:r w:rsidR="00BF6522" w:rsidRPr="00BF6522">
        <w:rPr>
          <w:rFonts w:eastAsia="Calibri"/>
          <w:sz w:val="24"/>
          <w:szCs w:val="24"/>
          <w:lang w:val="ru-RU"/>
        </w:rPr>
        <w:t xml:space="preserve"> </w:t>
      </w:r>
      <w:r w:rsidR="00BF6522" w:rsidRPr="00BF6522">
        <w:rPr>
          <w:rFonts w:eastAsia="Calibri"/>
          <w:sz w:val="24"/>
          <w:szCs w:val="24"/>
        </w:rPr>
        <w:t>1040</w:t>
      </w:r>
      <w:r w:rsidR="00BF6522" w:rsidRPr="00BF6522">
        <w:rPr>
          <w:rFonts w:eastAsia="Calibri"/>
          <w:sz w:val="24"/>
          <w:szCs w:val="24"/>
          <w:lang w:val="ru-RU"/>
        </w:rPr>
        <w:t xml:space="preserve"> </w:t>
      </w:r>
      <w:r w:rsidR="00BF6522" w:rsidRPr="00BF6522">
        <w:rPr>
          <w:rFonts w:eastAsia="Calibri"/>
          <w:sz w:val="24"/>
          <w:szCs w:val="24"/>
        </w:rPr>
        <w:t>BS</w:t>
      </w:r>
      <w:r w:rsidRPr="00C871A2">
        <w:rPr>
          <w:rFonts w:eastAsia="Calibri"/>
          <w:sz w:val="24"/>
          <w:szCs w:val="24"/>
        </w:rPr>
        <w:t>, посочени в</w:t>
      </w:r>
      <w:r w:rsidR="004F5E3B">
        <w:rPr>
          <w:rFonts w:eastAsia="Calibri"/>
          <w:sz w:val="24"/>
          <w:szCs w:val="24"/>
        </w:rPr>
        <w:t xml:space="preserve"> </w:t>
      </w:r>
      <w:r w:rsidR="004F5E3B" w:rsidRPr="00C871A2">
        <w:rPr>
          <w:rFonts w:eastAsia="Calibri"/>
          <w:sz w:val="24"/>
          <w:szCs w:val="24"/>
        </w:rPr>
        <w:t>„Техническа спецификация</w:t>
      </w:r>
      <w:r w:rsidR="004F5E3B" w:rsidRPr="004F5E3B">
        <w:rPr>
          <w:rFonts w:eastAsia="Calibri"/>
          <w:sz w:val="24"/>
          <w:szCs w:val="24"/>
          <w:lang w:eastAsia="en-US"/>
        </w:rPr>
        <w:t xml:space="preserve"> на резервните части за банкнотообработващи системи BPS 1040 BS</w:t>
      </w:r>
      <w:r w:rsidR="004F5E3B">
        <w:rPr>
          <w:rFonts w:eastAsia="Calibri"/>
          <w:sz w:val="24"/>
          <w:szCs w:val="24"/>
        </w:rPr>
        <w:t>“</w:t>
      </w:r>
      <w:r w:rsidR="004F5E3B" w:rsidRPr="004F5E3B">
        <w:rPr>
          <w:rFonts w:eastAsia="Calibri"/>
          <w:sz w:val="24"/>
          <w:szCs w:val="24"/>
        </w:rPr>
        <w:t xml:space="preserve"> </w:t>
      </w:r>
      <w:r w:rsidR="004F5E3B">
        <w:rPr>
          <w:rFonts w:eastAsia="Calibri"/>
          <w:sz w:val="24"/>
          <w:szCs w:val="24"/>
        </w:rPr>
        <w:t>-</w:t>
      </w:r>
      <w:r w:rsidRPr="00C871A2">
        <w:rPr>
          <w:rFonts w:eastAsia="Calibri"/>
          <w:sz w:val="24"/>
          <w:szCs w:val="24"/>
        </w:rPr>
        <w:t xml:space="preserve"> Приложение № 1</w:t>
      </w:r>
      <w:r w:rsidR="00C90A95">
        <w:rPr>
          <w:rFonts w:eastAsia="Calibri"/>
          <w:sz w:val="24"/>
          <w:szCs w:val="24"/>
        </w:rPr>
        <w:t>а</w:t>
      </w:r>
      <w:r w:rsidRPr="00C871A2">
        <w:rPr>
          <w:rFonts w:eastAsia="Calibri"/>
          <w:sz w:val="24"/>
          <w:szCs w:val="24"/>
        </w:rPr>
        <w:t xml:space="preserve"> </w:t>
      </w:r>
      <w:r w:rsidR="004F5E3B" w:rsidRPr="004F5E3B">
        <w:rPr>
          <w:rFonts w:eastAsia="Calibri"/>
          <w:sz w:val="24"/>
          <w:szCs w:val="24"/>
        </w:rPr>
        <w:t>(</w:t>
      </w:r>
      <w:r w:rsidR="004F5E3B" w:rsidRPr="004F5E3B">
        <w:rPr>
          <w:rFonts w:eastAsia="Calibri"/>
          <w:i/>
          <w:sz w:val="24"/>
          <w:szCs w:val="24"/>
        </w:rPr>
        <w:t>приложена към документацията</w:t>
      </w:r>
      <w:r w:rsidR="004F5E3B" w:rsidRPr="004F5E3B">
        <w:rPr>
          <w:rFonts w:eastAsia="Calibri"/>
          <w:sz w:val="24"/>
          <w:szCs w:val="24"/>
        </w:rPr>
        <w:t>)</w:t>
      </w:r>
      <w:r w:rsidR="004F5E3B" w:rsidRPr="004F5E3B">
        <w:rPr>
          <w:rFonts w:eastAsia="Calibri"/>
          <w:sz w:val="24"/>
          <w:szCs w:val="24"/>
          <w:lang w:eastAsia="en-US"/>
        </w:rPr>
        <w:t>, както следва:</w:t>
      </w:r>
    </w:p>
    <w:p w14:paraId="4D3710F9" w14:textId="77777777" w:rsidR="00F87391" w:rsidRDefault="00F87391" w:rsidP="00DC0931">
      <w:pPr>
        <w:spacing w:line="360" w:lineRule="auto"/>
        <w:ind w:firstLine="709"/>
        <w:jc w:val="both"/>
        <w:rPr>
          <w:sz w:val="24"/>
          <w:szCs w:val="24"/>
        </w:rPr>
      </w:pPr>
      <w:bookmarkStart w:id="1" w:name="_GoBack"/>
      <w:bookmarkEnd w:id="1"/>
    </w:p>
    <w:tbl>
      <w:tblPr>
        <w:tblW w:w="108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3828"/>
        <w:gridCol w:w="1417"/>
        <w:gridCol w:w="1418"/>
        <w:gridCol w:w="2070"/>
      </w:tblGrid>
      <w:tr w:rsidR="0045110A" w:rsidRPr="0045110A" w14:paraId="45551DA3" w14:textId="77777777" w:rsidTr="000A24F8">
        <w:trPr>
          <w:trHeight w:val="300"/>
          <w:tblHeader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14:paraId="6F40261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022B6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Кат. Номер</w:t>
            </w:r>
          </w:p>
          <w:p w14:paraId="6D48E42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45110A">
              <w:rPr>
                <w:b/>
                <w:bCs/>
                <w:color w:val="000000"/>
                <w:sz w:val="24"/>
                <w:szCs w:val="24"/>
                <w:lang w:val="en-US"/>
              </w:rPr>
              <w:t>Item Number</w:t>
            </w:r>
            <w:r w:rsidRPr="0045110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8" w:type="dxa"/>
            <w:vMerge w:val="restart"/>
            <w:shd w:val="clear" w:color="auto" w:fill="auto"/>
            <w:noWrap/>
            <w:vAlign w:val="center"/>
            <w:hideMark/>
          </w:tcPr>
          <w:p w14:paraId="20660AD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14:paraId="05BB471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(Item</w:t>
            </w:r>
            <w:r w:rsidRPr="0045110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Description</w:t>
            </w:r>
            <w:r w:rsidRPr="0045110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</w:tcPr>
          <w:p w14:paraId="7CA39E9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Еквивалент</w:t>
            </w:r>
          </w:p>
        </w:tc>
        <w:tc>
          <w:tcPr>
            <w:tcW w:w="2070" w:type="dxa"/>
            <w:vMerge w:val="restart"/>
            <w:shd w:val="clear" w:color="auto" w:fill="auto"/>
            <w:noWrap/>
            <w:vAlign w:val="center"/>
            <w:hideMark/>
          </w:tcPr>
          <w:p w14:paraId="2C07E12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Ориентировъчно количество в брой за срока на договора</w:t>
            </w:r>
          </w:p>
        </w:tc>
      </w:tr>
      <w:tr w:rsidR="0045110A" w:rsidRPr="0045110A" w14:paraId="6270AF25" w14:textId="77777777" w:rsidTr="000A24F8">
        <w:trPr>
          <w:trHeight w:val="300"/>
          <w:tblHeader/>
        </w:trPr>
        <w:tc>
          <w:tcPr>
            <w:tcW w:w="568" w:type="dxa"/>
            <w:vMerge/>
            <w:shd w:val="clear" w:color="auto" w:fill="auto"/>
            <w:noWrap/>
            <w:vAlign w:val="bottom"/>
          </w:tcPr>
          <w:p w14:paraId="6D5EBDD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</w:tcPr>
          <w:p w14:paraId="66A5FA2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noWrap/>
            <w:vAlign w:val="bottom"/>
          </w:tcPr>
          <w:p w14:paraId="087BBA8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AEFA7A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Кат. Номер (</w:t>
            </w:r>
            <w:r w:rsidRPr="0045110A">
              <w:rPr>
                <w:b/>
                <w:bCs/>
                <w:color w:val="000000"/>
                <w:sz w:val="24"/>
                <w:szCs w:val="24"/>
                <w:lang w:val="en-US"/>
              </w:rPr>
              <w:t>Item Number</w:t>
            </w:r>
            <w:r w:rsidRPr="0045110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CCBC75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0ABA7E8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5110A">
              <w:rPr>
                <w:b/>
                <w:bCs/>
                <w:color w:val="000000"/>
                <w:sz w:val="24"/>
                <w:szCs w:val="24"/>
              </w:rPr>
              <w:t>(Item</w:t>
            </w:r>
            <w:r w:rsidRPr="0045110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Description</w:t>
            </w:r>
            <w:r w:rsidRPr="0045110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070" w:type="dxa"/>
            <w:vMerge/>
            <w:shd w:val="clear" w:color="auto" w:fill="auto"/>
            <w:noWrap/>
            <w:vAlign w:val="bottom"/>
          </w:tcPr>
          <w:p w14:paraId="54552B7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515" w:rsidRPr="0045110A" w14:paraId="397C49C6" w14:textId="77777777" w:rsidTr="000A24F8">
        <w:trPr>
          <w:trHeight w:val="300"/>
          <w:tblHeader/>
        </w:trPr>
        <w:tc>
          <w:tcPr>
            <w:tcW w:w="568" w:type="dxa"/>
            <w:shd w:val="clear" w:color="auto" w:fill="auto"/>
            <w:noWrap/>
            <w:vAlign w:val="center"/>
          </w:tcPr>
          <w:p w14:paraId="2EE26F7D" w14:textId="7026F15E" w:rsidR="00F31515" w:rsidRPr="000A24F8" w:rsidRDefault="00F31515" w:rsidP="000A24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FDBD60B" w14:textId="21068515" w:rsidR="00F31515" w:rsidRPr="000A24F8" w:rsidRDefault="00F31515" w:rsidP="000A24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6FAF3058" w14:textId="122C39B1" w:rsidR="00F31515" w:rsidRPr="000A24F8" w:rsidRDefault="00F31515" w:rsidP="000A24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14:paraId="2EDEA3B2" w14:textId="45AE0495" w:rsidR="00F31515" w:rsidRPr="000A24F8" w:rsidRDefault="00F31515" w:rsidP="000A24F8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2E3AA3BB" w14:textId="3FF29455" w:rsidR="00F31515" w:rsidRPr="000A24F8" w:rsidRDefault="00F31515" w:rsidP="000A24F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1AA7FC07" w14:textId="5831504D" w:rsidR="00F31515" w:rsidRPr="000A24F8" w:rsidRDefault="00F31515" w:rsidP="00F3151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5110A" w:rsidRPr="0045110A" w14:paraId="79DA48AF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7FC17F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309D2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106657000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D089D29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RETAINING RING             8,000</w:t>
            </w:r>
          </w:p>
        </w:tc>
        <w:tc>
          <w:tcPr>
            <w:tcW w:w="1417" w:type="dxa"/>
          </w:tcPr>
          <w:p w14:paraId="1E81DAC7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6B2D69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5DE3D1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33A6FC43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6235DA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CCC81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146621011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C247D2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BELT ROLLER               D=40,1</w:t>
            </w:r>
          </w:p>
        </w:tc>
        <w:tc>
          <w:tcPr>
            <w:tcW w:w="1417" w:type="dxa"/>
          </w:tcPr>
          <w:p w14:paraId="0EE16157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75FEDD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6353E6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663B645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82854D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4B359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146802021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6539CE7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BELT ROLLER               D=40,1 D=40,1</w:t>
            </w:r>
          </w:p>
        </w:tc>
        <w:tc>
          <w:tcPr>
            <w:tcW w:w="1417" w:type="dxa"/>
          </w:tcPr>
          <w:p w14:paraId="20B7027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7E75492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0A432B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30</w:t>
            </w:r>
          </w:p>
        </w:tc>
      </w:tr>
      <w:tr w:rsidR="0045110A" w:rsidRPr="0045110A" w14:paraId="0AD3BCAF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F86064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A7D2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146806031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E8FE19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DRIVE ROLLER              A1 KPL D=40,1</w:t>
            </w:r>
          </w:p>
        </w:tc>
        <w:tc>
          <w:tcPr>
            <w:tcW w:w="1417" w:type="dxa"/>
          </w:tcPr>
          <w:p w14:paraId="50CF1076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2B7633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065575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</w:t>
            </w:r>
          </w:p>
        </w:tc>
      </w:tr>
      <w:tr w:rsidR="0045110A" w:rsidRPr="0045110A" w14:paraId="15ABC6F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FA3B8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CA552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146810021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E30978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BELT ROLLER               D=40,1</w:t>
            </w:r>
          </w:p>
        </w:tc>
        <w:tc>
          <w:tcPr>
            <w:tcW w:w="1417" w:type="dxa"/>
          </w:tcPr>
          <w:p w14:paraId="3932B76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69B34A6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E39422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30</w:t>
            </w:r>
          </w:p>
        </w:tc>
      </w:tr>
      <w:tr w:rsidR="0045110A" w:rsidRPr="0045110A" w14:paraId="02C5EB43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9FD6BD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1EFD1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146845021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1DFF0B5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DRIVE ROLLER              K1 KPL D=40,1</w:t>
            </w:r>
          </w:p>
        </w:tc>
        <w:tc>
          <w:tcPr>
            <w:tcW w:w="1417" w:type="dxa"/>
          </w:tcPr>
          <w:p w14:paraId="6722470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90C2B1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2DCFC3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1563DC15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DDF0BC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D4CCF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146862061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EC7ABC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ROLL                       EX KPL D=30,1</w:t>
            </w:r>
          </w:p>
        </w:tc>
        <w:tc>
          <w:tcPr>
            <w:tcW w:w="1417" w:type="dxa"/>
          </w:tcPr>
          <w:p w14:paraId="3D166E07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087CFD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53E62E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6DEF0D56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2FEC7A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3E2A1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147769011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2E14E5B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GUIDE ROLLER              W KPL D=40,1</w:t>
            </w:r>
          </w:p>
        </w:tc>
        <w:tc>
          <w:tcPr>
            <w:tcW w:w="1417" w:type="dxa"/>
          </w:tcPr>
          <w:p w14:paraId="0887D41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DE09128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B2D8FB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27B4F02E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6DF7C6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B34A8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153285011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73E630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ANTISTATIC BRUSH</w:t>
            </w:r>
          </w:p>
        </w:tc>
        <w:tc>
          <w:tcPr>
            <w:tcW w:w="1417" w:type="dxa"/>
          </w:tcPr>
          <w:p w14:paraId="5F6AACE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A79240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4687DF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10A" w:rsidRPr="0045110A" w14:paraId="25FF10EB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36ED5D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DD39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155950021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37A72A9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SHAFT                     KPL</w:t>
            </w:r>
          </w:p>
        </w:tc>
        <w:tc>
          <w:tcPr>
            <w:tcW w:w="1417" w:type="dxa"/>
          </w:tcPr>
          <w:p w14:paraId="6B8DA97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4AA2B0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F421A7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10A" w:rsidRPr="0045110A" w14:paraId="5DFEA8E2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38C33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A6DA0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155967001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506CA01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REFLECTOR                 BEARB</w:t>
            </w:r>
          </w:p>
        </w:tc>
        <w:tc>
          <w:tcPr>
            <w:tcW w:w="1417" w:type="dxa"/>
          </w:tcPr>
          <w:p w14:paraId="2080808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CD0622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153916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23BE1780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DA1DF5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01BC0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156537011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B977E48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Round belt L=248mm</w:t>
            </w:r>
          </w:p>
        </w:tc>
        <w:tc>
          <w:tcPr>
            <w:tcW w:w="1417" w:type="dxa"/>
          </w:tcPr>
          <w:p w14:paraId="5DD48844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D7C791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B3D24E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20</w:t>
            </w:r>
          </w:p>
        </w:tc>
      </w:tr>
      <w:tr w:rsidR="0045110A" w:rsidRPr="0045110A" w14:paraId="0ED047E9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9851F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CF04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157491001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DEAD08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TENSION SPRING</w:t>
            </w:r>
          </w:p>
        </w:tc>
        <w:tc>
          <w:tcPr>
            <w:tcW w:w="1417" w:type="dxa"/>
          </w:tcPr>
          <w:p w14:paraId="644F754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7523C1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8D92E4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6</w:t>
            </w:r>
          </w:p>
        </w:tc>
      </w:tr>
      <w:tr w:rsidR="0045110A" w:rsidRPr="0045110A" w14:paraId="7AFDF804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763766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C1650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157492011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F4E2FDD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LEG SPRING</w:t>
            </w:r>
          </w:p>
        </w:tc>
        <w:tc>
          <w:tcPr>
            <w:tcW w:w="1417" w:type="dxa"/>
          </w:tcPr>
          <w:p w14:paraId="658EF53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863421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2EA20E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5F53CF71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C209C1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10710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159111001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3CCD137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ROLL</w:t>
            </w:r>
          </w:p>
        </w:tc>
        <w:tc>
          <w:tcPr>
            <w:tcW w:w="1417" w:type="dxa"/>
          </w:tcPr>
          <w:p w14:paraId="5383033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642060A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929B00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20</w:t>
            </w:r>
          </w:p>
        </w:tc>
      </w:tr>
      <w:tr w:rsidR="0045110A" w:rsidRPr="0045110A" w14:paraId="3E6D4DD7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4A116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8A266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166623001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7EF5D8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PROXIMITY INITIATOR       PUSH NIV</w:t>
            </w:r>
          </w:p>
        </w:tc>
        <w:tc>
          <w:tcPr>
            <w:tcW w:w="1417" w:type="dxa"/>
          </w:tcPr>
          <w:p w14:paraId="04E3314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AE522B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372993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10A" w:rsidRPr="0045110A" w14:paraId="0A905C86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250100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842EC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180485000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E03EF72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MAINS FILTER              UL 3-PH</w:t>
            </w:r>
          </w:p>
        </w:tc>
        <w:tc>
          <w:tcPr>
            <w:tcW w:w="1417" w:type="dxa"/>
          </w:tcPr>
          <w:p w14:paraId="2805E71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058049BC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59970F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06868613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F3A468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AFF48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193280001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E445F7E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FELT                      SET SEN DIS</w:t>
            </w:r>
          </w:p>
        </w:tc>
        <w:tc>
          <w:tcPr>
            <w:tcW w:w="1417" w:type="dxa"/>
          </w:tcPr>
          <w:p w14:paraId="3010420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AC318C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999A61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5110A" w:rsidRPr="0045110A" w14:paraId="43DE82CE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1D22AB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DA7F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210428000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4E08CF6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LOAD-BREAK SWITCH         4PO</w:t>
            </w:r>
          </w:p>
        </w:tc>
        <w:tc>
          <w:tcPr>
            <w:tcW w:w="1417" w:type="dxa"/>
          </w:tcPr>
          <w:p w14:paraId="458C8CF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C0994A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698ED9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561F88F4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A4CFC5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7977D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212410021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CF72B99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ROTOR                     VE MON</w:t>
            </w:r>
          </w:p>
        </w:tc>
        <w:tc>
          <w:tcPr>
            <w:tcW w:w="1417" w:type="dxa"/>
          </w:tcPr>
          <w:p w14:paraId="31508B2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9F68F9C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2F041F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47490AA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2D5EBE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C7158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215667001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7914FAD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IDLER PULLEY              1</w:t>
            </w:r>
          </w:p>
        </w:tc>
        <w:tc>
          <w:tcPr>
            <w:tcW w:w="1417" w:type="dxa"/>
          </w:tcPr>
          <w:p w14:paraId="1CAAA12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8F6029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0CEC42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15</w:t>
            </w:r>
          </w:p>
        </w:tc>
      </w:tr>
      <w:tr w:rsidR="0045110A" w:rsidRPr="0045110A" w14:paraId="7611D75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82B735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F4273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226464011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2926B89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COMB                      30BN/S</w:t>
            </w:r>
          </w:p>
        </w:tc>
        <w:tc>
          <w:tcPr>
            <w:tcW w:w="1417" w:type="dxa"/>
          </w:tcPr>
          <w:p w14:paraId="563443D4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E1B0CC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EC63CA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587257E6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57FFEE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63928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227005031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8FA1DDE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RETROFIT KIT              BPS 1000</w:t>
            </w:r>
          </w:p>
        </w:tc>
        <w:tc>
          <w:tcPr>
            <w:tcW w:w="1417" w:type="dxa"/>
          </w:tcPr>
          <w:p w14:paraId="4E587DA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3DA403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6DF880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0147A2AF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5A2E6D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7EF9E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247837011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3471D44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SOLENOID VALVE TERMINAL   BÜNDLER TYP4</w:t>
            </w:r>
          </w:p>
        </w:tc>
        <w:tc>
          <w:tcPr>
            <w:tcW w:w="1417" w:type="dxa"/>
          </w:tcPr>
          <w:p w14:paraId="4A3A929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4415AED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EE1A36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10E258F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438C06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393AE9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248027000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E95AA51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CABLE, PREFABRICATED      M8  3POL  3M</w:t>
            </w:r>
          </w:p>
        </w:tc>
        <w:tc>
          <w:tcPr>
            <w:tcW w:w="1417" w:type="dxa"/>
          </w:tcPr>
          <w:p w14:paraId="3EB3A0F5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0C32B814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0CC83A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47530F1F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67C767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D89E0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260283000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43419C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PROXIMITY INITIATOR       BES M12</w:t>
            </w:r>
          </w:p>
        </w:tc>
        <w:tc>
          <w:tcPr>
            <w:tcW w:w="1417" w:type="dxa"/>
          </w:tcPr>
          <w:p w14:paraId="4DCD1AC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089A62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BB7054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1D42EE4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8780249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FC853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262411000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88E2DAD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SILICONE                  ELASTOSIL E 41</w:t>
            </w:r>
          </w:p>
        </w:tc>
        <w:tc>
          <w:tcPr>
            <w:tcW w:w="1417" w:type="dxa"/>
          </w:tcPr>
          <w:p w14:paraId="517AF1E8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49F23A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826A2D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0CBD216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BBCB6A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B8AEE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266811001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51A2278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IDLER PULLEY</w:t>
            </w:r>
          </w:p>
        </w:tc>
        <w:tc>
          <w:tcPr>
            <w:tcW w:w="1417" w:type="dxa"/>
          </w:tcPr>
          <w:p w14:paraId="76A90D9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4E7A5874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6A03FD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10A" w:rsidRPr="0045110A" w14:paraId="05401157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B806A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E4D78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266876000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A2DA7EA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Insert MB3-R</w:t>
            </w:r>
          </w:p>
        </w:tc>
        <w:tc>
          <w:tcPr>
            <w:tcW w:w="1417" w:type="dxa"/>
          </w:tcPr>
          <w:p w14:paraId="248FB398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7E9A42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94B9FD9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093DC348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5E5F15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68CCC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270848001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C83F7C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COLD CATHODE LAMP         UV</w:t>
            </w:r>
          </w:p>
        </w:tc>
        <w:tc>
          <w:tcPr>
            <w:tcW w:w="1417" w:type="dxa"/>
          </w:tcPr>
          <w:p w14:paraId="3DC499A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3A4877A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922706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6</w:t>
            </w:r>
          </w:p>
        </w:tc>
      </w:tr>
      <w:tr w:rsidR="0045110A" w:rsidRPr="0045110A" w14:paraId="1A415ABA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17961A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A4C60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273129000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44D930B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LUBRICANT                 OKS240</w:t>
            </w:r>
          </w:p>
        </w:tc>
        <w:tc>
          <w:tcPr>
            <w:tcW w:w="1417" w:type="dxa"/>
          </w:tcPr>
          <w:p w14:paraId="5F0EF60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C01F74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279807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049635F7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84245B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98DD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276248000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F445850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BAR-CODE LASER SCANNER    MS9540</w:t>
            </w:r>
          </w:p>
        </w:tc>
        <w:tc>
          <w:tcPr>
            <w:tcW w:w="1417" w:type="dxa"/>
          </w:tcPr>
          <w:p w14:paraId="6BFCC6A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B5E1F5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4E4477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0E4ABBC9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1A0EBC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81B06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277496000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B58E5A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TENSION SPRING            7,1</w:t>
            </w:r>
          </w:p>
        </w:tc>
        <w:tc>
          <w:tcPr>
            <w:tcW w:w="1417" w:type="dxa"/>
          </w:tcPr>
          <w:p w14:paraId="5C6E7AF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5709DB8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C5F479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650A61D1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12C38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E3935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279925000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B9767A3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TEMPERATURE SWITCH        250°C</w:t>
            </w:r>
          </w:p>
        </w:tc>
        <w:tc>
          <w:tcPr>
            <w:tcW w:w="1417" w:type="dxa"/>
          </w:tcPr>
          <w:p w14:paraId="3A6FB08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69D51758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EED6A0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04C3A876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A577AB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0CD9D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285040011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D0DC886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CHIP CARD</w:t>
            </w:r>
          </w:p>
        </w:tc>
        <w:tc>
          <w:tcPr>
            <w:tcW w:w="1417" w:type="dxa"/>
          </w:tcPr>
          <w:p w14:paraId="04D2981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E219B46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A4E9C0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30</w:t>
            </w:r>
          </w:p>
        </w:tc>
      </w:tr>
      <w:tr w:rsidR="0045110A" w:rsidRPr="0045110A" w14:paraId="6BAFF3A9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225F07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A4772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501705000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67C8E7B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SILENCER                  8mm</w:t>
            </w:r>
          </w:p>
        </w:tc>
        <w:tc>
          <w:tcPr>
            <w:tcW w:w="1417" w:type="dxa"/>
          </w:tcPr>
          <w:p w14:paraId="7372C0D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45D3F9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85C6588" w14:textId="68E4F2B8" w:rsidR="0045110A" w:rsidRPr="0045110A" w:rsidRDefault="00F31515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="0045110A" w:rsidRPr="0045110A">
              <w:rPr>
                <w:color w:val="000000"/>
                <w:sz w:val="24"/>
                <w:szCs w:val="24"/>
              </w:rPr>
              <w:t>0</w:t>
            </w:r>
          </w:p>
        </w:tc>
      </w:tr>
      <w:tr w:rsidR="0045110A" w:rsidRPr="0045110A" w14:paraId="7F3C21D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82391C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9B809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508430000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3A0F4C6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SENSOR                    BOS015U</w:t>
            </w:r>
          </w:p>
        </w:tc>
        <w:tc>
          <w:tcPr>
            <w:tcW w:w="1417" w:type="dxa"/>
          </w:tcPr>
          <w:p w14:paraId="60DB3A8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5621F45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056710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54798FFE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0EC1E2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4ED780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508432000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4AE2EF5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PNEUMATIC SPRING          GS22 L=150MM</w:t>
            </w:r>
          </w:p>
        </w:tc>
        <w:tc>
          <w:tcPr>
            <w:tcW w:w="1417" w:type="dxa"/>
          </w:tcPr>
          <w:p w14:paraId="794C1E3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830A43B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D1973B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43DC3D0D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695F2F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97CD7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508446000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7B159B8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THERMOCOUPLE              TEF 2</w:t>
            </w:r>
          </w:p>
        </w:tc>
        <w:tc>
          <w:tcPr>
            <w:tcW w:w="1417" w:type="dxa"/>
          </w:tcPr>
          <w:p w14:paraId="79CBB05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163A2620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FD5459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0BFE6DFF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1EEB3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2B8D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508456000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8E99607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MOTOR                     24VDC</w:t>
            </w:r>
          </w:p>
        </w:tc>
        <w:tc>
          <w:tcPr>
            <w:tcW w:w="1417" w:type="dxa"/>
          </w:tcPr>
          <w:p w14:paraId="242D4B6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78B3A056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E1AFA3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45110A" w:rsidRPr="0045110A" w14:paraId="73EFB5F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ACE8AD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B0D3E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508509000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ABD8262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AC MOTOR                  42W 230V/50HZ</w:t>
            </w:r>
          </w:p>
        </w:tc>
        <w:tc>
          <w:tcPr>
            <w:tcW w:w="1417" w:type="dxa"/>
          </w:tcPr>
          <w:p w14:paraId="133FB80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0E84AB62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2AF8E3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1C502129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2574D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0126EB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508561000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D3EB6AC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EMERGENCY STOP BUTTON     SMILE 11 EAR</w:t>
            </w:r>
          </w:p>
        </w:tc>
        <w:tc>
          <w:tcPr>
            <w:tcW w:w="1417" w:type="dxa"/>
          </w:tcPr>
          <w:p w14:paraId="49F2D24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0378E56D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00649F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2D7E9F84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914DD9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86A0F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508614000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7D9B771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PRESS BUTTON              FRRJTK</w:t>
            </w:r>
          </w:p>
        </w:tc>
        <w:tc>
          <w:tcPr>
            <w:tcW w:w="1417" w:type="dxa"/>
          </w:tcPr>
          <w:p w14:paraId="465F14C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48AC44D9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3DA01A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3</w:t>
            </w:r>
          </w:p>
        </w:tc>
      </w:tr>
      <w:tr w:rsidR="0045110A" w:rsidRPr="0045110A" w14:paraId="27FEB5D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DBA4CB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EDAE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508616000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DC1C86E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MOTOR                     24VDC</w:t>
            </w:r>
          </w:p>
        </w:tc>
        <w:tc>
          <w:tcPr>
            <w:tcW w:w="1417" w:type="dxa"/>
          </w:tcPr>
          <w:p w14:paraId="0E331A5A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986A1DF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CFCC42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313B49A1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19385A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7B0B25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508716001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2675C30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TORQUE SUPPORT</w:t>
            </w:r>
          </w:p>
        </w:tc>
        <w:tc>
          <w:tcPr>
            <w:tcW w:w="1417" w:type="dxa"/>
          </w:tcPr>
          <w:p w14:paraId="32487DCC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20EC537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BB09B1C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10A" w:rsidRPr="0045110A" w14:paraId="2B2FDB7E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A8471C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0D429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509176001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5C0AB9E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DC MOTOR                  SN18GP-</w:t>
            </w:r>
            <w:r w:rsidRPr="0045110A">
              <w:rPr>
                <w:color w:val="000000"/>
                <w:sz w:val="24"/>
                <w:szCs w:val="24"/>
              </w:rPr>
              <w:lastRenderedPageBreak/>
              <w:t>93W-D2</w:t>
            </w:r>
          </w:p>
        </w:tc>
        <w:tc>
          <w:tcPr>
            <w:tcW w:w="1417" w:type="dxa"/>
          </w:tcPr>
          <w:p w14:paraId="5B84A38A" w14:textId="77777777" w:rsidR="0045110A" w:rsidRPr="0045110A" w:rsidRDefault="0045110A" w:rsidP="0045110A">
            <w:r w:rsidRPr="0045110A">
              <w:rPr>
                <w:color w:val="000000"/>
              </w:rPr>
              <w:lastRenderedPageBreak/>
              <w:t xml:space="preserve">или </w:t>
            </w:r>
            <w:r w:rsidRPr="0045110A">
              <w:rPr>
                <w:color w:val="000000"/>
              </w:rPr>
              <w:lastRenderedPageBreak/>
              <w:t>еквивалентно</w:t>
            </w:r>
          </w:p>
        </w:tc>
        <w:tc>
          <w:tcPr>
            <w:tcW w:w="1418" w:type="dxa"/>
          </w:tcPr>
          <w:p w14:paraId="0A82C87E" w14:textId="77777777" w:rsidR="0045110A" w:rsidRPr="0045110A" w:rsidRDefault="0045110A" w:rsidP="0045110A">
            <w:r w:rsidRPr="0045110A">
              <w:rPr>
                <w:color w:val="000000"/>
              </w:rPr>
              <w:lastRenderedPageBreak/>
              <w:t xml:space="preserve">или </w:t>
            </w:r>
            <w:r w:rsidRPr="0045110A">
              <w:rPr>
                <w:color w:val="000000"/>
              </w:rPr>
              <w:lastRenderedPageBreak/>
              <w:t>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65237B4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45110A" w:rsidRPr="0045110A" w14:paraId="1BD6DCA3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6044836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533ED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509279000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D9ECEA5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CABLE, PREFABRICATED      L=2m</w:t>
            </w:r>
          </w:p>
        </w:tc>
        <w:tc>
          <w:tcPr>
            <w:tcW w:w="1417" w:type="dxa"/>
          </w:tcPr>
          <w:p w14:paraId="206A522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9DF7811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D0DF758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2</w:t>
            </w:r>
          </w:p>
        </w:tc>
      </w:tr>
      <w:tr w:rsidR="0045110A" w:rsidRPr="0045110A" w14:paraId="305AA0F6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CDB21D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AD4F81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513607000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CCFD604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MAIN SWITCH               P1-32/I2/SVB</w:t>
            </w:r>
          </w:p>
        </w:tc>
        <w:tc>
          <w:tcPr>
            <w:tcW w:w="1417" w:type="dxa"/>
          </w:tcPr>
          <w:p w14:paraId="6C521C3C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512204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36C648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41ABE6AC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FDDBD2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AD8AEF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513660001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4B7B489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COUPLING                  M14/M12</w:t>
            </w:r>
          </w:p>
        </w:tc>
        <w:tc>
          <w:tcPr>
            <w:tcW w:w="1417" w:type="dxa"/>
          </w:tcPr>
          <w:p w14:paraId="2695D113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5C828F8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7CA29A2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5110A" w:rsidRPr="0045110A" w14:paraId="27957522" w14:textId="77777777" w:rsidTr="00B40CFA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ABD1E83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8731D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A74EC30" w14:textId="77777777" w:rsidR="0045110A" w:rsidRPr="0045110A" w:rsidRDefault="0045110A" w:rsidP="004511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PNEUMATIC SPRING  GS-22-150 -AC-300N</w:t>
            </w:r>
          </w:p>
        </w:tc>
        <w:tc>
          <w:tcPr>
            <w:tcW w:w="1417" w:type="dxa"/>
          </w:tcPr>
          <w:p w14:paraId="6295C04E" w14:textId="77777777" w:rsidR="0045110A" w:rsidRPr="0045110A" w:rsidRDefault="0045110A" w:rsidP="0045110A"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1418" w:type="dxa"/>
          </w:tcPr>
          <w:p w14:paraId="25FF6C7E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</w:rPr>
              <w:t>или еквивалентно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2F1F6CA" w14:textId="77777777" w:rsidR="0045110A" w:rsidRPr="0045110A" w:rsidRDefault="0045110A" w:rsidP="004511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5110A">
              <w:rPr>
                <w:color w:val="000000"/>
                <w:sz w:val="24"/>
                <w:szCs w:val="24"/>
              </w:rPr>
              <w:t>1</w:t>
            </w:r>
          </w:p>
        </w:tc>
      </w:tr>
    </w:tbl>
    <w:p w14:paraId="2BBB5359" w14:textId="77777777" w:rsidR="0045110A" w:rsidRPr="0045110A" w:rsidRDefault="0045110A" w:rsidP="0045110A">
      <w:pPr>
        <w:widowControl/>
        <w:autoSpaceDE/>
        <w:autoSpaceDN/>
        <w:adjustRightInd/>
        <w:ind w:right="-13" w:firstLine="720"/>
        <w:jc w:val="both"/>
        <w:rPr>
          <w:rFonts w:eastAsia="Calibri"/>
          <w:b/>
          <w:i/>
          <w:color w:val="000000"/>
          <w:sz w:val="24"/>
          <w:szCs w:val="24"/>
        </w:rPr>
      </w:pPr>
    </w:p>
    <w:p w14:paraId="2DC14997" w14:textId="49FC6CAC" w:rsidR="00F31515" w:rsidRPr="0053629D" w:rsidRDefault="00BF6522" w:rsidP="00F31515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BF6522">
        <w:rPr>
          <w:rFonts w:eastAsia="Calibri"/>
          <w:b/>
          <w:i/>
          <w:sz w:val="24"/>
          <w:szCs w:val="24"/>
        </w:rPr>
        <w:t>Забележка:</w:t>
      </w:r>
      <w:r w:rsidR="00F31515">
        <w:rPr>
          <w:rFonts w:eastAsia="Calibri"/>
          <w:i/>
          <w:sz w:val="24"/>
          <w:szCs w:val="24"/>
          <w:lang w:val="en-US"/>
        </w:rPr>
        <w:t xml:space="preserve"> </w:t>
      </w:r>
      <w:r w:rsidR="00F31515" w:rsidRPr="0053629D">
        <w:rPr>
          <w:rFonts w:eastAsia="Calibri"/>
          <w:i/>
          <w:sz w:val="24"/>
          <w:szCs w:val="24"/>
          <w:lang w:eastAsia="en-US"/>
        </w:rPr>
        <w:t>В случай че участникът предлага резервни части, идентични с каталожния номер и вида артикул, зададени в списъка по-горе и в случай, че не попълни колона 4 и колона 5, се приема, че същият е оферирал оригиналните части, изискани от Възложителя, посочени в колона 2 и колона 3.</w:t>
      </w:r>
    </w:p>
    <w:p w14:paraId="6B30F786" w14:textId="77777777" w:rsidR="00F31515" w:rsidRPr="0053629D" w:rsidRDefault="00F31515" w:rsidP="00F31515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 w:rsidRPr="0053629D">
        <w:rPr>
          <w:rFonts w:eastAsia="Calibri"/>
          <w:i/>
          <w:sz w:val="24"/>
          <w:szCs w:val="24"/>
          <w:lang w:eastAsia="en-US"/>
        </w:rPr>
        <w:t>В случай че участникът предлага еквивалентни резервни части, то в колона 4 „Кат. Номер (Item Number)“ се дава еквивалентния номер, в колона 5 „</w:t>
      </w:r>
      <w:r w:rsidRPr="0053629D">
        <w:rPr>
          <w:rFonts w:eastAsia="Calibri"/>
          <w:bCs/>
          <w:i/>
          <w:sz w:val="24"/>
          <w:szCs w:val="24"/>
          <w:lang w:eastAsia="en-US"/>
        </w:rPr>
        <w:t>Наименование (Item Description)</w:t>
      </w:r>
      <w:r w:rsidRPr="0053629D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част.</w:t>
      </w:r>
    </w:p>
    <w:p w14:paraId="5094CF6F" w14:textId="77777777" w:rsidR="00F31515" w:rsidRDefault="00F31515" w:rsidP="00F31515">
      <w:pPr>
        <w:spacing w:before="120" w:line="360" w:lineRule="auto"/>
        <w:ind w:firstLine="720"/>
        <w:jc w:val="both"/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</w:pP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В случай, че се предлагат еквивалентни резервни 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банкнотообработващите системи марка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BPS</w:t>
      </w:r>
      <w:r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, модел BPS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1040 BS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.</w:t>
      </w:r>
    </w:p>
    <w:p w14:paraId="77E6A39F" w14:textId="4E26F790" w:rsidR="00F31515" w:rsidRDefault="00F31515" w:rsidP="00F31515">
      <w:pPr>
        <w:widowControl/>
        <w:tabs>
          <w:tab w:val="left" w:pos="709"/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835B45">
        <w:rPr>
          <w:i/>
          <w:sz w:val="24"/>
          <w:szCs w:val="24"/>
        </w:rPr>
        <w:t xml:space="preserve">Оторизационно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банкнотообработващите системи  </w:t>
      </w:r>
      <w:r>
        <w:rPr>
          <w:i/>
          <w:sz w:val="24"/>
          <w:szCs w:val="24"/>
          <w:lang w:val="en-US"/>
        </w:rPr>
        <w:t>BPS 1040 BS.</w:t>
      </w:r>
    </w:p>
    <w:p w14:paraId="31F1AECB" w14:textId="440F4DF0" w:rsidR="00BF6522" w:rsidRPr="00BF6522" w:rsidRDefault="00F31515" w:rsidP="00F31515">
      <w:pPr>
        <w:pStyle w:val="a"/>
        <w:spacing w:line="276" w:lineRule="auto"/>
        <w:jc w:val="both"/>
        <w:rPr>
          <w:rFonts w:eastAsia="Calibri"/>
          <w:b/>
          <w:i/>
          <w:sz w:val="24"/>
          <w:szCs w:val="24"/>
          <w:lang w:val="ru-RU"/>
        </w:rPr>
      </w:pPr>
      <w:r>
        <w:rPr>
          <w:rFonts w:eastAsia="Calibri"/>
          <w:i/>
          <w:sz w:val="24"/>
          <w:szCs w:val="24"/>
        </w:rPr>
        <w:tab/>
      </w:r>
      <w:r w:rsidR="00BF6522" w:rsidRPr="00BF6522">
        <w:rPr>
          <w:rFonts w:eastAsia="Calibri"/>
          <w:b/>
          <w:i/>
          <w:sz w:val="24"/>
          <w:szCs w:val="24"/>
        </w:rPr>
        <w:t>Участникът доказва еквивалентност съгласно изискванията на чл.</w:t>
      </w:r>
      <w:r w:rsidR="00BF6522" w:rsidRPr="00BF6522">
        <w:rPr>
          <w:rFonts w:eastAsia="Calibri"/>
          <w:b/>
          <w:i/>
          <w:sz w:val="24"/>
          <w:szCs w:val="24"/>
          <w:lang w:val="ru-RU"/>
        </w:rPr>
        <w:t xml:space="preserve"> 50 от ЗОП.</w:t>
      </w:r>
    </w:p>
    <w:p w14:paraId="1FCB6E7A" w14:textId="77777777" w:rsidR="00BF6522" w:rsidRPr="00BF6522" w:rsidRDefault="00BF6522" w:rsidP="00BF6522">
      <w:pPr>
        <w:pStyle w:val="a"/>
        <w:rPr>
          <w:rFonts w:eastAsia="Calibri"/>
          <w:lang w:val="en-US"/>
        </w:rPr>
      </w:pPr>
    </w:p>
    <w:p w14:paraId="43E658D7" w14:textId="096A0004" w:rsidR="000A1437" w:rsidRDefault="000A143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доставяме резервните части в сградата на възложителя на адрес:</w:t>
      </w:r>
      <w:r w:rsidR="008A680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гр. София 1784, </w:t>
      </w:r>
      <w:r w:rsidR="000560C2">
        <w:rPr>
          <w:rFonts w:eastAsia="Calibri"/>
          <w:sz w:val="24"/>
          <w:szCs w:val="24"/>
          <w:lang w:val="en-US"/>
        </w:rPr>
        <w:t xml:space="preserve">             </w:t>
      </w:r>
      <w:r>
        <w:rPr>
          <w:rFonts w:eastAsia="Calibri"/>
          <w:sz w:val="24"/>
          <w:szCs w:val="24"/>
        </w:rPr>
        <w:t>ул. „Михаил Тенев</w:t>
      </w:r>
      <w:r w:rsidR="008A6807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 xml:space="preserve"> № 10, Касов център на БНБ, съгласно условията за доставка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DAP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Sofia</w:t>
      </w:r>
      <w:r>
        <w:rPr>
          <w:rFonts w:eastAsia="Calibri"/>
          <w:sz w:val="24"/>
          <w:szCs w:val="24"/>
        </w:rPr>
        <w:t xml:space="preserve"> (Incoterms 2010);</w:t>
      </w:r>
    </w:p>
    <w:p w14:paraId="76EB0D77" w14:textId="47B31DEB" w:rsidR="000A1437" w:rsidRDefault="000A1437" w:rsidP="000A1437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000000"/>
          <w:spacing w:val="3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в) </w:t>
      </w:r>
      <w:r>
        <w:rPr>
          <w:rFonts w:eastAsia="Calibri"/>
          <w:color w:val="000000"/>
          <w:spacing w:val="3"/>
          <w:sz w:val="24"/>
          <w:szCs w:val="24"/>
        </w:rPr>
        <w:t>преда</w:t>
      </w:r>
      <w:r w:rsidR="00EA6334">
        <w:rPr>
          <w:rFonts w:eastAsia="Calibri"/>
          <w:color w:val="000000"/>
          <w:spacing w:val="3"/>
          <w:sz w:val="24"/>
          <w:szCs w:val="24"/>
        </w:rPr>
        <w:t>дем</w:t>
      </w:r>
      <w:r>
        <w:rPr>
          <w:rFonts w:eastAsia="Calibri"/>
          <w:color w:val="000000"/>
          <w:spacing w:val="3"/>
          <w:sz w:val="24"/>
          <w:szCs w:val="24"/>
        </w:rPr>
        <w:t xml:space="preserve"> на възложителя при извършване на доставката необходимите документи, които я придружават, а именно: </w:t>
      </w:r>
      <w:r w:rsidR="00935074">
        <w:rPr>
          <w:rFonts w:eastAsia="Calibri"/>
          <w:color w:val="000000"/>
          <w:spacing w:val="3"/>
          <w:sz w:val="24"/>
          <w:szCs w:val="24"/>
        </w:rPr>
        <w:t xml:space="preserve">опис </w:t>
      </w:r>
      <w:r>
        <w:rPr>
          <w:rFonts w:eastAsia="Calibri"/>
          <w:color w:val="000000"/>
          <w:spacing w:val="3"/>
          <w:sz w:val="24"/>
          <w:szCs w:val="24"/>
        </w:rPr>
        <w:t>и съответен документ за превоз (товарителница, товарителен запис, коносамент или др.);</w:t>
      </w:r>
    </w:p>
    <w:p w14:paraId="32707482" w14:textId="068C9DC9" w:rsidR="000A1437" w:rsidRDefault="000A1437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да заменяме, за своя сметка, </w:t>
      </w:r>
      <w:r w:rsidR="003B23A9">
        <w:rPr>
          <w:rFonts w:eastAsia="Calibri"/>
          <w:sz w:val="24"/>
          <w:szCs w:val="24"/>
        </w:rPr>
        <w:t xml:space="preserve">в срок до </w:t>
      </w:r>
      <w:r w:rsidR="003B23A9" w:rsidRPr="00BE5AB2">
        <w:rPr>
          <w:sz w:val="24"/>
          <w:szCs w:val="24"/>
        </w:rPr>
        <w:t xml:space="preserve">30 (тридесет) календарни дни от датата на получаване на уведомлението </w:t>
      </w:r>
      <w:r w:rsidR="003B23A9" w:rsidRPr="00D57CB2">
        <w:rPr>
          <w:sz w:val="24"/>
          <w:szCs w:val="24"/>
        </w:rPr>
        <w:t>за рекламация</w:t>
      </w:r>
      <w:r w:rsidR="003B23A9">
        <w:rPr>
          <w:sz w:val="24"/>
          <w:szCs w:val="24"/>
        </w:rPr>
        <w:t>,</w:t>
      </w:r>
      <w:r w:rsidR="003B23A9">
        <w:rPr>
          <w:rFonts w:eastAsia="Calibri"/>
          <w:sz w:val="24"/>
          <w:szCs w:val="24"/>
        </w:rPr>
        <w:t xml:space="preserve"> дефектните резервни части с нови, </w:t>
      </w:r>
      <w:r>
        <w:rPr>
          <w:rFonts w:eastAsia="Calibri"/>
          <w:sz w:val="24"/>
          <w:szCs w:val="24"/>
        </w:rPr>
        <w:t xml:space="preserve">в случай </w:t>
      </w:r>
      <w:r w:rsidR="003B23A9">
        <w:rPr>
          <w:rFonts w:eastAsia="Calibri"/>
          <w:sz w:val="24"/>
          <w:szCs w:val="24"/>
        </w:rPr>
        <w:t xml:space="preserve">че същите </w:t>
      </w:r>
      <w:r>
        <w:rPr>
          <w:rFonts w:eastAsia="Calibri"/>
          <w:sz w:val="24"/>
          <w:szCs w:val="24"/>
        </w:rPr>
        <w:t>са в гаранционен срок</w:t>
      </w:r>
      <w:r w:rsidR="003B23A9">
        <w:rPr>
          <w:rFonts w:eastAsia="Calibri"/>
          <w:sz w:val="24"/>
          <w:szCs w:val="24"/>
        </w:rPr>
        <w:t xml:space="preserve">, </w:t>
      </w:r>
      <w:r w:rsidR="003B23A9" w:rsidRPr="003B23A9">
        <w:rPr>
          <w:rFonts w:eastAsia="Calibri"/>
          <w:sz w:val="24"/>
          <w:szCs w:val="24"/>
        </w:rPr>
        <w:t>не може</w:t>
      </w:r>
      <w:r w:rsidR="007F5B19">
        <w:rPr>
          <w:rFonts w:eastAsia="Calibri"/>
          <w:sz w:val="24"/>
          <w:szCs w:val="24"/>
        </w:rPr>
        <w:t>м</w:t>
      </w:r>
      <w:r w:rsidR="003B23A9" w:rsidRPr="003B23A9">
        <w:rPr>
          <w:rFonts w:eastAsia="Calibri"/>
          <w:sz w:val="24"/>
          <w:szCs w:val="24"/>
        </w:rPr>
        <w:t xml:space="preserve"> да ги отремонтира</w:t>
      </w:r>
      <w:r w:rsidR="003B23A9">
        <w:rPr>
          <w:rFonts w:eastAsia="Calibri"/>
          <w:sz w:val="24"/>
          <w:szCs w:val="24"/>
        </w:rPr>
        <w:t>ме</w:t>
      </w:r>
      <w:r>
        <w:rPr>
          <w:rFonts w:eastAsia="Calibri"/>
          <w:sz w:val="24"/>
          <w:szCs w:val="24"/>
        </w:rPr>
        <w:t xml:space="preserve"> и не е налице хипотезата на </w:t>
      </w:r>
      <w:r w:rsidR="003B23A9">
        <w:rPr>
          <w:rFonts w:eastAsia="Calibri"/>
          <w:sz w:val="24"/>
          <w:szCs w:val="24"/>
        </w:rPr>
        <w:t xml:space="preserve">                    </w:t>
      </w:r>
      <w:r w:rsidRPr="00DC0931">
        <w:rPr>
          <w:rFonts w:eastAsia="Calibri"/>
          <w:color w:val="000000" w:themeColor="text1"/>
          <w:sz w:val="24"/>
          <w:szCs w:val="24"/>
        </w:rPr>
        <w:t xml:space="preserve">чл. 2, ал. </w:t>
      </w:r>
      <w:r w:rsidR="004F5E3B" w:rsidRPr="00DC0931">
        <w:rPr>
          <w:rFonts w:eastAsia="Calibri"/>
          <w:color w:val="000000" w:themeColor="text1"/>
          <w:sz w:val="24"/>
          <w:szCs w:val="24"/>
        </w:rPr>
        <w:t>5</w:t>
      </w:r>
      <w:r w:rsidR="00525601" w:rsidRPr="00DC0931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проекта на договор по обособена позиция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№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1</w:t>
      </w:r>
      <w:r w:rsidR="00A0464F">
        <w:rPr>
          <w:sz w:val="24"/>
          <w:szCs w:val="24"/>
        </w:rPr>
        <w:t>;</w:t>
      </w:r>
      <w:r w:rsidR="00E66D7C">
        <w:rPr>
          <w:sz w:val="24"/>
          <w:szCs w:val="24"/>
        </w:rPr>
        <w:t xml:space="preserve"> </w:t>
      </w:r>
    </w:p>
    <w:p w14:paraId="7DA59EE7" w14:textId="776E8D30" w:rsidR="004F5E3B" w:rsidRPr="00A0464F" w:rsidRDefault="00EA6334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A0464F">
        <w:rPr>
          <w:sz w:val="24"/>
          <w:szCs w:val="24"/>
        </w:rPr>
        <w:t xml:space="preserve">изпратим фактурата по </w:t>
      </w:r>
      <w:r w:rsidR="00A0464F">
        <w:rPr>
          <w:sz w:val="24"/>
          <w:szCs w:val="24"/>
          <w:lang w:val="en-US"/>
        </w:rPr>
        <w:t>e-mail</w:t>
      </w:r>
      <w:r w:rsidR="00A0464F">
        <w:rPr>
          <w:sz w:val="24"/>
          <w:szCs w:val="24"/>
        </w:rPr>
        <w:t xml:space="preserve"> (електронна поща) на Възложителя;</w:t>
      </w:r>
    </w:p>
    <w:p w14:paraId="6129C2B6" w14:textId="168E963C" w:rsidR="00364AB8" w:rsidRPr="00F943DD" w:rsidRDefault="001628E9" w:rsidP="00364AB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="00364AB8" w:rsidRPr="00364AB8">
        <w:rPr>
          <w:sz w:val="24"/>
          <w:szCs w:val="24"/>
        </w:rPr>
        <w:t xml:space="preserve">Представяме </w:t>
      </w:r>
      <w:r w:rsidR="00F943DD">
        <w:rPr>
          <w:sz w:val="24"/>
          <w:szCs w:val="24"/>
        </w:rPr>
        <w:t xml:space="preserve">заверено копие на </w:t>
      </w:r>
      <w:r w:rsidR="00364AB8" w:rsidRPr="00364AB8">
        <w:rPr>
          <w:sz w:val="24"/>
          <w:szCs w:val="24"/>
        </w:rPr>
        <w:t>документ (</w:t>
      </w:r>
      <w:r w:rsidR="002313F2">
        <w:rPr>
          <w:sz w:val="24"/>
          <w:szCs w:val="24"/>
        </w:rPr>
        <w:t xml:space="preserve">оторизационно </w:t>
      </w:r>
      <w:r w:rsidR="00364AB8" w:rsidRPr="00364AB8">
        <w:rPr>
          <w:sz w:val="24"/>
          <w:szCs w:val="24"/>
        </w:rPr>
        <w:t xml:space="preserve">писмо, </w:t>
      </w:r>
      <w:r w:rsidR="002313F2">
        <w:rPr>
          <w:sz w:val="24"/>
          <w:szCs w:val="24"/>
        </w:rPr>
        <w:t xml:space="preserve">сертификат, </w:t>
      </w:r>
      <w:r w:rsidR="00364AB8" w:rsidRPr="00364AB8">
        <w:rPr>
          <w:sz w:val="24"/>
          <w:szCs w:val="24"/>
        </w:rPr>
        <w:t xml:space="preserve">договор, споразумение или друг еквивалентен документ) с актуална дата, издаден от ……………………… </w:t>
      </w:r>
      <w:r w:rsidR="00364AB8" w:rsidRPr="00364AB8">
        <w:rPr>
          <w:color w:val="000000"/>
          <w:sz w:val="24"/>
          <w:szCs w:val="24"/>
        </w:rPr>
        <w:t xml:space="preserve">на </w:t>
      </w:r>
      <w:r w:rsidR="00F57934" w:rsidRPr="00F57934">
        <w:rPr>
          <w:color w:val="000000"/>
          <w:sz w:val="24"/>
          <w:szCs w:val="24"/>
        </w:rPr>
        <w:t>банкнотообработващи системи BPS 1040 BS</w:t>
      </w:r>
      <w:r w:rsidR="00364AB8" w:rsidRPr="00364AB8">
        <w:rPr>
          <w:color w:val="000000"/>
          <w:sz w:val="24"/>
          <w:szCs w:val="24"/>
        </w:rPr>
        <w:t xml:space="preserve">, от който е видно, че сме упълномощени да </w:t>
      </w:r>
      <w:r w:rsidR="00F943DD">
        <w:rPr>
          <w:color w:val="000000"/>
          <w:sz w:val="24"/>
          <w:szCs w:val="24"/>
        </w:rPr>
        <w:t xml:space="preserve">извършваме </w:t>
      </w:r>
      <w:r w:rsidR="00F943DD" w:rsidRPr="00F943DD">
        <w:rPr>
          <w:color w:val="000000"/>
          <w:sz w:val="24"/>
          <w:szCs w:val="24"/>
        </w:rPr>
        <w:t>продажб</w:t>
      </w:r>
      <w:r w:rsidR="00617F0B">
        <w:rPr>
          <w:color w:val="000000"/>
          <w:sz w:val="24"/>
          <w:szCs w:val="24"/>
        </w:rPr>
        <w:t>а</w:t>
      </w:r>
      <w:r w:rsidR="00F943DD" w:rsidRPr="00F943DD">
        <w:rPr>
          <w:color w:val="000000"/>
          <w:sz w:val="24"/>
          <w:szCs w:val="24"/>
        </w:rPr>
        <w:t xml:space="preserve"> на </w:t>
      </w:r>
      <w:r w:rsidR="00F57934" w:rsidRPr="00F57934">
        <w:rPr>
          <w:color w:val="000000"/>
          <w:sz w:val="24"/>
          <w:szCs w:val="24"/>
        </w:rPr>
        <w:t>резервните части за банкнотообработващи системи BPS 1040 BS</w:t>
      </w:r>
      <w:r w:rsidR="00F943DD" w:rsidRPr="00F943DD">
        <w:rPr>
          <w:color w:val="000000"/>
          <w:sz w:val="24"/>
          <w:szCs w:val="24"/>
        </w:rPr>
        <w:t xml:space="preserve">. </w:t>
      </w:r>
      <w:r w:rsidR="00F943DD" w:rsidRPr="00F943DD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 xml:space="preserve">попълва се </w:t>
      </w:r>
      <w:r w:rsidR="00F943DD" w:rsidRPr="00F943DD">
        <w:rPr>
          <w:b/>
          <w:color w:val="000000"/>
          <w:sz w:val="24"/>
          <w:szCs w:val="24"/>
        </w:rPr>
        <w:t xml:space="preserve">в случай, че участникът </w:t>
      </w:r>
      <w:r w:rsidR="00F31515" w:rsidRPr="00F943DD">
        <w:rPr>
          <w:b/>
          <w:color w:val="000000"/>
          <w:sz w:val="24"/>
          <w:szCs w:val="24"/>
        </w:rPr>
        <w:t xml:space="preserve">НЕ Е </w:t>
      </w:r>
      <w:r w:rsidR="00F943DD" w:rsidRPr="00F943DD">
        <w:rPr>
          <w:b/>
          <w:color w:val="000000"/>
          <w:sz w:val="24"/>
          <w:szCs w:val="24"/>
        </w:rPr>
        <w:t>производител на резервните части).</w:t>
      </w:r>
    </w:p>
    <w:p w14:paraId="73347E57" w14:textId="77777777" w:rsidR="004C51D2" w:rsidRPr="004C51D2" w:rsidRDefault="004C51D2" w:rsidP="004C51D2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4C51D2">
        <w:rPr>
          <w:b/>
          <w:i/>
          <w:sz w:val="24"/>
          <w:szCs w:val="24"/>
          <w:lang w:eastAsia="en-US"/>
        </w:rPr>
        <w:t xml:space="preserve">ВАЖНО: </w:t>
      </w:r>
      <w:r w:rsidRPr="004C51D2">
        <w:rPr>
          <w:i/>
          <w:sz w:val="24"/>
          <w:szCs w:val="24"/>
        </w:rPr>
        <w:t xml:space="preserve">В случай, че участникът не е производител на банкнотообработващи системи </w:t>
      </w:r>
      <w:r w:rsidRPr="004C51D2">
        <w:rPr>
          <w:i/>
          <w:sz w:val="24"/>
          <w:szCs w:val="24"/>
          <w:lang w:val="en-US"/>
        </w:rPr>
        <w:t>B</w:t>
      </w:r>
      <w:r w:rsidRPr="004C51D2">
        <w:rPr>
          <w:i/>
          <w:sz w:val="24"/>
          <w:szCs w:val="24"/>
        </w:rPr>
        <w:t>PS, то в</w:t>
      </w:r>
      <w:r w:rsidRPr="004C51D2">
        <w:rPr>
          <w:i/>
          <w:snapToGrid w:val="0"/>
          <w:sz w:val="24"/>
          <w:szCs w:val="24"/>
          <w:lang w:eastAsia="en-US"/>
        </w:rPr>
        <w:t xml:space="preserve"> офертата си представя </w:t>
      </w:r>
      <w:r w:rsidRPr="004C51D2">
        <w:rPr>
          <w:i/>
          <w:sz w:val="24"/>
          <w:szCs w:val="24"/>
        </w:rPr>
        <w:t xml:space="preserve">актуален документ (оторизационно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Pr="004C51D2">
        <w:rPr>
          <w:rFonts w:eastAsia="Calibri"/>
          <w:i/>
          <w:color w:val="000000"/>
          <w:sz w:val="24"/>
          <w:szCs w:val="24"/>
        </w:rPr>
        <w:t>и/или официалния представител* на производителя</w:t>
      </w:r>
      <w:r w:rsidRPr="004C51D2">
        <w:rPr>
          <w:i/>
          <w:sz w:val="24"/>
          <w:szCs w:val="24"/>
        </w:rPr>
        <w:t xml:space="preserve"> на банкнотообработващите системи BPS да извършва продажба на резервни части за банкнотообработващи системи BPS 1040 BS.</w:t>
      </w:r>
    </w:p>
    <w:p w14:paraId="06384299" w14:textId="6733DCAA" w:rsidR="00F31515" w:rsidRPr="00BC58D0" w:rsidRDefault="004C51D2" w:rsidP="00F31515">
      <w:pPr>
        <w:widowControl/>
        <w:tabs>
          <w:tab w:val="left" w:pos="709"/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4C51D2">
        <w:rPr>
          <w:i/>
          <w:sz w:val="24"/>
          <w:szCs w:val="24"/>
        </w:rPr>
        <w:t>*</w:t>
      </w:r>
      <w:r w:rsidR="00F31515" w:rsidRPr="00BC58D0">
        <w:rPr>
          <w:i/>
          <w:sz w:val="24"/>
          <w:szCs w:val="24"/>
        </w:rPr>
        <w:t xml:space="preserve">В случаите на представяне от участника на оторизационно писмо от официален представител на производителя, в офертата се прилага и оторизационното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</w:t>
      </w:r>
      <w:r w:rsidR="00F31515">
        <w:rPr>
          <w:i/>
          <w:sz w:val="24"/>
          <w:szCs w:val="24"/>
          <w:lang w:val="en-US"/>
        </w:rPr>
        <w:t>BPS 1040 BS</w:t>
      </w:r>
      <w:r w:rsidR="00F31515">
        <w:rPr>
          <w:i/>
          <w:sz w:val="24"/>
          <w:szCs w:val="24"/>
        </w:rPr>
        <w:t>.</w:t>
      </w:r>
    </w:p>
    <w:p w14:paraId="6AC954BD" w14:textId="77777777" w:rsidR="00F31515" w:rsidRDefault="00F31515" w:rsidP="00F31515">
      <w:pPr>
        <w:widowControl/>
        <w:autoSpaceDE/>
        <w:autoSpaceDN/>
        <w:adjustRightInd/>
        <w:spacing w:line="360" w:lineRule="auto"/>
        <w:ind w:firstLine="708"/>
        <w:jc w:val="both"/>
        <w:rPr>
          <w:i/>
          <w:sz w:val="24"/>
          <w:szCs w:val="24"/>
        </w:rPr>
      </w:pPr>
    </w:p>
    <w:p w14:paraId="12D07AED" w14:textId="77777777" w:rsidR="000A1437" w:rsidRDefault="000A1437" w:rsidP="000A1437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1066" w:hanging="346"/>
        <w:contextualSpacing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color w:val="000000"/>
          <w:sz w:val="24"/>
          <w:szCs w:val="24"/>
          <w:u w:val="single"/>
        </w:rPr>
        <w:t xml:space="preserve"> СРОКОВЕ ЗА ИЗПЪЛНЕНИЕ И ГАРАНЦИОННИ СРОКОВЕ</w:t>
      </w:r>
    </w:p>
    <w:p w14:paraId="63089F60" w14:textId="78487119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4F5E3B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В случай че бъдем избрани за изпълнител се задължаваме да:</w:t>
      </w:r>
      <w:r>
        <w:rPr>
          <w:color w:val="000000"/>
          <w:sz w:val="24"/>
          <w:szCs w:val="24"/>
        </w:rPr>
        <w:tab/>
      </w:r>
    </w:p>
    <w:p w14:paraId="1B470524" w14:textId="06D29C02" w:rsidR="008E0E29" w:rsidRDefault="008E0E29" w:rsidP="008E0E29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4F5E3B">
        <w:rPr>
          <w:color w:val="000000"/>
          <w:sz w:val="24"/>
          <w:szCs w:val="24"/>
        </w:rPr>
        <w:t xml:space="preserve">1.1 </w:t>
      </w:r>
      <w:r w:rsidR="000A1437" w:rsidRPr="004F5E3B">
        <w:rPr>
          <w:color w:val="000000"/>
          <w:sz w:val="24"/>
          <w:szCs w:val="24"/>
        </w:rPr>
        <w:t>доставяме съответните</w:t>
      </w:r>
      <w:r w:rsidR="000A1437" w:rsidRPr="004F5E3B">
        <w:rPr>
          <w:rFonts w:eastAsia="Calibri"/>
          <w:color w:val="000000"/>
          <w:sz w:val="24"/>
          <w:szCs w:val="24"/>
        </w:rPr>
        <w:t xml:space="preserve"> </w:t>
      </w:r>
      <w:r w:rsidR="00C52410" w:rsidRPr="004F5E3B">
        <w:rPr>
          <w:rFonts w:eastAsia="Calibri"/>
          <w:color w:val="000000"/>
          <w:sz w:val="24"/>
          <w:szCs w:val="24"/>
        </w:rPr>
        <w:t>резервните части за банкнотообработващи системи BPS 1040 BS</w:t>
      </w:r>
      <w:r w:rsidR="000A1437" w:rsidRPr="004F5E3B">
        <w:rPr>
          <w:rFonts w:eastAsia="Calibri"/>
          <w:color w:val="000000"/>
          <w:sz w:val="24"/>
          <w:szCs w:val="24"/>
          <w:lang w:val="ru-RU"/>
        </w:rPr>
        <w:t xml:space="preserve">, съгласно </w:t>
      </w:r>
      <w:r w:rsidR="004F5E3B" w:rsidRPr="004F5E3B">
        <w:rPr>
          <w:rFonts w:eastAsia="Calibri"/>
          <w:color w:val="000000"/>
          <w:sz w:val="24"/>
          <w:szCs w:val="24"/>
        </w:rPr>
        <w:t>„</w:t>
      </w:r>
      <w:r w:rsidR="000A1437" w:rsidRPr="004F5E3B">
        <w:rPr>
          <w:rFonts w:eastAsia="Arial Unicode MS"/>
          <w:sz w:val="24"/>
          <w:szCs w:val="24"/>
        </w:rPr>
        <w:t>Техническа спецификация</w:t>
      </w:r>
      <w:r w:rsidR="004F5E3B" w:rsidRPr="004F5E3B">
        <w:rPr>
          <w:rFonts w:eastAsia="Calibri"/>
          <w:sz w:val="24"/>
          <w:szCs w:val="24"/>
          <w:lang w:eastAsia="en-US"/>
        </w:rPr>
        <w:t xml:space="preserve"> на резервните части за банкнотообработващи системи BPS 1040 BS“</w:t>
      </w:r>
      <w:r w:rsidR="000A1437" w:rsidRPr="004F5E3B">
        <w:rPr>
          <w:rFonts w:eastAsia="Arial Unicode MS"/>
          <w:sz w:val="24"/>
          <w:szCs w:val="24"/>
        </w:rPr>
        <w:t xml:space="preserve"> – Приложение №</w:t>
      </w:r>
      <w:r w:rsidR="000560C2" w:rsidRPr="004F5E3B">
        <w:rPr>
          <w:rFonts w:eastAsia="Arial Unicode MS"/>
          <w:sz w:val="24"/>
          <w:szCs w:val="24"/>
          <w:lang w:val="en-US"/>
        </w:rPr>
        <w:t xml:space="preserve"> </w:t>
      </w:r>
      <w:r w:rsidR="000A1437" w:rsidRPr="004F5E3B">
        <w:rPr>
          <w:rFonts w:eastAsia="Arial Unicode MS"/>
          <w:sz w:val="24"/>
          <w:szCs w:val="24"/>
        </w:rPr>
        <w:t>1</w:t>
      </w:r>
      <w:r w:rsidR="00C90A95">
        <w:rPr>
          <w:rFonts w:eastAsia="Arial Unicode MS"/>
          <w:sz w:val="24"/>
          <w:szCs w:val="24"/>
        </w:rPr>
        <w:t>а</w:t>
      </w:r>
      <w:r w:rsidR="004F5E3B" w:rsidRPr="004F5E3B">
        <w:rPr>
          <w:rFonts w:eastAsia="Arial Unicode MS"/>
          <w:sz w:val="24"/>
          <w:szCs w:val="24"/>
        </w:rPr>
        <w:t xml:space="preserve"> </w:t>
      </w:r>
      <w:r w:rsidR="004F5E3B" w:rsidRPr="00DC0931">
        <w:rPr>
          <w:i/>
          <w:sz w:val="24"/>
          <w:szCs w:val="24"/>
        </w:rPr>
        <w:t>(приложена към документацията)</w:t>
      </w:r>
      <w:r w:rsidR="000A1437" w:rsidRPr="004F5E3B"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</w:rPr>
        <w:t xml:space="preserve">в срок до .................. (...........................) календарни дни, считано от датата на получаване на писмената </w:t>
      </w:r>
      <w:r>
        <w:rPr>
          <w:rFonts w:eastAsia="Calibri"/>
          <w:color w:val="000000"/>
          <w:sz w:val="24"/>
          <w:szCs w:val="24"/>
        </w:rPr>
        <w:lastRenderedPageBreak/>
        <w:t xml:space="preserve">заявка, изготвена по реда на чл. 1, ал. 2 от проекта на договор по обособена позиция </w:t>
      </w:r>
      <w:r>
        <w:rPr>
          <w:rFonts w:eastAsia="Calibri"/>
          <w:color w:val="000000"/>
          <w:sz w:val="24"/>
          <w:szCs w:val="24"/>
          <w:lang w:val="en-US"/>
        </w:rPr>
        <w:t xml:space="preserve"> </w:t>
      </w:r>
      <w:r>
        <w:rPr>
          <w:rFonts w:eastAsia="Calibri"/>
          <w:color w:val="000000"/>
          <w:sz w:val="24"/>
          <w:szCs w:val="24"/>
        </w:rPr>
        <w:t>№ 1, неразделна част от документация на поръчката;</w:t>
      </w:r>
    </w:p>
    <w:p w14:paraId="78BAEE79" w14:textId="2C5944D7" w:rsidR="000A1437" w:rsidRPr="00DC0931" w:rsidRDefault="004F5E3B" w:rsidP="000A24F8">
      <w:p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4F5E3B">
        <w:rPr>
          <w:rFonts w:eastAsia="Calibri"/>
          <w:color w:val="000000"/>
          <w:sz w:val="24"/>
          <w:szCs w:val="24"/>
        </w:rPr>
        <w:t xml:space="preserve">1.2 </w:t>
      </w:r>
      <w:r w:rsidR="000A1437" w:rsidRPr="00DC0931">
        <w:rPr>
          <w:color w:val="000000"/>
          <w:sz w:val="24"/>
          <w:szCs w:val="24"/>
        </w:rPr>
        <w:t>г</w:t>
      </w:r>
      <w:r w:rsidR="000A1437" w:rsidRPr="00DC0931">
        <w:rPr>
          <w:bCs/>
          <w:color w:val="000000"/>
          <w:sz w:val="24"/>
          <w:szCs w:val="24"/>
        </w:rPr>
        <w:t>аранционният срок на всички доставени резервни части е ................ (.................) месеца, считано от датата на писменото потвърждение</w:t>
      </w:r>
      <w:r>
        <w:rPr>
          <w:bCs/>
          <w:color w:val="000000"/>
          <w:sz w:val="24"/>
          <w:szCs w:val="24"/>
        </w:rPr>
        <w:t xml:space="preserve"> или </w:t>
      </w:r>
      <w:r>
        <w:rPr>
          <w:sz w:val="24"/>
          <w:szCs w:val="24"/>
        </w:rPr>
        <w:t>приемо-предавателен протокол</w:t>
      </w:r>
      <w:r w:rsidR="000A1437" w:rsidRPr="00DC0931">
        <w:rPr>
          <w:bCs/>
          <w:color w:val="000000"/>
          <w:sz w:val="24"/>
          <w:szCs w:val="24"/>
        </w:rPr>
        <w:t xml:space="preserve"> по чл. 2, ал. </w:t>
      </w:r>
      <w:r w:rsidR="004B26C0" w:rsidRPr="00DC0931">
        <w:rPr>
          <w:bCs/>
          <w:color w:val="000000"/>
          <w:sz w:val="24"/>
          <w:szCs w:val="24"/>
        </w:rPr>
        <w:t>6</w:t>
      </w:r>
      <w:r w:rsidR="004B7FA1" w:rsidRPr="00DC0931">
        <w:rPr>
          <w:bCs/>
          <w:color w:val="000000"/>
          <w:sz w:val="24"/>
          <w:szCs w:val="24"/>
        </w:rPr>
        <w:t xml:space="preserve"> </w:t>
      </w:r>
      <w:r w:rsidR="000A1437" w:rsidRPr="00DC0931">
        <w:rPr>
          <w:bCs/>
          <w:color w:val="000000"/>
          <w:sz w:val="24"/>
          <w:szCs w:val="24"/>
        </w:rPr>
        <w:t>от проекта на договор по обособена позиция № 1</w:t>
      </w:r>
      <w:r>
        <w:rPr>
          <w:bCs/>
          <w:color w:val="000000"/>
          <w:sz w:val="24"/>
          <w:szCs w:val="24"/>
        </w:rPr>
        <w:t>.</w:t>
      </w:r>
    </w:p>
    <w:p w14:paraId="365B9517" w14:textId="50162BC5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</w:rPr>
        <w:tab/>
      </w:r>
    </w:p>
    <w:p w14:paraId="0354202A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D629092" w14:textId="77777777" w:rsidR="008A6807" w:rsidRDefault="008A6807" w:rsidP="000A1437">
      <w:pPr>
        <w:spacing w:line="360" w:lineRule="auto"/>
        <w:ind w:firstLine="708"/>
        <w:jc w:val="both"/>
        <w:rPr>
          <w:b/>
          <w:i/>
          <w:sz w:val="24"/>
          <w:szCs w:val="24"/>
        </w:rPr>
      </w:pPr>
    </w:p>
    <w:p w14:paraId="59511C6A" w14:textId="77777777" w:rsidR="000A1437" w:rsidRDefault="000A1437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>
        <w:rPr>
          <w:i/>
          <w:iCs/>
          <w:sz w:val="24"/>
          <w:szCs w:val="24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4E90192E" w14:textId="565BD8F2" w:rsidR="008E0E29" w:rsidRDefault="008E0E29" w:rsidP="008E0E29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Приложения</w:t>
      </w:r>
      <w:r w:rsidRPr="00413835">
        <w:rPr>
          <w:b/>
          <w:i/>
          <w:sz w:val="24"/>
          <w:szCs w:val="24"/>
        </w:rPr>
        <w:t xml:space="preserve">: </w:t>
      </w:r>
      <w:r w:rsidRPr="00413835">
        <w:rPr>
          <w:i/>
          <w:sz w:val="24"/>
          <w:szCs w:val="24"/>
        </w:rPr>
        <w:t xml:space="preserve">1. Заверено копие на документ (оторизационно писмо, сертификат, договор, споразумение или друг еквивалентен документ) с актуална дата, от който е видно, че сме упълномощени да извършваме продажба на резервни части за банкнотообработващи системи </w:t>
      </w:r>
      <w:r>
        <w:rPr>
          <w:i/>
          <w:sz w:val="24"/>
          <w:szCs w:val="24"/>
          <w:lang w:val="en-US"/>
        </w:rPr>
        <w:t>BPS 1040 BS</w:t>
      </w:r>
      <w:r>
        <w:rPr>
          <w:b/>
          <w:i/>
          <w:sz w:val="24"/>
          <w:szCs w:val="24"/>
        </w:rPr>
        <w:t xml:space="preserve"> </w:t>
      </w:r>
      <w:r w:rsidRPr="00413835">
        <w:rPr>
          <w:b/>
          <w:i/>
          <w:sz w:val="24"/>
          <w:szCs w:val="24"/>
        </w:rPr>
        <w:t>(в случай, че участникът не е производите</w:t>
      </w:r>
      <w:r>
        <w:rPr>
          <w:b/>
          <w:i/>
          <w:sz w:val="24"/>
          <w:szCs w:val="24"/>
        </w:rPr>
        <w:t>л на резервните части);</w:t>
      </w:r>
    </w:p>
    <w:p w14:paraId="0E8FCD42" w14:textId="5DA00AEF" w:rsidR="008E0E29" w:rsidRDefault="008E0E29" w:rsidP="000A24F8">
      <w:pPr>
        <w:spacing w:before="120" w:line="360" w:lineRule="auto"/>
        <w:ind w:firstLine="720"/>
        <w:jc w:val="both"/>
        <w:rPr>
          <w:i/>
          <w:sz w:val="24"/>
          <w:szCs w:val="24"/>
        </w:rPr>
      </w:pPr>
      <w:r w:rsidRPr="000A24F8">
        <w:rPr>
          <w:i/>
          <w:sz w:val="24"/>
          <w:szCs w:val="24"/>
        </w:rPr>
        <w:t xml:space="preserve">2. Заверено копие на документ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документ (оторизационно писмо, сертификат или друго, издаден от производителя или от официален негов представител), </w:t>
      </w:r>
      <w:r w:rsidRPr="006261B8">
        <w:rPr>
          <w:i/>
          <w:sz w:val="24"/>
          <w:szCs w:val="24"/>
        </w:rPr>
        <w:t>с актуална дата, от който е видно, че</w:t>
      </w:r>
      <w:r>
        <w:rPr>
          <w:i/>
          <w:sz w:val="24"/>
          <w:szCs w:val="24"/>
        </w:rPr>
        <w:t xml:space="preserve"> предлаганите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еквивалентни резервни части </w:t>
      </w:r>
      <w:r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са съвместими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>с</w:t>
      </w:r>
      <w:r w:rsidRPr="0053629D"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 xml:space="preserve"> </w:t>
      </w:r>
      <w:r w:rsidRPr="0053629D"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банкнотообработващите системи марка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BPS</w:t>
      </w:r>
      <w:r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, модел BPS </w:t>
      </w:r>
      <w:r>
        <w:rPr>
          <w:rFonts w:eastAsia="Calibri"/>
          <w:i/>
          <w:color w:val="000000"/>
          <w:spacing w:val="3"/>
          <w:sz w:val="24"/>
          <w:szCs w:val="24"/>
          <w:lang w:val="en-US" w:eastAsia="en-US"/>
        </w:rPr>
        <w:t>1040 BS</w:t>
      </w:r>
      <w:r>
        <w:rPr>
          <w:rFonts w:eastAsia="Calibri"/>
          <w:i/>
          <w:color w:val="000000"/>
          <w:spacing w:val="3"/>
          <w:sz w:val="24"/>
          <w:szCs w:val="24"/>
          <w:lang w:eastAsia="en-US"/>
        </w:rPr>
        <w:t xml:space="preserve"> </w:t>
      </w:r>
      <w:r w:rsidRPr="008E0E29">
        <w:rPr>
          <w:b/>
          <w:i/>
          <w:sz w:val="24"/>
          <w:szCs w:val="24"/>
        </w:rPr>
        <w:t>(в случай, че участникът предлага еквивалентни резервни части)</w:t>
      </w:r>
      <w:r>
        <w:rPr>
          <w:i/>
          <w:sz w:val="24"/>
          <w:szCs w:val="24"/>
        </w:rPr>
        <w:t>.</w:t>
      </w:r>
    </w:p>
    <w:p w14:paraId="1E2C7740" w14:textId="77777777" w:rsidR="008A6807" w:rsidRDefault="008A6807" w:rsidP="000A1437">
      <w:pPr>
        <w:ind w:left="1530" w:hanging="1530"/>
        <w:rPr>
          <w:rFonts w:eastAsia="Calibri"/>
          <w:iCs/>
          <w:sz w:val="24"/>
          <w:szCs w:val="24"/>
        </w:rPr>
      </w:pP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E4159A" w:rsidRPr="00E4159A" w14:paraId="3B6D776A" w14:textId="77777777" w:rsidTr="00E4159A">
        <w:tc>
          <w:tcPr>
            <w:tcW w:w="4500" w:type="dxa"/>
            <w:hideMark/>
          </w:tcPr>
          <w:p w14:paraId="23C867B2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5A3EEF41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9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………./ ………….. / ……….…..</w:t>
            </w:r>
          </w:p>
        </w:tc>
      </w:tr>
      <w:tr w:rsidR="00E4159A" w:rsidRPr="00E4159A" w14:paraId="62A92318" w14:textId="77777777" w:rsidTr="00E4159A">
        <w:tc>
          <w:tcPr>
            <w:tcW w:w="4500" w:type="dxa"/>
            <w:hideMark/>
          </w:tcPr>
          <w:p w14:paraId="718AFF70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7C765509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9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E4159A" w:rsidRPr="00E4159A" w14:paraId="40299297" w14:textId="77777777" w:rsidTr="00E4159A">
        <w:tc>
          <w:tcPr>
            <w:tcW w:w="4500" w:type="dxa"/>
            <w:hideMark/>
          </w:tcPr>
          <w:p w14:paraId="0DB42E0F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54579CDC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9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E4159A" w:rsidRPr="00E4159A" w14:paraId="61D520C7" w14:textId="77777777" w:rsidTr="00E4159A">
        <w:tc>
          <w:tcPr>
            <w:tcW w:w="4500" w:type="dxa"/>
            <w:hideMark/>
          </w:tcPr>
          <w:p w14:paraId="15E98F90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C353F96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/>
              <w:ind w:firstLine="709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E4159A" w:rsidRPr="00E4159A" w14:paraId="08E66B3B" w14:textId="77777777" w:rsidTr="00E4159A">
        <w:tc>
          <w:tcPr>
            <w:tcW w:w="4500" w:type="dxa"/>
            <w:hideMark/>
          </w:tcPr>
          <w:p w14:paraId="4857507A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 w:line="360" w:lineRule="auto"/>
              <w:ind w:firstLine="708"/>
              <w:jc w:val="right"/>
              <w:rPr>
                <w:bCs/>
                <w:color w:val="000000"/>
                <w:sz w:val="24"/>
                <w:szCs w:val="24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58B73E85" w14:textId="77777777" w:rsidR="00E4159A" w:rsidRPr="00E4159A" w:rsidRDefault="00E4159A" w:rsidP="000A24F8">
            <w:pPr>
              <w:widowControl/>
              <w:autoSpaceDE/>
              <w:autoSpaceDN/>
              <w:adjustRightInd/>
              <w:spacing w:after="120" w:line="360" w:lineRule="auto"/>
              <w:ind w:firstLine="708"/>
              <w:jc w:val="both"/>
              <w:rPr>
                <w:bCs/>
                <w:color w:val="000000"/>
                <w:sz w:val="24"/>
                <w:szCs w:val="24"/>
                <w:lang w:val="en-GB"/>
              </w:rPr>
            </w:pPr>
            <w:r w:rsidRPr="00E4159A">
              <w:rPr>
                <w:rFonts w:eastAsia="Calibri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</w:tbl>
    <w:p w14:paraId="0412C8A4" w14:textId="4D612B56" w:rsidR="00324561" w:rsidRDefault="00324561" w:rsidP="00E4159A">
      <w:pPr>
        <w:ind w:left="5040" w:hanging="5040"/>
        <w:rPr>
          <w:sz w:val="24"/>
          <w:szCs w:val="24"/>
        </w:rPr>
      </w:pPr>
    </w:p>
    <w:sectPr w:rsidR="00324561" w:rsidSect="00174099">
      <w:headerReference w:type="default" r:id="rId8"/>
      <w:footerReference w:type="default" r:id="rId9"/>
      <w:pgSz w:w="12240" w:h="15840"/>
      <w:pgMar w:top="1418" w:right="118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A9B9C" w14:textId="77777777" w:rsidR="007768CD" w:rsidRDefault="007768CD" w:rsidP="00B00685">
      <w:r>
        <w:separator/>
      </w:r>
    </w:p>
  </w:endnote>
  <w:endnote w:type="continuationSeparator" w:id="0">
    <w:p w14:paraId="3D213F73" w14:textId="77777777" w:rsidR="007768CD" w:rsidRDefault="007768CD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34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26913" w14:textId="77777777" w:rsidR="00DC0931" w:rsidRDefault="00DC09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3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5E5D305" w14:textId="77777777" w:rsidR="00DC0931" w:rsidRDefault="00DC0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9ADE2" w14:textId="77777777" w:rsidR="007768CD" w:rsidRDefault="007768CD" w:rsidP="00B00685">
      <w:r>
        <w:separator/>
      </w:r>
    </w:p>
  </w:footnote>
  <w:footnote w:type="continuationSeparator" w:id="0">
    <w:p w14:paraId="638C7E80" w14:textId="77777777" w:rsidR="007768CD" w:rsidRDefault="007768CD" w:rsidP="00B0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0EE99" w14:textId="6B90621D" w:rsidR="00DC0931" w:rsidRPr="008605BD" w:rsidRDefault="00DC0931" w:rsidP="00A543A0">
    <w:pPr>
      <w:pStyle w:val="Header"/>
      <w:jc w:val="right"/>
      <w:rPr>
        <w:sz w:val="24"/>
        <w:szCs w:val="24"/>
      </w:rPr>
    </w:pPr>
    <w:r w:rsidRPr="008605BD">
      <w:rPr>
        <w:sz w:val="24"/>
        <w:szCs w:val="24"/>
      </w:rPr>
      <w:t>Приложение № 2</w:t>
    </w:r>
    <w:r w:rsidR="00DC35DE">
      <w:rPr>
        <w:sz w:val="24"/>
        <w:szCs w:val="24"/>
      </w:rPr>
      <w:t>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92987"/>
    <w:multiLevelType w:val="hybridMultilevel"/>
    <w:tmpl w:val="C8C01BCC"/>
    <w:lvl w:ilvl="0" w:tplc="02E8E38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03D5B"/>
    <w:multiLevelType w:val="hybridMultilevel"/>
    <w:tmpl w:val="F24499F4"/>
    <w:lvl w:ilvl="0" w:tplc="D37CE91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32D8A"/>
    <w:multiLevelType w:val="multilevel"/>
    <w:tmpl w:val="E0D2604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70" w:hanging="46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eastAsia="Times New Roman" w:hint="default"/>
      </w:rPr>
    </w:lvl>
  </w:abstractNum>
  <w:abstractNum w:abstractNumId="4" w15:restartNumberingAfterBreak="0">
    <w:nsid w:val="42656863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8361E9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04E51"/>
    <w:rsid w:val="00020FBA"/>
    <w:rsid w:val="00040FE8"/>
    <w:rsid w:val="00044A53"/>
    <w:rsid w:val="000560C2"/>
    <w:rsid w:val="00056701"/>
    <w:rsid w:val="0007559D"/>
    <w:rsid w:val="00077024"/>
    <w:rsid w:val="00097812"/>
    <w:rsid w:val="000A1437"/>
    <w:rsid w:val="000A24F8"/>
    <w:rsid w:val="000B7895"/>
    <w:rsid w:val="000D72E9"/>
    <w:rsid w:val="000F5AFE"/>
    <w:rsid w:val="00121150"/>
    <w:rsid w:val="00127173"/>
    <w:rsid w:val="001628E9"/>
    <w:rsid w:val="00165BF9"/>
    <w:rsid w:val="00174099"/>
    <w:rsid w:val="00174177"/>
    <w:rsid w:val="0019139E"/>
    <w:rsid w:val="001C188C"/>
    <w:rsid w:val="00221407"/>
    <w:rsid w:val="002313F2"/>
    <w:rsid w:val="0024300C"/>
    <w:rsid w:val="00260B53"/>
    <w:rsid w:val="002762F5"/>
    <w:rsid w:val="002C27FE"/>
    <w:rsid w:val="002C5656"/>
    <w:rsid w:val="002E1E85"/>
    <w:rsid w:val="002E4412"/>
    <w:rsid w:val="002E6FF6"/>
    <w:rsid w:val="00324561"/>
    <w:rsid w:val="0034751E"/>
    <w:rsid w:val="00352C3A"/>
    <w:rsid w:val="00356F44"/>
    <w:rsid w:val="00361B75"/>
    <w:rsid w:val="00364AB8"/>
    <w:rsid w:val="003742B1"/>
    <w:rsid w:val="00383C5D"/>
    <w:rsid w:val="003A202C"/>
    <w:rsid w:val="003A284F"/>
    <w:rsid w:val="003B23A9"/>
    <w:rsid w:val="003C431E"/>
    <w:rsid w:val="003D0493"/>
    <w:rsid w:val="003E290B"/>
    <w:rsid w:val="003E4BA9"/>
    <w:rsid w:val="004011B6"/>
    <w:rsid w:val="00413835"/>
    <w:rsid w:val="00416C89"/>
    <w:rsid w:val="00417937"/>
    <w:rsid w:val="004214AE"/>
    <w:rsid w:val="004328BD"/>
    <w:rsid w:val="00442D9A"/>
    <w:rsid w:val="0045110A"/>
    <w:rsid w:val="00456160"/>
    <w:rsid w:val="00470ADF"/>
    <w:rsid w:val="004B26C0"/>
    <w:rsid w:val="004B7FA1"/>
    <w:rsid w:val="004C51D2"/>
    <w:rsid w:val="004D27DB"/>
    <w:rsid w:val="004E6E07"/>
    <w:rsid w:val="004F5289"/>
    <w:rsid w:val="004F5E3B"/>
    <w:rsid w:val="00512386"/>
    <w:rsid w:val="0052107D"/>
    <w:rsid w:val="00525601"/>
    <w:rsid w:val="00537BDD"/>
    <w:rsid w:val="00540F62"/>
    <w:rsid w:val="0059068D"/>
    <w:rsid w:val="005958A0"/>
    <w:rsid w:val="005A4129"/>
    <w:rsid w:val="005B0A72"/>
    <w:rsid w:val="005B2708"/>
    <w:rsid w:val="005C3614"/>
    <w:rsid w:val="005C721E"/>
    <w:rsid w:val="005F06BA"/>
    <w:rsid w:val="005F264A"/>
    <w:rsid w:val="005F3789"/>
    <w:rsid w:val="005F4596"/>
    <w:rsid w:val="005F724A"/>
    <w:rsid w:val="00617F0B"/>
    <w:rsid w:val="0062094C"/>
    <w:rsid w:val="00660198"/>
    <w:rsid w:val="006719FD"/>
    <w:rsid w:val="006747CC"/>
    <w:rsid w:val="00684160"/>
    <w:rsid w:val="006A2963"/>
    <w:rsid w:val="006B0EC3"/>
    <w:rsid w:val="006B138D"/>
    <w:rsid w:val="006B29F4"/>
    <w:rsid w:val="006E55C9"/>
    <w:rsid w:val="007062A3"/>
    <w:rsid w:val="00720BD9"/>
    <w:rsid w:val="00734638"/>
    <w:rsid w:val="00744884"/>
    <w:rsid w:val="0076251A"/>
    <w:rsid w:val="00771208"/>
    <w:rsid w:val="007767AF"/>
    <w:rsid w:val="007768CD"/>
    <w:rsid w:val="0078121D"/>
    <w:rsid w:val="00787508"/>
    <w:rsid w:val="007875BA"/>
    <w:rsid w:val="00790D16"/>
    <w:rsid w:val="00794622"/>
    <w:rsid w:val="007C3F03"/>
    <w:rsid w:val="007E0855"/>
    <w:rsid w:val="007E1FA4"/>
    <w:rsid w:val="007E2D15"/>
    <w:rsid w:val="007F0A36"/>
    <w:rsid w:val="007F431F"/>
    <w:rsid w:val="007F5B19"/>
    <w:rsid w:val="00803D1C"/>
    <w:rsid w:val="00814815"/>
    <w:rsid w:val="00821B45"/>
    <w:rsid w:val="00836F86"/>
    <w:rsid w:val="008605BD"/>
    <w:rsid w:val="008831BF"/>
    <w:rsid w:val="00886690"/>
    <w:rsid w:val="008A1749"/>
    <w:rsid w:val="008A6807"/>
    <w:rsid w:val="008B5D9B"/>
    <w:rsid w:val="008D02BC"/>
    <w:rsid w:val="008E0E29"/>
    <w:rsid w:val="008F4B64"/>
    <w:rsid w:val="00901B3F"/>
    <w:rsid w:val="00935074"/>
    <w:rsid w:val="00940B1A"/>
    <w:rsid w:val="00941065"/>
    <w:rsid w:val="00950B0D"/>
    <w:rsid w:val="009568B7"/>
    <w:rsid w:val="00960DB3"/>
    <w:rsid w:val="009679CF"/>
    <w:rsid w:val="0097062F"/>
    <w:rsid w:val="009A241D"/>
    <w:rsid w:val="009B488D"/>
    <w:rsid w:val="009D2ACC"/>
    <w:rsid w:val="009E47EE"/>
    <w:rsid w:val="009E55A9"/>
    <w:rsid w:val="00A0464F"/>
    <w:rsid w:val="00A16F42"/>
    <w:rsid w:val="00A33BC9"/>
    <w:rsid w:val="00A543A0"/>
    <w:rsid w:val="00A62BFE"/>
    <w:rsid w:val="00A63EE2"/>
    <w:rsid w:val="00A807C3"/>
    <w:rsid w:val="00A86834"/>
    <w:rsid w:val="00AB094C"/>
    <w:rsid w:val="00AE2A04"/>
    <w:rsid w:val="00B00685"/>
    <w:rsid w:val="00B023E8"/>
    <w:rsid w:val="00B11945"/>
    <w:rsid w:val="00B11F6D"/>
    <w:rsid w:val="00B63914"/>
    <w:rsid w:val="00B7336F"/>
    <w:rsid w:val="00BA7EB6"/>
    <w:rsid w:val="00BB1F25"/>
    <w:rsid w:val="00BC694F"/>
    <w:rsid w:val="00BD52C0"/>
    <w:rsid w:val="00BE36A1"/>
    <w:rsid w:val="00BF6522"/>
    <w:rsid w:val="00C01B3F"/>
    <w:rsid w:val="00C05592"/>
    <w:rsid w:val="00C1014F"/>
    <w:rsid w:val="00C2269E"/>
    <w:rsid w:val="00C3171E"/>
    <w:rsid w:val="00C3741C"/>
    <w:rsid w:val="00C502A2"/>
    <w:rsid w:val="00C52410"/>
    <w:rsid w:val="00C65990"/>
    <w:rsid w:val="00C767F7"/>
    <w:rsid w:val="00C90A95"/>
    <w:rsid w:val="00CA2D01"/>
    <w:rsid w:val="00CA396D"/>
    <w:rsid w:val="00CB3CDE"/>
    <w:rsid w:val="00CC5417"/>
    <w:rsid w:val="00D12CBD"/>
    <w:rsid w:val="00D276FC"/>
    <w:rsid w:val="00D53F8F"/>
    <w:rsid w:val="00D54B19"/>
    <w:rsid w:val="00D71A2C"/>
    <w:rsid w:val="00D9106F"/>
    <w:rsid w:val="00DB0DB3"/>
    <w:rsid w:val="00DB6B5F"/>
    <w:rsid w:val="00DC0931"/>
    <w:rsid w:val="00DC35DE"/>
    <w:rsid w:val="00DD6837"/>
    <w:rsid w:val="00E17DE4"/>
    <w:rsid w:val="00E21F3B"/>
    <w:rsid w:val="00E300DB"/>
    <w:rsid w:val="00E33377"/>
    <w:rsid w:val="00E3668D"/>
    <w:rsid w:val="00E4159A"/>
    <w:rsid w:val="00E55C1C"/>
    <w:rsid w:val="00E650E4"/>
    <w:rsid w:val="00E66D7C"/>
    <w:rsid w:val="00E95CF9"/>
    <w:rsid w:val="00EA0E74"/>
    <w:rsid w:val="00EA2E61"/>
    <w:rsid w:val="00EA6334"/>
    <w:rsid w:val="00EB5E80"/>
    <w:rsid w:val="00EC0B19"/>
    <w:rsid w:val="00EE542E"/>
    <w:rsid w:val="00EF5AA3"/>
    <w:rsid w:val="00F064D5"/>
    <w:rsid w:val="00F135B5"/>
    <w:rsid w:val="00F202F1"/>
    <w:rsid w:val="00F21AF8"/>
    <w:rsid w:val="00F2667D"/>
    <w:rsid w:val="00F31515"/>
    <w:rsid w:val="00F45CD6"/>
    <w:rsid w:val="00F50A68"/>
    <w:rsid w:val="00F51103"/>
    <w:rsid w:val="00F57934"/>
    <w:rsid w:val="00F76C53"/>
    <w:rsid w:val="00F823EB"/>
    <w:rsid w:val="00F87391"/>
    <w:rsid w:val="00F943DD"/>
    <w:rsid w:val="00F96E65"/>
    <w:rsid w:val="00FA08C3"/>
    <w:rsid w:val="00FA4E99"/>
    <w:rsid w:val="00FB0AE3"/>
    <w:rsid w:val="00FC1D8E"/>
    <w:rsid w:val="00F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7364"/>
  <w15:docId w15:val="{DE28FB58-595A-47F3-93DB-2A9457EB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0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803D1C"/>
    <w:rPr>
      <w:rFonts w:ascii="Times New Roman" w:hAnsi="Times New Roman"/>
      <w:color w:val="000000"/>
    </w:rPr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803D1C"/>
    <w:pPr>
      <w:autoSpaceDE/>
      <w:autoSpaceDN/>
      <w:adjustRightInd/>
      <w:ind w:left="720"/>
      <w:contextualSpacing/>
    </w:pPr>
    <w:rPr>
      <w:rFonts w:eastAsiaTheme="minorHAnsi" w:cstheme="minorBidi"/>
      <w:color w:val="00000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4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3A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3A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B0A7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A807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07C3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51AED-F361-4469-85C4-3CFF8990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2019-10-23T08:14:00Z</cp:lastPrinted>
  <dcterms:created xsi:type="dcterms:W3CDTF">2020-05-27T09:42:00Z</dcterms:created>
  <dcterms:modified xsi:type="dcterms:W3CDTF">2020-05-27T09:42:00Z</dcterms:modified>
</cp:coreProperties>
</file>