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85A" w:rsidRDefault="00FF385A" w:rsidP="00B2529C">
      <w:pPr>
        <w:spacing w:after="0" w:line="360" w:lineRule="auto"/>
        <w:jc w:val="center"/>
        <w:rPr>
          <w:rFonts w:ascii="Times New Roman" w:eastAsia="Times New Roman" w:hAnsi="Times New Roman"/>
          <w:b/>
          <w:sz w:val="24"/>
          <w:szCs w:val="24"/>
          <w:lang w:eastAsia="bg-BG"/>
        </w:rPr>
      </w:pPr>
    </w:p>
    <w:p w:rsidR="00D16C5E"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УКАЗАНИЯ </w:t>
      </w:r>
    </w:p>
    <w:p w:rsidR="002A1ACD" w:rsidRPr="009B193F" w:rsidRDefault="002A1ACD" w:rsidP="00B2529C">
      <w:pPr>
        <w:spacing w:after="0" w:line="360" w:lineRule="auto"/>
        <w:jc w:val="center"/>
        <w:rPr>
          <w:rFonts w:ascii="Times New Roman" w:eastAsia="Times New Roman" w:hAnsi="Times New Roman"/>
          <w:b/>
          <w:sz w:val="24"/>
          <w:szCs w:val="24"/>
          <w:lang w:eastAsia="bg-BG"/>
        </w:rPr>
      </w:pPr>
      <w:r w:rsidRPr="009B193F">
        <w:rPr>
          <w:rFonts w:ascii="Times New Roman" w:eastAsia="Times New Roman" w:hAnsi="Times New Roman"/>
          <w:b/>
          <w:sz w:val="24"/>
          <w:szCs w:val="24"/>
          <w:lang w:eastAsia="bg-BG"/>
        </w:rPr>
        <w:t xml:space="preserve">ЗА </w:t>
      </w:r>
      <w:r w:rsidR="00830F03" w:rsidRPr="009B193F">
        <w:rPr>
          <w:rFonts w:ascii="Times New Roman" w:eastAsia="Times New Roman" w:hAnsi="Times New Roman"/>
          <w:b/>
          <w:sz w:val="24"/>
          <w:szCs w:val="24"/>
          <w:lang w:eastAsia="bg-BG"/>
        </w:rPr>
        <w:t xml:space="preserve">ПОДГОТОВКА НА </w:t>
      </w:r>
      <w:r w:rsidR="003A376F" w:rsidRPr="009B193F">
        <w:rPr>
          <w:rFonts w:ascii="Times New Roman" w:eastAsia="Times New Roman" w:hAnsi="Times New Roman"/>
          <w:b/>
          <w:sz w:val="24"/>
          <w:szCs w:val="24"/>
          <w:lang w:eastAsia="bg-BG"/>
        </w:rPr>
        <w:t>ДОКУМЕНТИТЕ</w:t>
      </w:r>
    </w:p>
    <w:p w:rsidR="00734BD5" w:rsidRPr="009B193F" w:rsidRDefault="00FA61EF" w:rsidP="00FE4857">
      <w:pPr>
        <w:spacing w:after="0" w:line="360" w:lineRule="auto"/>
        <w:jc w:val="center"/>
        <w:rPr>
          <w:rFonts w:ascii="Times New Roman" w:eastAsia="Times New Roman" w:hAnsi="Times New Roman"/>
          <w:sz w:val="24"/>
          <w:szCs w:val="24"/>
          <w:lang w:eastAsia="bg-BG"/>
        </w:rPr>
      </w:pPr>
      <w:r w:rsidRPr="009B193F">
        <w:rPr>
          <w:rFonts w:ascii="Times New Roman" w:eastAsia="Times New Roman" w:hAnsi="Times New Roman"/>
          <w:sz w:val="24"/>
          <w:szCs w:val="24"/>
          <w:lang w:eastAsia="bg-BG"/>
        </w:rPr>
        <w:t xml:space="preserve">в </w:t>
      </w:r>
      <w:r w:rsidR="00A02218" w:rsidRPr="009B193F">
        <w:rPr>
          <w:rFonts w:ascii="Times New Roman" w:eastAsia="Times New Roman" w:hAnsi="Times New Roman"/>
          <w:sz w:val="24"/>
          <w:szCs w:val="24"/>
          <w:lang w:eastAsia="bg-BG"/>
        </w:rPr>
        <w:t>публично състезание</w:t>
      </w:r>
      <w:r w:rsidRPr="009B193F">
        <w:rPr>
          <w:rFonts w:ascii="Times New Roman" w:eastAsia="Times New Roman" w:hAnsi="Times New Roman"/>
          <w:sz w:val="24"/>
          <w:szCs w:val="24"/>
          <w:lang w:eastAsia="bg-BG"/>
        </w:rPr>
        <w:t xml:space="preserve"> за възлагане на обществена поръчка с предмет</w:t>
      </w:r>
      <w:r w:rsidR="002E5FAB" w:rsidRPr="009B193F">
        <w:rPr>
          <w:rFonts w:ascii="Times New Roman" w:eastAsia="Times New Roman" w:hAnsi="Times New Roman"/>
          <w:sz w:val="24"/>
          <w:szCs w:val="24"/>
          <w:lang w:eastAsia="bg-BG"/>
        </w:rPr>
        <w:t xml:space="preserve"> </w:t>
      </w:r>
    </w:p>
    <w:p w:rsidR="000C3919" w:rsidRPr="000C3919" w:rsidRDefault="000C3919" w:rsidP="00002C18">
      <w:pPr>
        <w:spacing w:after="0" w:line="360" w:lineRule="auto"/>
        <w:jc w:val="center"/>
        <w:rPr>
          <w:rFonts w:ascii="Times New Roman" w:eastAsia="Times New Roman" w:hAnsi="Times New Roman"/>
          <w:b/>
          <w:sz w:val="24"/>
          <w:szCs w:val="24"/>
          <w:lang w:eastAsia="bg-BG"/>
        </w:rPr>
      </w:pPr>
      <w:r w:rsidRPr="000C3919">
        <w:rPr>
          <w:rFonts w:ascii="Times New Roman" w:eastAsia="Times New Roman" w:hAnsi="Times New Roman"/>
          <w:b/>
          <w:sz w:val="24"/>
          <w:szCs w:val="24"/>
          <w:lang w:eastAsia="bg-BG"/>
        </w:rPr>
        <w:t>„</w:t>
      </w:r>
      <w:r w:rsidR="00002C18" w:rsidRPr="00002C18">
        <w:rPr>
          <w:rFonts w:ascii="Times New Roman" w:eastAsia="Times New Roman" w:hAnsi="Times New Roman"/>
          <w:b/>
          <w:sz w:val="24"/>
          <w:szCs w:val="24"/>
          <w:lang w:val="cs-CZ" w:eastAsia="bg-BG"/>
        </w:rPr>
        <w:t>Избор на международно сертифицирано дружество за стоков контрол. Извършване на стоков и качествен контрол на монетни заготовки и други доставки.</w:t>
      </w:r>
      <w:r w:rsidR="00BC3B00">
        <w:rPr>
          <w:rFonts w:ascii="Times New Roman" w:eastAsia="Times New Roman" w:hAnsi="Times New Roman"/>
          <w:b/>
          <w:sz w:val="24"/>
          <w:szCs w:val="24"/>
          <w:lang w:eastAsia="bg-BG"/>
        </w:rPr>
        <w:t>”</w:t>
      </w:r>
    </w:p>
    <w:p w:rsidR="000C3919" w:rsidRPr="000C3919" w:rsidRDefault="000C3919" w:rsidP="000C3919">
      <w:pPr>
        <w:spacing w:after="0" w:line="360" w:lineRule="auto"/>
        <w:jc w:val="center"/>
        <w:rPr>
          <w:rFonts w:ascii="Times New Roman" w:eastAsia="Times New Roman" w:hAnsi="Times New Roman"/>
          <w:b/>
          <w:sz w:val="24"/>
          <w:szCs w:val="24"/>
          <w:lang w:eastAsia="bg-BG"/>
        </w:rPr>
      </w:pPr>
    </w:p>
    <w:sdt>
      <w:sdtPr>
        <w:rPr>
          <w:rFonts w:ascii="Calibri" w:eastAsia="Calibri" w:hAnsi="Calibri" w:cs="Times New Roman"/>
          <w:b w:val="0"/>
          <w:bCs w:val="0"/>
          <w:color w:val="auto"/>
          <w:sz w:val="22"/>
          <w:szCs w:val="22"/>
          <w:lang w:val="bg-BG" w:eastAsia="en-US"/>
        </w:rPr>
        <w:id w:val="709845662"/>
        <w:docPartObj>
          <w:docPartGallery w:val="Table of Contents"/>
          <w:docPartUnique/>
        </w:docPartObj>
      </w:sdtPr>
      <w:sdtEndPr>
        <w:rPr>
          <w:noProof/>
        </w:rPr>
      </w:sdtEndPr>
      <w:sdtContent>
        <w:p w:rsidR="00FE4857" w:rsidRDefault="00FE4857" w:rsidP="000C3919">
          <w:pPr>
            <w:pStyle w:val="TOCHeading"/>
          </w:pPr>
        </w:p>
        <w:p w:rsidR="0087524A" w:rsidRDefault="00FE4857">
          <w:pPr>
            <w:pStyle w:val="TOC1"/>
            <w:tabs>
              <w:tab w:val="left" w:pos="660"/>
            </w:tabs>
            <w:rPr>
              <w:rFonts w:asciiTheme="minorHAnsi" w:eastAsiaTheme="minorEastAsia" w:hAnsiTheme="minorHAnsi" w:cstheme="minorBidi"/>
              <w:noProof/>
              <w:lang w:val="en-US"/>
            </w:rPr>
          </w:pPr>
          <w:r>
            <w:fldChar w:fldCharType="begin"/>
          </w:r>
          <w:r>
            <w:instrText xml:space="preserve"> TOC \o "1-3" \h \z \u </w:instrText>
          </w:r>
          <w:r>
            <w:fldChar w:fldCharType="separate"/>
          </w:r>
          <w:hyperlink w:anchor="_Toc27400053" w:history="1">
            <w:r w:rsidR="0087524A" w:rsidRPr="00B81DB2">
              <w:rPr>
                <w:rStyle w:val="Hyperlink"/>
                <w:rFonts w:ascii="Times New Roman" w:eastAsia="Times New Roman" w:hAnsi="Times New Roman"/>
                <w:noProof/>
                <w:lang w:eastAsia="bg-BG"/>
              </w:rPr>
              <w:t>I.</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sidR="0087524A">
              <w:rPr>
                <w:noProof/>
                <w:webHidden/>
              </w:rPr>
              <w:tab/>
            </w:r>
            <w:r w:rsidR="0087524A">
              <w:rPr>
                <w:noProof/>
                <w:webHidden/>
              </w:rPr>
              <w:fldChar w:fldCharType="begin"/>
            </w:r>
            <w:r w:rsidR="0087524A">
              <w:rPr>
                <w:noProof/>
                <w:webHidden/>
              </w:rPr>
              <w:instrText xml:space="preserve"> PAGEREF _Toc27400053 \h </w:instrText>
            </w:r>
            <w:r w:rsidR="0087524A">
              <w:rPr>
                <w:noProof/>
                <w:webHidden/>
              </w:rPr>
            </w:r>
            <w:r w:rsidR="0087524A">
              <w:rPr>
                <w:noProof/>
                <w:webHidden/>
              </w:rPr>
              <w:fldChar w:fldCharType="separate"/>
            </w:r>
            <w:r w:rsidR="0029186F">
              <w:rPr>
                <w:noProof/>
                <w:webHidden/>
              </w:rPr>
              <w:t>3</w:t>
            </w:r>
            <w:r w:rsidR="0087524A">
              <w:rPr>
                <w:noProof/>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54" w:history="1">
            <w:r w:rsidR="0087524A" w:rsidRPr="00B81DB2">
              <w:rPr>
                <w:rStyle w:val="Hyperlink"/>
              </w:rPr>
              <w:t>1.</w:t>
            </w:r>
            <w:r w:rsidR="0087524A">
              <w:rPr>
                <w:rFonts w:asciiTheme="minorHAnsi" w:eastAsiaTheme="minorEastAsia" w:hAnsiTheme="minorHAnsi" w:cstheme="minorBidi"/>
                <w:lang w:val="en-US" w:eastAsia="en-US"/>
              </w:rPr>
              <w:tab/>
            </w:r>
            <w:r w:rsidR="0087524A" w:rsidRPr="00B81DB2">
              <w:rPr>
                <w:rStyle w:val="Hyperlink"/>
              </w:rPr>
              <w:t>Предмет на обществената поръчка</w:t>
            </w:r>
            <w:r w:rsidR="0087524A">
              <w:rPr>
                <w:webHidden/>
              </w:rPr>
              <w:tab/>
            </w:r>
            <w:r w:rsidR="0087524A">
              <w:rPr>
                <w:webHidden/>
              </w:rPr>
              <w:fldChar w:fldCharType="begin"/>
            </w:r>
            <w:r w:rsidR="0087524A">
              <w:rPr>
                <w:webHidden/>
              </w:rPr>
              <w:instrText xml:space="preserve"> PAGEREF _Toc27400054 \h </w:instrText>
            </w:r>
            <w:r w:rsidR="0087524A">
              <w:rPr>
                <w:webHidden/>
              </w:rPr>
            </w:r>
            <w:r w:rsidR="0087524A">
              <w:rPr>
                <w:webHidden/>
              </w:rPr>
              <w:fldChar w:fldCharType="separate"/>
            </w:r>
            <w:r w:rsidR="0029186F">
              <w:rPr>
                <w:webHidden/>
              </w:rPr>
              <w:t>3</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55" w:history="1">
            <w:r w:rsidR="0087524A" w:rsidRPr="00B81DB2">
              <w:rPr>
                <w:rStyle w:val="Hyperlink"/>
              </w:rPr>
              <w:t>2.</w:t>
            </w:r>
            <w:r w:rsidR="0087524A">
              <w:rPr>
                <w:rFonts w:asciiTheme="minorHAnsi" w:eastAsiaTheme="minorEastAsia" w:hAnsiTheme="minorHAnsi" w:cstheme="minorBidi"/>
                <w:lang w:val="en-US" w:eastAsia="en-US"/>
              </w:rPr>
              <w:tab/>
            </w:r>
            <w:r w:rsidR="0087524A" w:rsidRPr="00B81DB2">
              <w:rPr>
                <w:rStyle w:val="Hyperlink"/>
              </w:rPr>
              <w:t>Срок на обществената поръчка:</w:t>
            </w:r>
            <w:r w:rsidR="0087524A">
              <w:rPr>
                <w:webHidden/>
              </w:rPr>
              <w:tab/>
            </w:r>
            <w:r w:rsidR="0087524A">
              <w:rPr>
                <w:webHidden/>
              </w:rPr>
              <w:fldChar w:fldCharType="begin"/>
            </w:r>
            <w:r w:rsidR="0087524A">
              <w:rPr>
                <w:webHidden/>
              </w:rPr>
              <w:instrText xml:space="preserve"> PAGEREF _Toc27400055 \h </w:instrText>
            </w:r>
            <w:r w:rsidR="0087524A">
              <w:rPr>
                <w:webHidden/>
              </w:rPr>
            </w:r>
            <w:r w:rsidR="0087524A">
              <w:rPr>
                <w:webHidden/>
              </w:rPr>
              <w:fldChar w:fldCharType="separate"/>
            </w:r>
            <w:r w:rsidR="0029186F">
              <w:rPr>
                <w:webHidden/>
              </w:rPr>
              <w:t>3</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56" w:history="1">
            <w:r w:rsidR="0087524A" w:rsidRPr="00B81DB2">
              <w:rPr>
                <w:rStyle w:val="Hyperlink"/>
              </w:rPr>
              <w:t>3.</w:t>
            </w:r>
            <w:r w:rsidR="0087524A">
              <w:rPr>
                <w:rFonts w:asciiTheme="minorHAnsi" w:eastAsiaTheme="minorEastAsia" w:hAnsiTheme="minorHAnsi" w:cstheme="minorBidi"/>
                <w:lang w:val="en-US" w:eastAsia="en-US"/>
              </w:rPr>
              <w:tab/>
            </w:r>
            <w:r w:rsidR="0087524A" w:rsidRPr="00B81DB2">
              <w:rPr>
                <w:rStyle w:val="Hyperlink"/>
              </w:rPr>
              <w:t>Прогнозна стойност на обществената поръчка:</w:t>
            </w:r>
            <w:r w:rsidR="0087524A">
              <w:rPr>
                <w:webHidden/>
              </w:rPr>
              <w:tab/>
            </w:r>
            <w:r w:rsidR="0087524A">
              <w:rPr>
                <w:webHidden/>
              </w:rPr>
              <w:fldChar w:fldCharType="begin"/>
            </w:r>
            <w:r w:rsidR="0087524A">
              <w:rPr>
                <w:webHidden/>
              </w:rPr>
              <w:instrText xml:space="preserve"> PAGEREF _Toc27400056 \h </w:instrText>
            </w:r>
            <w:r w:rsidR="0087524A">
              <w:rPr>
                <w:webHidden/>
              </w:rPr>
            </w:r>
            <w:r w:rsidR="0087524A">
              <w:rPr>
                <w:webHidden/>
              </w:rPr>
              <w:fldChar w:fldCharType="separate"/>
            </w:r>
            <w:r w:rsidR="0029186F">
              <w:rPr>
                <w:webHidden/>
              </w:rPr>
              <w:t>4</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57" w:history="1">
            <w:r w:rsidR="0087524A" w:rsidRPr="00B81DB2">
              <w:rPr>
                <w:rStyle w:val="Hyperlink"/>
              </w:rPr>
              <w:t>4.</w:t>
            </w:r>
            <w:r w:rsidR="0087524A">
              <w:rPr>
                <w:rFonts w:asciiTheme="minorHAnsi" w:eastAsiaTheme="minorEastAsia" w:hAnsiTheme="minorHAnsi" w:cstheme="minorBidi"/>
                <w:lang w:val="en-US" w:eastAsia="en-US"/>
              </w:rPr>
              <w:tab/>
            </w:r>
            <w:r w:rsidR="0087524A" w:rsidRPr="00B81DB2">
              <w:rPr>
                <w:rStyle w:val="Hyperlink"/>
              </w:rPr>
              <w:t>Технически спецификации.</w:t>
            </w:r>
            <w:r w:rsidR="0087524A">
              <w:rPr>
                <w:webHidden/>
              </w:rPr>
              <w:tab/>
            </w:r>
            <w:r w:rsidR="0087524A">
              <w:rPr>
                <w:webHidden/>
              </w:rPr>
              <w:fldChar w:fldCharType="begin"/>
            </w:r>
            <w:r w:rsidR="0087524A">
              <w:rPr>
                <w:webHidden/>
              </w:rPr>
              <w:instrText xml:space="preserve"> PAGEREF _Toc27400057 \h </w:instrText>
            </w:r>
            <w:r w:rsidR="0087524A">
              <w:rPr>
                <w:webHidden/>
              </w:rPr>
            </w:r>
            <w:r w:rsidR="0087524A">
              <w:rPr>
                <w:webHidden/>
              </w:rPr>
              <w:fldChar w:fldCharType="separate"/>
            </w:r>
            <w:r w:rsidR="0029186F">
              <w:rPr>
                <w:webHidden/>
              </w:rPr>
              <w:t>4</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58" w:history="1">
            <w:r w:rsidR="0087524A" w:rsidRPr="00B81DB2">
              <w:rPr>
                <w:rStyle w:val="Hyperlink"/>
              </w:rPr>
              <w:t>5.</w:t>
            </w:r>
            <w:r w:rsidR="0087524A">
              <w:rPr>
                <w:rFonts w:asciiTheme="minorHAnsi" w:eastAsiaTheme="minorEastAsia" w:hAnsiTheme="minorHAnsi" w:cstheme="minorBidi"/>
                <w:lang w:val="en-US" w:eastAsia="en-US"/>
              </w:rPr>
              <w:tab/>
            </w:r>
            <w:r w:rsidR="0087524A" w:rsidRPr="00B81DB2">
              <w:rPr>
                <w:rStyle w:val="Hyperlink"/>
              </w:rPr>
              <w:t>Място на изпълнение:</w:t>
            </w:r>
            <w:r w:rsidR="0087524A">
              <w:rPr>
                <w:webHidden/>
              </w:rPr>
              <w:tab/>
            </w:r>
            <w:r w:rsidR="0087524A">
              <w:rPr>
                <w:webHidden/>
              </w:rPr>
              <w:fldChar w:fldCharType="begin"/>
            </w:r>
            <w:r w:rsidR="0087524A">
              <w:rPr>
                <w:webHidden/>
              </w:rPr>
              <w:instrText xml:space="preserve"> PAGEREF _Toc27400058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C22EF1">
          <w:pPr>
            <w:pStyle w:val="TOC1"/>
            <w:tabs>
              <w:tab w:val="left" w:pos="660"/>
            </w:tabs>
            <w:rPr>
              <w:rFonts w:asciiTheme="minorHAnsi" w:eastAsiaTheme="minorEastAsia" w:hAnsiTheme="minorHAnsi" w:cstheme="minorBidi"/>
              <w:noProof/>
              <w:lang w:val="en-US"/>
            </w:rPr>
          </w:pPr>
          <w:hyperlink w:anchor="_Toc27400059" w:history="1">
            <w:r w:rsidR="0087524A" w:rsidRPr="00B81DB2">
              <w:rPr>
                <w:rStyle w:val="Hyperlink"/>
                <w:rFonts w:ascii="Times New Roman" w:eastAsia="Times New Roman" w:hAnsi="Times New Roman"/>
                <w:noProof/>
                <w:lang w:eastAsia="bg-BG"/>
              </w:rPr>
              <w:t>II.</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87524A">
              <w:rPr>
                <w:noProof/>
                <w:webHidden/>
              </w:rPr>
              <w:tab/>
            </w:r>
            <w:r w:rsidR="0087524A">
              <w:rPr>
                <w:noProof/>
                <w:webHidden/>
              </w:rPr>
              <w:fldChar w:fldCharType="begin"/>
            </w:r>
            <w:r w:rsidR="0087524A">
              <w:rPr>
                <w:noProof/>
                <w:webHidden/>
              </w:rPr>
              <w:instrText xml:space="preserve"> PAGEREF _Toc27400059 \h </w:instrText>
            </w:r>
            <w:r w:rsidR="0087524A">
              <w:rPr>
                <w:noProof/>
                <w:webHidden/>
              </w:rPr>
            </w:r>
            <w:r w:rsidR="0087524A">
              <w:rPr>
                <w:noProof/>
                <w:webHidden/>
              </w:rPr>
              <w:fldChar w:fldCharType="separate"/>
            </w:r>
            <w:r w:rsidR="0029186F">
              <w:rPr>
                <w:noProof/>
                <w:webHidden/>
              </w:rPr>
              <w:t>5</w:t>
            </w:r>
            <w:r w:rsidR="0087524A">
              <w:rPr>
                <w:noProof/>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60" w:history="1">
            <w:r w:rsidR="0087524A" w:rsidRPr="00B81DB2">
              <w:rPr>
                <w:rStyle w:val="Hyperlink"/>
              </w:rPr>
              <w:t>1.</w:t>
            </w:r>
            <w:r w:rsidR="0087524A">
              <w:rPr>
                <w:rFonts w:asciiTheme="minorHAnsi" w:eastAsiaTheme="minorEastAsia" w:hAnsiTheme="minorHAnsi" w:cstheme="minorBidi"/>
                <w:lang w:val="en-US" w:eastAsia="en-US"/>
              </w:rPr>
              <w:tab/>
            </w:r>
            <w:r w:rsidR="0087524A" w:rsidRPr="00B81DB2">
              <w:rPr>
                <w:rStyle w:val="Hyperlink"/>
              </w:rPr>
              <w:t>Достъп до документация:</w:t>
            </w:r>
            <w:r w:rsidR="0087524A">
              <w:rPr>
                <w:webHidden/>
              </w:rPr>
              <w:tab/>
            </w:r>
            <w:r w:rsidR="0087524A">
              <w:rPr>
                <w:webHidden/>
              </w:rPr>
              <w:fldChar w:fldCharType="begin"/>
            </w:r>
            <w:r w:rsidR="0087524A">
              <w:rPr>
                <w:webHidden/>
              </w:rPr>
              <w:instrText xml:space="preserve"> PAGEREF _Toc27400060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61" w:history="1">
            <w:r w:rsidR="0087524A" w:rsidRPr="00B81DB2">
              <w:rPr>
                <w:rStyle w:val="Hyperlink"/>
              </w:rPr>
              <w:t>2.</w:t>
            </w:r>
            <w:r w:rsidR="0087524A">
              <w:rPr>
                <w:rFonts w:asciiTheme="minorHAnsi" w:eastAsiaTheme="minorEastAsia" w:hAnsiTheme="minorHAnsi" w:cstheme="minorBidi"/>
                <w:lang w:val="en-US" w:eastAsia="en-US"/>
              </w:rPr>
              <w:tab/>
            </w:r>
            <w:r w:rsidR="0087524A" w:rsidRPr="00B81DB2">
              <w:rPr>
                <w:rStyle w:val="Hyperlink"/>
              </w:rPr>
              <w:t>Подаване на оферти:</w:t>
            </w:r>
            <w:r w:rsidR="0087524A">
              <w:rPr>
                <w:webHidden/>
              </w:rPr>
              <w:tab/>
            </w:r>
            <w:r w:rsidR="0087524A">
              <w:rPr>
                <w:webHidden/>
              </w:rPr>
              <w:fldChar w:fldCharType="begin"/>
            </w:r>
            <w:r w:rsidR="0087524A">
              <w:rPr>
                <w:webHidden/>
              </w:rPr>
              <w:instrText xml:space="preserve"> PAGEREF _Toc27400061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62" w:history="1">
            <w:r w:rsidR="0087524A" w:rsidRPr="00B81DB2">
              <w:rPr>
                <w:rStyle w:val="Hyperlink"/>
                <w:snapToGrid w:val="0"/>
              </w:rPr>
              <w:t>3.</w:t>
            </w:r>
            <w:r w:rsidR="0087524A">
              <w:rPr>
                <w:rFonts w:asciiTheme="minorHAnsi" w:eastAsiaTheme="minorEastAsia" w:hAnsiTheme="minorHAnsi" w:cstheme="minorBidi"/>
                <w:lang w:val="en-US" w:eastAsia="en-US"/>
              </w:rPr>
              <w:tab/>
            </w:r>
            <w:r w:rsidR="0087524A" w:rsidRPr="00B81DB2">
              <w:rPr>
                <w:rStyle w:val="Hyperlink"/>
                <w:snapToGrid w:val="0"/>
              </w:rPr>
              <w:t>Разяснения по условията на процедурата</w:t>
            </w:r>
            <w:r w:rsidR="0087524A" w:rsidRPr="00B81DB2">
              <w:rPr>
                <w:rStyle w:val="Hyperlink"/>
                <w:snapToGrid w:val="0"/>
                <w:lang w:val="en-US"/>
              </w:rPr>
              <w:t>:</w:t>
            </w:r>
            <w:r w:rsidR="0087524A">
              <w:rPr>
                <w:webHidden/>
              </w:rPr>
              <w:tab/>
            </w:r>
            <w:r w:rsidR="0087524A">
              <w:rPr>
                <w:webHidden/>
              </w:rPr>
              <w:fldChar w:fldCharType="begin"/>
            </w:r>
            <w:r w:rsidR="0087524A">
              <w:rPr>
                <w:webHidden/>
              </w:rPr>
              <w:instrText xml:space="preserve"> PAGEREF _Toc27400062 \h </w:instrText>
            </w:r>
            <w:r w:rsidR="0087524A">
              <w:rPr>
                <w:webHidden/>
              </w:rPr>
            </w:r>
            <w:r w:rsidR="0087524A">
              <w:rPr>
                <w:webHidden/>
              </w:rPr>
              <w:fldChar w:fldCharType="separate"/>
            </w:r>
            <w:r w:rsidR="0029186F">
              <w:rPr>
                <w:webHidden/>
              </w:rPr>
              <w:t>5</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63" w:history="1">
            <w:r w:rsidR="0087524A" w:rsidRPr="00B81DB2">
              <w:rPr>
                <w:rStyle w:val="Hyperlink"/>
              </w:rPr>
              <w:t>4.</w:t>
            </w:r>
            <w:r w:rsidR="0087524A">
              <w:rPr>
                <w:rFonts w:asciiTheme="minorHAnsi" w:eastAsiaTheme="minorEastAsia" w:hAnsiTheme="minorHAnsi" w:cstheme="minorBidi"/>
                <w:lang w:val="en-US" w:eastAsia="en-US"/>
              </w:rPr>
              <w:tab/>
            </w:r>
            <w:r w:rsidR="0087524A" w:rsidRPr="00B81DB2">
              <w:rPr>
                <w:rStyle w:val="Hyperlink"/>
              </w:rPr>
              <w:t>Обмен на информация:</w:t>
            </w:r>
            <w:r w:rsidR="0087524A">
              <w:rPr>
                <w:webHidden/>
              </w:rPr>
              <w:tab/>
            </w:r>
            <w:r w:rsidR="0087524A">
              <w:rPr>
                <w:webHidden/>
              </w:rPr>
              <w:fldChar w:fldCharType="begin"/>
            </w:r>
            <w:r w:rsidR="0087524A">
              <w:rPr>
                <w:webHidden/>
              </w:rPr>
              <w:instrText xml:space="preserve"> PAGEREF _Toc27400063 \h </w:instrText>
            </w:r>
            <w:r w:rsidR="0087524A">
              <w:rPr>
                <w:webHidden/>
              </w:rPr>
            </w:r>
            <w:r w:rsidR="0087524A">
              <w:rPr>
                <w:webHidden/>
              </w:rPr>
              <w:fldChar w:fldCharType="separate"/>
            </w:r>
            <w:r w:rsidR="0029186F">
              <w:rPr>
                <w:webHidden/>
              </w:rPr>
              <w:t>6</w:t>
            </w:r>
            <w:r w:rsidR="0087524A">
              <w:rPr>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64" w:history="1">
            <w:r w:rsidR="0087524A" w:rsidRPr="00B81DB2">
              <w:rPr>
                <w:rStyle w:val="Hyperlink"/>
                <w:rFonts w:ascii="Times New Roman" w:hAnsi="Times New Roman"/>
                <w:noProof/>
                <w:lang w:val="en-US" w:eastAsia="bg-BG"/>
              </w:rPr>
              <w:t xml:space="preserve">III. </w:t>
            </w:r>
            <w:r w:rsidR="0087524A" w:rsidRPr="00B81DB2">
              <w:rPr>
                <w:rStyle w:val="Hyperlink"/>
                <w:rFonts w:ascii="Times New Roman" w:hAnsi="Times New Roman"/>
                <w:noProof/>
                <w:lang w:eastAsia="bg-BG"/>
              </w:rPr>
              <w:t>ИЗИСКВАНИЯ КЪМ УЧАСТНИЦИТЕ В ПРОЦЕДУРА – ПУБЛИЧНО СЪСТЕЗАНИЕ</w:t>
            </w:r>
            <w:r w:rsidR="0087524A">
              <w:rPr>
                <w:noProof/>
                <w:webHidden/>
              </w:rPr>
              <w:tab/>
            </w:r>
            <w:r w:rsidR="0087524A">
              <w:rPr>
                <w:noProof/>
                <w:webHidden/>
              </w:rPr>
              <w:fldChar w:fldCharType="begin"/>
            </w:r>
            <w:r w:rsidR="0087524A">
              <w:rPr>
                <w:noProof/>
                <w:webHidden/>
              </w:rPr>
              <w:instrText xml:space="preserve"> PAGEREF _Toc27400064 \h </w:instrText>
            </w:r>
            <w:r w:rsidR="0087524A">
              <w:rPr>
                <w:noProof/>
                <w:webHidden/>
              </w:rPr>
            </w:r>
            <w:r w:rsidR="0087524A">
              <w:rPr>
                <w:noProof/>
                <w:webHidden/>
              </w:rPr>
              <w:fldChar w:fldCharType="separate"/>
            </w:r>
            <w:r w:rsidR="0029186F">
              <w:rPr>
                <w:noProof/>
                <w:webHidden/>
              </w:rPr>
              <w:t>6</w:t>
            </w:r>
            <w:r w:rsidR="0087524A">
              <w:rPr>
                <w:noProof/>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65" w:history="1">
            <w:r w:rsidR="0087524A" w:rsidRPr="00B81DB2">
              <w:rPr>
                <w:rStyle w:val="Hyperlink"/>
                <w:snapToGrid w:val="0"/>
              </w:rPr>
              <w:t>А. Условия за участие. Основания за отстраняване.</w:t>
            </w:r>
            <w:r w:rsidR="0087524A">
              <w:rPr>
                <w:webHidden/>
              </w:rPr>
              <w:tab/>
            </w:r>
            <w:r w:rsidR="0087524A">
              <w:rPr>
                <w:webHidden/>
              </w:rPr>
              <w:fldChar w:fldCharType="begin"/>
            </w:r>
            <w:r w:rsidR="0087524A">
              <w:rPr>
                <w:webHidden/>
              </w:rPr>
              <w:instrText xml:space="preserve"> PAGEREF _Toc27400065 \h </w:instrText>
            </w:r>
            <w:r w:rsidR="0087524A">
              <w:rPr>
                <w:webHidden/>
              </w:rPr>
            </w:r>
            <w:r w:rsidR="0087524A">
              <w:rPr>
                <w:webHidden/>
              </w:rPr>
              <w:fldChar w:fldCharType="separate"/>
            </w:r>
            <w:r w:rsidR="0029186F">
              <w:rPr>
                <w:webHidden/>
              </w:rPr>
              <w:t>6</w:t>
            </w:r>
            <w:r w:rsidR="0087524A">
              <w:rPr>
                <w:webHidden/>
              </w:rPr>
              <w:fldChar w:fldCharType="end"/>
            </w:r>
          </w:hyperlink>
        </w:p>
        <w:p w:rsidR="0087524A" w:rsidRDefault="00C22EF1">
          <w:pPr>
            <w:pStyle w:val="TOC3"/>
            <w:tabs>
              <w:tab w:val="left" w:pos="880"/>
            </w:tabs>
            <w:rPr>
              <w:rFonts w:asciiTheme="minorHAnsi" w:eastAsiaTheme="minorEastAsia" w:hAnsiTheme="minorHAnsi" w:cstheme="minorBidi"/>
              <w:noProof/>
              <w:lang w:val="en-US"/>
            </w:rPr>
          </w:pPr>
          <w:hyperlink w:anchor="_Toc27400066" w:history="1">
            <w:r w:rsidR="0087524A" w:rsidRPr="00B81DB2">
              <w:rPr>
                <w:rStyle w:val="Hyperlink"/>
                <w:rFonts w:ascii="Times New Roman" w:hAnsi="Times New Roman"/>
                <w:noProof/>
                <w:snapToGrid w:val="0"/>
              </w:rPr>
              <w:t>1.</w:t>
            </w:r>
            <w:r w:rsidR="0087524A">
              <w:rPr>
                <w:rFonts w:asciiTheme="minorHAnsi" w:eastAsiaTheme="minorEastAsia" w:hAnsiTheme="minorHAnsi" w:cstheme="minorBidi"/>
                <w:noProof/>
                <w:lang w:val="en-US"/>
              </w:rPr>
              <w:tab/>
            </w:r>
            <w:r w:rsidR="0087524A" w:rsidRPr="00B81DB2">
              <w:rPr>
                <w:rStyle w:val="Hyperlink"/>
                <w:rFonts w:ascii="Times New Roman" w:hAnsi="Times New Roman"/>
                <w:noProof/>
                <w:snapToGrid w:val="0"/>
              </w:rPr>
              <w:t>Условия за участие</w:t>
            </w:r>
            <w:r w:rsidR="0087524A">
              <w:rPr>
                <w:noProof/>
                <w:webHidden/>
              </w:rPr>
              <w:tab/>
            </w:r>
            <w:r w:rsidR="0087524A">
              <w:rPr>
                <w:noProof/>
                <w:webHidden/>
              </w:rPr>
              <w:fldChar w:fldCharType="begin"/>
            </w:r>
            <w:r w:rsidR="0087524A">
              <w:rPr>
                <w:noProof/>
                <w:webHidden/>
              </w:rPr>
              <w:instrText xml:space="preserve"> PAGEREF _Toc27400066 \h </w:instrText>
            </w:r>
            <w:r w:rsidR="0087524A">
              <w:rPr>
                <w:noProof/>
                <w:webHidden/>
              </w:rPr>
            </w:r>
            <w:r w:rsidR="0087524A">
              <w:rPr>
                <w:noProof/>
                <w:webHidden/>
              </w:rPr>
              <w:fldChar w:fldCharType="separate"/>
            </w:r>
            <w:r w:rsidR="0029186F">
              <w:rPr>
                <w:noProof/>
                <w:webHidden/>
              </w:rPr>
              <w:t>6</w:t>
            </w:r>
            <w:r w:rsidR="0087524A">
              <w:rPr>
                <w:noProof/>
                <w:webHidden/>
              </w:rPr>
              <w:fldChar w:fldCharType="end"/>
            </w:r>
          </w:hyperlink>
        </w:p>
        <w:p w:rsidR="0087524A" w:rsidRDefault="00C22EF1">
          <w:pPr>
            <w:pStyle w:val="TOC3"/>
            <w:tabs>
              <w:tab w:val="left" w:pos="880"/>
            </w:tabs>
            <w:rPr>
              <w:rFonts w:asciiTheme="minorHAnsi" w:eastAsiaTheme="minorEastAsia" w:hAnsiTheme="minorHAnsi" w:cstheme="minorBidi"/>
              <w:noProof/>
              <w:lang w:val="en-US"/>
            </w:rPr>
          </w:pPr>
          <w:hyperlink w:anchor="_Toc27400067" w:history="1">
            <w:r w:rsidR="0087524A" w:rsidRPr="00B81DB2">
              <w:rPr>
                <w:rStyle w:val="Hyperlink"/>
                <w:rFonts w:ascii="Times New Roman" w:hAnsi="Times New Roman"/>
                <w:noProof/>
                <w:snapToGrid w:val="0"/>
              </w:rPr>
              <w:t>2.</w:t>
            </w:r>
            <w:r w:rsidR="0087524A">
              <w:rPr>
                <w:rFonts w:asciiTheme="minorHAnsi" w:eastAsiaTheme="minorEastAsia" w:hAnsiTheme="minorHAnsi" w:cstheme="minorBidi"/>
                <w:noProof/>
                <w:lang w:val="en-US"/>
              </w:rPr>
              <w:tab/>
            </w:r>
            <w:r w:rsidR="0087524A" w:rsidRPr="00B81DB2">
              <w:rPr>
                <w:rStyle w:val="Hyperlink"/>
                <w:rFonts w:ascii="Times New Roman" w:hAnsi="Times New Roman"/>
                <w:noProof/>
                <w:snapToGrid w:val="0"/>
              </w:rPr>
              <w:t>Основания за отстраняване</w:t>
            </w:r>
            <w:r w:rsidR="0087524A">
              <w:rPr>
                <w:noProof/>
                <w:webHidden/>
              </w:rPr>
              <w:tab/>
            </w:r>
            <w:r w:rsidR="0087524A">
              <w:rPr>
                <w:noProof/>
                <w:webHidden/>
              </w:rPr>
              <w:fldChar w:fldCharType="begin"/>
            </w:r>
            <w:r w:rsidR="0087524A">
              <w:rPr>
                <w:noProof/>
                <w:webHidden/>
              </w:rPr>
              <w:instrText xml:space="preserve"> PAGEREF _Toc27400067 \h </w:instrText>
            </w:r>
            <w:r w:rsidR="0087524A">
              <w:rPr>
                <w:noProof/>
                <w:webHidden/>
              </w:rPr>
            </w:r>
            <w:r w:rsidR="0087524A">
              <w:rPr>
                <w:noProof/>
                <w:webHidden/>
              </w:rPr>
              <w:fldChar w:fldCharType="separate"/>
            </w:r>
            <w:r w:rsidR="0029186F">
              <w:rPr>
                <w:noProof/>
                <w:webHidden/>
              </w:rPr>
              <w:t>8</w:t>
            </w:r>
            <w:r w:rsidR="0087524A">
              <w:rPr>
                <w:noProof/>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68" w:history="1">
            <w:r w:rsidR="0087524A" w:rsidRPr="00B81DB2">
              <w:rPr>
                <w:rStyle w:val="Hyperlink"/>
                <w:snapToGrid w:val="0"/>
              </w:rPr>
              <w:t>Б. Критерии за подбор.</w:t>
            </w:r>
            <w:r w:rsidR="0087524A">
              <w:rPr>
                <w:webHidden/>
              </w:rPr>
              <w:tab/>
            </w:r>
            <w:r w:rsidR="0087524A">
              <w:rPr>
                <w:webHidden/>
              </w:rPr>
              <w:fldChar w:fldCharType="begin"/>
            </w:r>
            <w:r w:rsidR="0087524A">
              <w:rPr>
                <w:webHidden/>
              </w:rPr>
              <w:instrText xml:space="preserve"> PAGEREF _Toc27400068 \h </w:instrText>
            </w:r>
            <w:r w:rsidR="0087524A">
              <w:rPr>
                <w:webHidden/>
              </w:rPr>
            </w:r>
            <w:r w:rsidR="0087524A">
              <w:rPr>
                <w:webHidden/>
              </w:rPr>
              <w:fldChar w:fldCharType="separate"/>
            </w:r>
            <w:r w:rsidR="0029186F">
              <w:rPr>
                <w:webHidden/>
              </w:rPr>
              <w:t>12</w:t>
            </w:r>
            <w:r w:rsidR="0087524A">
              <w:rPr>
                <w:webHidden/>
              </w:rPr>
              <w:fldChar w:fldCharType="end"/>
            </w:r>
          </w:hyperlink>
        </w:p>
        <w:p w:rsidR="0087524A" w:rsidRDefault="00C22EF1">
          <w:pPr>
            <w:pStyle w:val="TOC3"/>
            <w:tabs>
              <w:tab w:val="left" w:pos="880"/>
            </w:tabs>
            <w:rPr>
              <w:rFonts w:asciiTheme="minorHAnsi" w:eastAsiaTheme="minorEastAsia" w:hAnsiTheme="minorHAnsi" w:cstheme="minorBidi"/>
              <w:noProof/>
              <w:lang w:val="en-US"/>
            </w:rPr>
          </w:pPr>
          <w:hyperlink w:anchor="_Toc27400069" w:history="1">
            <w:r w:rsidR="0087524A" w:rsidRPr="00B81DB2">
              <w:rPr>
                <w:rStyle w:val="Hyperlink"/>
                <w:rFonts w:ascii="Times New Roman" w:hAnsi="Times New Roman"/>
                <w:noProof/>
                <w:snapToGrid w:val="0"/>
              </w:rPr>
              <w:t>2.1.</w:t>
            </w:r>
            <w:r w:rsidR="0087524A">
              <w:rPr>
                <w:rFonts w:asciiTheme="minorHAnsi" w:eastAsiaTheme="minorEastAsia" w:hAnsiTheme="minorHAnsi" w:cstheme="minorBidi"/>
                <w:noProof/>
                <w:lang w:val="en-US"/>
              </w:rPr>
              <w:tab/>
            </w:r>
            <w:r w:rsidR="0087524A" w:rsidRPr="00B81DB2">
              <w:rPr>
                <w:rStyle w:val="Hyperlink"/>
                <w:rFonts w:ascii="Times New Roman" w:hAnsi="Times New Roman"/>
                <w:noProof/>
                <w:snapToGrid w:val="0"/>
              </w:rPr>
              <w:t>Технически и професионални способности на участника. Изискано минимално ниво:</w:t>
            </w:r>
            <w:r w:rsidR="0087524A">
              <w:rPr>
                <w:noProof/>
                <w:webHidden/>
              </w:rPr>
              <w:tab/>
            </w:r>
            <w:r w:rsidR="0087524A">
              <w:rPr>
                <w:noProof/>
                <w:webHidden/>
              </w:rPr>
              <w:fldChar w:fldCharType="begin"/>
            </w:r>
            <w:r w:rsidR="0087524A">
              <w:rPr>
                <w:noProof/>
                <w:webHidden/>
              </w:rPr>
              <w:instrText xml:space="preserve"> PAGEREF _Toc27400069 \h </w:instrText>
            </w:r>
            <w:r w:rsidR="0087524A">
              <w:rPr>
                <w:noProof/>
                <w:webHidden/>
              </w:rPr>
            </w:r>
            <w:r w:rsidR="0087524A">
              <w:rPr>
                <w:noProof/>
                <w:webHidden/>
              </w:rPr>
              <w:fldChar w:fldCharType="separate"/>
            </w:r>
            <w:r w:rsidR="0029186F">
              <w:rPr>
                <w:noProof/>
                <w:webHidden/>
              </w:rPr>
              <w:t>13</w:t>
            </w:r>
            <w:r w:rsidR="0087524A">
              <w:rPr>
                <w:noProof/>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71" w:history="1">
            <w:r w:rsidR="0087524A" w:rsidRPr="00B81DB2">
              <w:rPr>
                <w:rStyle w:val="Hyperlink"/>
              </w:rPr>
              <w:t>В. Електронен Единен европейски документ за обществени поръчки (еЕЕДОП).</w:t>
            </w:r>
            <w:r w:rsidR="0087524A">
              <w:rPr>
                <w:webHidden/>
              </w:rPr>
              <w:tab/>
            </w:r>
            <w:r w:rsidR="0087524A">
              <w:rPr>
                <w:webHidden/>
              </w:rPr>
              <w:fldChar w:fldCharType="begin"/>
            </w:r>
            <w:r w:rsidR="0087524A">
              <w:rPr>
                <w:webHidden/>
              </w:rPr>
              <w:instrText xml:space="preserve"> PAGEREF _Toc27400071 \h </w:instrText>
            </w:r>
            <w:r w:rsidR="0087524A">
              <w:rPr>
                <w:webHidden/>
              </w:rPr>
            </w:r>
            <w:r w:rsidR="0087524A">
              <w:rPr>
                <w:webHidden/>
              </w:rPr>
              <w:fldChar w:fldCharType="separate"/>
            </w:r>
            <w:r w:rsidR="0029186F">
              <w:rPr>
                <w:webHidden/>
              </w:rPr>
              <w:t>14</w:t>
            </w:r>
            <w:r w:rsidR="0087524A">
              <w:rPr>
                <w:webHidden/>
              </w:rPr>
              <w:fldChar w:fldCharType="end"/>
            </w:r>
          </w:hyperlink>
        </w:p>
        <w:p w:rsidR="0087524A" w:rsidRDefault="00C22EF1">
          <w:pPr>
            <w:pStyle w:val="TOC1"/>
            <w:tabs>
              <w:tab w:val="left" w:pos="660"/>
            </w:tabs>
            <w:rPr>
              <w:rFonts w:asciiTheme="minorHAnsi" w:eastAsiaTheme="minorEastAsia" w:hAnsiTheme="minorHAnsi" w:cstheme="minorBidi"/>
              <w:noProof/>
              <w:lang w:val="en-US"/>
            </w:rPr>
          </w:pPr>
          <w:hyperlink w:anchor="_Toc27400073" w:history="1">
            <w:r w:rsidR="0087524A" w:rsidRPr="00B81DB2">
              <w:rPr>
                <w:rStyle w:val="Hyperlink"/>
                <w:rFonts w:ascii="Times New Roman" w:eastAsia="Times New Roman" w:hAnsi="Times New Roman"/>
                <w:noProof/>
                <w:lang w:eastAsia="bg-BG"/>
              </w:rPr>
              <w:t>III.</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КРИТЕРИЙ ЗА ВЪЗЛАГАНЕ НА ПОРЪЧКАТА</w:t>
            </w:r>
            <w:r w:rsidR="0087524A">
              <w:rPr>
                <w:noProof/>
                <w:webHidden/>
              </w:rPr>
              <w:tab/>
            </w:r>
            <w:r w:rsidR="0087524A">
              <w:rPr>
                <w:noProof/>
                <w:webHidden/>
              </w:rPr>
              <w:fldChar w:fldCharType="begin"/>
            </w:r>
            <w:r w:rsidR="0087524A">
              <w:rPr>
                <w:noProof/>
                <w:webHidden/>
              </w:rPr>
              <w:instrText xml:space="preserve"> PAGEREF _Toc27400073 \h </w:instrText>
            </w:r>
            <w:r w:rsidR="0087524A">
              <w:rPr>
                <w:noProof/>
                <w:webHidden/>
              </w:rPr>
            </w:r>
            <w:r w:rsidR="0087524A">
              <w:rPr>
                <w:noProof/>
                <w:webHidden/>
              </w:rPr>
              <w:fldChar w:fldCharType="separate"/>
            </w:r>
            <w:r w:rsidR="0029186F">
              <w:rPr>
                <w:noProof/>
                <w:webHidden/>
              </w:rPr>
              <w:t>16</w:t>
            </w:r>
            <w:r w:rsidR="0087524A">
              <w:rPr>
                <w:noProof/>
                <w:webHidden/>
              </w:rPr>
              <w:fldChar w:fldCharType="end"/>
            </w:r>
          </w:hyperlink>
        </w:p>
        <w:p w:rsidR="0087524A" w:rsidRDefault="00C22EF1">
          <w:pPr>
            <w:pStyle w:val="TOC1"/>
            <w:tabs>
              <w:tab w:val="left" w:pos="660"/>
            </w:tabs>
            <w:rPr>
              <w:rFonts w:asciiTheme="minorHAnsi" w:eastAsiaTheme="minorEastAsia" w:hAnsiTheme="minorHAnsi" w:cstheme="minorBidi"/>
              <w:noProof/>
              <w:lang w:val="en-US"/>
            </w:rPr>
          </w:pPr>
          <w:hyperlink w:anchor="_Toc27400074" w:history="1">
            <w:r w:rsidR="0087524A" w:rsidRPr="00B81DB2">
              <w:rPr>
                <w:rStyle w:val="Hyperlink"/>
                <w:rFonts w:ascii="Times New Roman" w:eastAsia="Times New Roman" w:hAnsi="Times New Roman"/>
                <w:noProof/>
                <w:lang w:eastAsia="bg-BG"/>
              </w:rPr>
              <w:t>IV.</w:t>
            </w:r>
            <w:r w:rsidR="0087524A">
              <w:rPr>
                <w:rFonts w:asciiTheme="minorHAnsi" w:eastAsiaTheme="minorEastAsia" w:hAnsiTheme="minorHAnsi" w:cstheme="minorBidi"/>
                <w:noProof/>
                <w:lang w:val="en-US"/>
              </w:rPr>
              <w:tab/>
            </w:r>
            <w:r w:rsidR="0087524A" w:rsidRPr="00B81DB2">
              <w:rPr>
                <w:rStyle w:val="Hyperlink"/>
                <w:rFonts w:ascii="Times New Roman" w:eastAsia="Times New Roman" w:hAnsi="Times New Roman"/>
                <w:noProof/>
                <w:lang w:eastAsia="bg-BG"/>
              </w:rPr>
              <w:t>ОФЕРТА. УКАЗАНИЯ ЗА ПОДГОТОВКАТА Ѝ</w:t>
            </w:r>
            <w:r w:rsidR="0087524A">
              <w:rPr>
                <w:noProof/>
                <w:webHidden/>
              </w:rPr>
              <w:tab/>
            </w:r>
            <w:r w:rsidR="0087524A">
              <w:rPr>
                <w:noProof/>
                <w:webHidden/>
              </w:rPr>
              <w:fldChar w:fldCharType="begin"/>
            </w:r>
            <w:r w:rsidR="0087524A">
              <w:rPr>
                <w:noProof/>
                <w:webHidden/>
              </w:rPr>
              <w:instrText xml:space="preserve"> PAGEREF _Toc27400074 \h </w:instrText>
            </w:r>
            <w:r w:rsidR="0087524A">
              <w:rPr>
                <w:noProof/>
                <w:webHidden/>
              </w:rPr>
            </w:r>
            <w:r w:rsidR="0087524A">
              <w:rPr>
                <w:noProof/>
                <w:webHidden/>
              </w:rPr>
              <w:fldChar w:fldCharType="separate"/>
            </w:r>
            <w:r w:rsidR="0029186F">
              <w:rPr>
                <w:noProof/>
                <w:webHidden/>
              </w:rPr>
              <w:t>16</w:t>
            </w:r>
            <w:r w:rsidR="0087524A">
              <w:rPr>
                <w:noProof/>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75" w:history="1">
            <w:r w:rsidR="0087524A" w:rsidRPr="00B81DB2">
              <w:rPr>
                <w:rStyle w:val="Hyperlink"/>
                <w:snapToGrid w:val="0"/>
              </w:rPr>
              <w:t>1. Общи изисквания при изготвяне и представяне на офертата.</w:t>
            </w:r>
            <w:r w:rsidR="0087524A">
              <w:rPr>
                <w:webHidden/>
              </w:rPr>
              <w:tab/>
            </w:r>
            <w:r w:rsidR="0087524A">
              <w:rPr>
                <w:webHidden/>
              </w:rPr>
              <w:fldChar w:fldCharType="begin"/>
            </w:r>
            <w:r w:rsidR="0087524A">
              <w:rPr>
                <w:webHidden/>
              </w:rPr>
              <w:instrText xml:space="preserve"> PAGEREF _Toc27400075 \h </w:instrText>
            </w:r>
            <w:r w:rsidR="0087524A">
              <w:rPr>
                <w:webHidden/>
              </w:rPr>
            </w:r>
            <w:r w:rsidR="0087524A">
              <w:rPr>
                <w:webHidden/>
              </w:rPr>
              <w:fldChar w:fldCharType="separate"/>
            </w:r>
            <w:r w:rsidR="0029186F">
              <w:rPr>
                <w:webHidden/>
              </w:rPr>
              <w:t>16</w:t>
            </w:r>
            <w:r w:rsidR="0087524A">
              <w:rPr>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76" w:history="1">
            <w:r w:rsidR="0087524A" w:rsidRPr="00B81DB2">
              <w:rPr>
                <w:rStyle w:val="Hyperlink"/>
                <w:snapToGrid w:val="0"/>
              </w:rPr>
              <w:t>2. Съдържание на опаковката.</w:t>
            </w:r>
            <w:r w:rsidR="0087524A">
              <w:rPr>
                <w:webHidden/>
              </w:rPr>
              <w:tab/>
            </w:r>
            <w:r w:rsidR="0087524A">
              <w:rPr>
                <w:webHidden/>
              </w:rPr>
              <w:fldChar w:fldCharType="begin"/>
            </w:r>
            <w:r w:rsidR="0087524A">
              <w:rPr>
                <w:webHidden/>
              </w:rPr>
              <w:instrText xml:space="preserve"> PAGEREF _Toc27400076 \h </w:instrText>
            </w:r>
            <w:r w:rsidR="0087524A">
              <w:rPr>
                <w:webHidden/>
              </w:rPr>
            </w:r>
            <w:r w:rsidR="0087524A">
              <w:rPr>
                <w:webHidden/>
              </w:rPr>
              <w:fldChar w:fldCharType="separate"/>
            </w:r>
            <w:r w:rsidR="0029186F">
              <w:rPr>
                <w:webHidden/>
              </w:rPr>
              <w:t>18</w:t>
            </w:r>
            <w:r w:rsidR="0087524A">
              <w:rPr>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77" w:history="1">
            <w:r w:rsidR="0087524A" w:rsidRPr="00B81DB2">
              <w:rPr>
                <w:rStyle w:val="Hyperlink"/>
                <w:rFonts w:ascii="Times New Roman" w:hAnsi="Times New Roman"/>
                <w:noProof/>
                <w:snapToGrid w:val="0"/>
                <w:lang w:val="en-US"/>
              </w:rPr>
              <w:t xml:space="preserve">VI. </w:t>
            </w:r>
            <w:r w:rsidR="0087524A" w:rsidRPr="00B81DB2">
              <w:rPr>
                <w:rStyle w:val="Hyperlink"/>
                <w:rFonts w:ascii="Times New Roman" w:hAnsi="Times New Roman"/>
                <w:noProof/>
                <w:snapToGrid w:val="0"/>
              </w:rPr>
              <w:t>РАЗГЛЕЖДАНЕ, ОЦЕНКА И КЛАСИРАНЕ НА ОФЕРТИТЕ</w:t>
            </w:r>
            <w:r w:rsidR="0087524A">
              <w:rPr>
                <w:noProof/>
                <w:webHidden/>
              </w:rPr>
              <w:tab/>
            </w:r>
            <w:r w:rsidR="0087524A">
              <w:rPr>
                <w:noProof/>
                <w:webHidden/>
              </w:rPr>
              <w:fldChar w:fldCharType="begin"/>
            </w:r>
            <w:r w:rsidR="0087524A">
              <w:rPr>
                <w:noProof/>
                <w:webHidden/>
              </w:rPr>
              <w:instrText xml:space="preserve"> PAGEREF _Toc27400077 \h </w:instrText>
            </w:r>
            <w:r w:rsidR="0087524A">
              <w:rPr>
                <w:noProof/>
                <w:webHidden/>
              </w:rPr>
            </w:r>
            <w:r w:rsidR="0087524A">
              <w:rPr>
                <w:noProof/>
                <w:webHidden/>
              </w:rPr>
              <w:fldChar w:fldCharType="separate"/>
            </w:r>
            <w:r w:rsidR="0029186F">
              <w:rPr>
                <w:noProof/>
                <w:webHidden/>
              </w:rPr>
              <w:t>20</w:t>
            </w:r>
            <w:r w:rsidR="0087524A">
              <w:rPr>
                <w:noProof/>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78" w:history="1">
            <w:r w:rsidR="0087524A" w:rsidRPr="00B81DB2">
              <w:rPr>
                <w:rStyle w:val="Hyperlink"/>
                <w:snapToGrid w:val="0"/>
              </w:rPr>
              <w:t>А. Отваряне на офертите.</w:t>
            </w:r>
            <w:r w:rsidR="0087524A">
              <w:rPr>
                <w:webHidden/>
              </w:rPr>
              <w:tab/>
            </w:r>
            <w:r w:rsidR="0087524A">
              <w:rPr>
                <w:webHidden/>
              </w:rPr>
              <w:fldChar w:fldCharType="begin"/>
            </w:r>
            <w:r w:rsidR="0087524A">
              <w:rPr>
                <w:webHidden/>
              </w:rPr>
              <w:instrText xml:space="preserve"> PAGEREF _Toc27400078 \h </w:instrText>
            </w:r>
            <w:r w:rsidR="0087524A">
              <w:rPr>
                <w:webHidden/>
              </w:rPr>
            </w:r>
            <w:r w:rsidR="0087524A">
              <w:rPr>
                <w:webHidden/>
              </w:rPr>
              <w:fldChar w:fldCharType="separate"/>
            </w:r>
            <w:r w:rsidR="0029186F">
              <w:rPr>
                <w:webHidden/>
              </w:rPr>
              <w:t>20</w:t>
            </w:r>
            <w:r w:rsidR="0087524A">
              <w:rPr>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79" w:history="1">
            <w:r w:rsidR="0087524A" w:rsidRPr="00B81DB2">
              <w:rPr>
                <w:rStyle w:val="Hyperlink"/>
              </w:rPr>
              <w:t>Б. Разглеждане на офертите.</w:t>
            </w:r>
            <w:r w:rsidR="0087524A">
              <w:rPr>
                <w:webHidden/>
              </w:rPr>
              <w:tab/>
            </w:r>
            <w:r w:rsidR="0087524A">
              <w:rPr>
                <w:webHidden/>
              </w:rPr>
              <w:fldChar w:fldCharType="begin"/>
            </w:r>
            <w:r w:rsidR="0087524A">
              <w:rPr>
                <w:webHidden/>
              </w:rPr>
              <w:instrText xml:space="preserve"> PAGEREF _Toc27400079 \h </w:instrText>
            </w:r>
            <w:r w:rsidR="0087524A">
              <w:rPr>
                <w:webHidden/>
              </w:rPr>
            </w:r>
            <w:r w:rsidR="0087524A">
              <w:rPr>
                <w:webHidden/>
              </w:rPr>
              <w:fldChar w:fldCharType="separate"/>
            </w:r>
            <w:r w:rsidR="0029186F">
              <w:rPr>
                <w:webHidden/>
              </w:rPr>
              <w:t>21</w:t>
            </w:r>
            <w:r w:rsidR="0087524A">
              <w:rPr>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80" w:history="1">
            <w:r w:rsidR="0087524A" w:rsidRPr="00B81DB2">
              <w:rPr>
                <w:rStyle w:val="Hyperlink"/>
                <w:rFonts w:ascii="Times New Roman" w:hAnsi="Times New Roman"/>
                <w:noProof/>
                <w:snapToGrid w:val="0"/>
                <w:lang w:val="en-US"/>
              </w:rPr>
              <w:t xml:space="preserve">VII. </w:t>
            </w:r>
            <w:r w:rsidR="0087524A" w:rsidRPr="00B81DB2">
              <w:rPr>
                <w:rStyle w:val="Hyperlink"/>
                <w:rFonts w:ascii="Times New Roman" w:hAnsi="Times New Roman"/>
                <w:noProof/>
                <w:snapToGrid w:val="0"/>
              </w:rPr>
              <w:t>ОПРЕДЕЛЯНЕ НА ИЗПЪЛНИТЕЛ</w:t>
            </w:r>
            <w:r w:rsidR="0087524A">
              <w:rPr>
                <w:noProof/>
                <w:webHidden/>
              </w:rPr>
              <w:tab/>
            </w:r>
            <w:r w:rsidR="0087524A">
              <w:rPr>
                <w:noProof/>
                <w:webHidden/>
              </w:rPr>
              <w:fldChar w:fldCharType="begin"/>
            </w:r>
            <w:r w:rsidR="0087524A">
              <w:rPr>
                <w:noProof/>
                <w:webHidden/>
              </w:rPr>
              <w:instrText xml:space="preserve"> PAGEREF _Toc27400080 \h </w:instrText>
            </w:r>
            <w:r w:rsidR="0087524A">
              <w:rPr>
                <w:noProof/>
                <w:webHidden/>
              </w:rPr>
            </w:r>
            <w:r w:rsidR="0087524A">
              <w:rPr>
                <w:noProof/>
                <w:webHidden/>
              </w:rPr>
              <w:fldChar w:fldCharType="separate"/>
            </w:r>
            <w:r w:rsidR="0029186F">
              <w:rPr>
                <w:noProof/>
                <w:webHidden/>
              </w:rPr>
              <w:t>22</w:t>
            </w:r>
            <w:r w:rsidR="0087524A">
              <w:rPr>
                <w:noProof/>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81" w:history="1">
            <w:r w:rsidR="0087524A" w:rsidRPr="00B81DB2">
              <w:rPr>
                <w:rStyle w:val="Hyperlink"/>
                <w:rFonts w:ascii="Times New Roman" w:hAnsi="Times New Roman"/>
                <w:noProof/>
                <w:snapToGrid w:val="0"/>
                <w:lang w:val="en-US"/>
              </w:rPr>
              <w:t xml:space="preserve">VIII. </w:t>
            </w:r>
            <w:r w:rsidR="0087524A" w:rsidRPr="00B81DB2">
              <w:rPr>
                <w:rStyle w:val="Hyperlink"/>
                <w:rFonts w:ascii="Times New Roman" w:hAnsi="Times New Roman"/>
                <w:noProof/>
                <w:snapToGrid w:val="0"/>
              </w:rPr>
              <w:t>ПРЕКРАТЯВАНЕ НА ПРОЦЕДУРАТА</w:t>
            </w:r>
            <w:r w:rsidR="0087524A">
              <w:rPr>
                <w:noProof/>
                <w:webHidden/>
              </w:rPr>
              <w:tab/>
            </w:r>
            <w:r w:rsidR="0087524A">
              <w:rPr>
                <w:noProof/>
                <w:webHidden/>
              </w:rPr>
              <w:fldChar w:fldCharType="begin"/>
            </w:r>
            <w:r w:rsidR="0087524A">
              <w:rPr>
                <w:noProof/>
                <w:webHidden/>
              </w:rPr>
              <w:instrText xml:space="preserve"> PAGEREF _Toc27400081 \h </w:instrText>
            </w:r>
            <w:r w:rsidR="0087524A">
              <w:rPr>
                <w:noProof/>
                <w:webHidden/>
              </w:rPr>
            </w:r>
            <w:r w:rsidR="0087524A">
              <w:rPr>
                <w:noProof/>
                <w:webHidden/>
              </w:rPr>
              <w:fldChar w:fldCharType="separate"/>
            </w:r>
            <w:r w:rsidR="0029186F">
              <w:rPr>
                <w:noProof/>
                <w:webHidden/>
              </w:rPr>
              <w:t>23</w:t>
            </w:r>
            <w:r w:rsidR="0087524A">
              <w:rPr>
                <w:noProof/>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82" w:history="1">
            <w:r w:rsidR="0087524A" w:rsidRPr="00B81DB2">
              <w:rPr>
                <w:rStyle w:val="Hyperlink"/>
                <w:rFonts w:ascii="Times New Roman" w:hAnsi="Times New Roman"/>
                <w:noProof/>
                <w:snapToGrid w:val="0"/>
                <w:lang w:val="en-US"/>
              </w:rPr>
              <w:t xml:space="preserve">IX. </w:t>
            </w:r>
            <w:r w:rsidR="0087524A" w:rsidRPr="00B81DB2">
              <w:rPr>
                <w:rStyle w:val="Hyperlink"/>
                <w:rFonts w:ascii="Times New Roman" w:hAnsi="Times New Roman"/>
                <w:noProof/>
                <w:snapToGrid w:val="0"/>
              </w:rPr>
              <w:t>СКЛЮЧВАНЕ НА ДОГОВОР. ДОГОВОР ЗА ПОДИЗПЪЛНЕНИЕ</w:t>
            </w:r>
            <w:r w:rsidR="0087524A">
              <w:rPr>
                <w:noProof/>
                <w:webHidden/>
              </w:rPr>
              <w:tab/>
            </w:r>
            <w:r w:rsidR="0087524A">
              <w:rPr>
                <w:noProof/>
                <w:webHidden/>
              </w:rPr>
              <w:fldChar w:fldCharType="begin"/>
            </w:r>
            <w:r w:rsidR="0087524A">
              <w:rPr>
                <w:noProof/>
                <w:webHidden/>
              </w:rPr>
              <w:instrText xml:space="preserve"> PAGEREF _Toc27400082 \h </w:instrText>
            </w:r>
            <w:r w:rsidR="0087524A">
              <w:rPr>
                <w:noProof/>
                <w:webHidden/>
              </w:rPr>
            </w:r>
            <w:r w:rsidR="0087524A">
              <w:rPr>
                <w:noProof/>
                <w:webHidden/>
              </w:rPr>
              <w:fldChar w:fldCharType="separate"/>
            </w:r>
            <w:r w:rsidR="0029186F">
              <w:rPr>
                <w:noProof/>
                <w:webHidden/>
              </w:rPr>
              <w:t>23</w:t>
            </w:r>
            <w:r w:rsidR="0087524A">
              <w:rPr>
                <w:noProof/>
                <w:webHidden/>
              </w:rPr>
              <w:fldChar w:fldCharType="end"/>
            </w:r>
          </w:hyperlink>
        </w:p>
        <w:p w:rsidR="0087524A" w:rsidRDefault="00C22EF1">
          <w:pPr>
            <w:pStyle w:val="TOC2"/>
            <w:rPr>
              <w:rFonts w:asciiTheme="minorHAnsi" w:eastAsiaTheme="minorEastAsia" w:hAnsiTheme="minorHAnsi" w:cstheme="minorBidi"/>
              <w:lang w:val="en-US" w:eastAsia="en-US"/>
            </w:rPr>
          </w:pPr>
          <w:hyperlink w:anchor="_Toc27400083" w:history="1">
            <w:r w:rsidR="0087524A" w:rsidRPr="00B81DB2">
              <w:rPr>
                <w:rStyle w:val="Hyperlink"/>
                <w:snapToGrid w:val="0"/>
              </w:rPr>
              <w:t>3. Прилагане на мерки по Закона за мерките срещу изпирането на пари</w:t>
            </w:r>
            <w:r w:rsidR="0087524A">
              <w:rPr>
                <w:webHidden/>
              </w:rPr>
              <w:tab/>
            </w:r>
            <w:r w:rsidR="0087524A">
              <w:rPr>
                <w:webHidden/>
              </w:rPr>
              <w:fldChar w:fldCharType="begin"/>
            </w:r>
            <w:r w:rsidR="0087524A">
              <w:rPr>
                <w:webHidden/>
              </w:rPr>
              <w:instrText xml:space="preserve"> PAGEREF _Toc27400083 \h </w:instrText>
            </w:r>
            <w:r w:rsidR="0087524A">
              <w:rPr>
                <w:webHidden/>
              </w:rPr>
            </w:r>
            <w:r w:rsidR="0087524A">
              <w:rPr>
                <w:webHidden/>
              </w:rPr>
              <w:fldChar w:fldCharType="separate"/>
            </w:r>
            <w:r w:rsidR="0029186F">
              <w:rPr>
                <w:webHidden/>
              </w:rPr>
              <w:t>24</w:t>
            </w:r>
            <w:r w:rsidR="0087524A">
              <w:rPr>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84" w:history="1">
            <w:r w:rsidR="0087524A" w:rsidRPr="00B81DB2">
              <w:rPr>
                <w:rStyle w:val="Hyperlink"/>
                <w:rFonts w:ascii="Times New Roman" w:hAnsi="Times New Roman"/>
                <w:noProof/>
                <w:lang w:val="en-US" w:eastAsia="bg-BG"/>
              </w:rPr>
              <w:t xml:space="preserve">X. </w:t>
            </w:r>
            <w:r w:rsidR="0087524A" w:rsidRPr="00B81DB2">
              <w:rPr>
                <w:rStyle w:val="Hyperlink"/>
                <w:rFonts w:ascii="Times New Roman" w:hAnsi="Times New Roman"/>
                <w:noProof/>
                <w:lang w:eastAsia="bg-BG"/>
              </w:rPr>
              <w:t>ОБЖАЛВАНЕ</w:t>
            </w:r>
            <w:r w:rsidR="0087524A">
              <w:rPr>
                <w:noProof/>
                <w:webHidden/>
              </w:rPr>
              <w:tab/>
            </w:r>
            <w:r w:rsidR="0087524A">
              <w:rPr>
                <w:noProof/>
                <w:webHidden/>
              </w:rPr>
              <w:fldChar w:fldCharType="begin"/>
            </w:r>
            <w:r w:rsidR="0087524A">
              <w:rPr>
                <w:noProof/>
                <w:webHidden/>
              </w:rPr>
              <w:instrText xml:space="preserve"> PAGEREF _Toc27400084 \h </w:instrText>
            </w:r>
            <w:r w:rsidR="0087524A">
              <w:rPr>
                <w:noProof/>
                <w:webHidden/>
              </w:rPr>
            </w:r>
            <w:r w:rsidR="0087524A">
              <w:rPr>
                <w:noProof/>
                <w:webHidden/>
              </w:rPr>
              <w:fldChar w:fldCharType="separate"/>
            </w:r>
            <w:r w:rsidR="0029186F">
              <w:rPr>
                <w:noProof/>
                <w:webHidden/>
              </w:rPr>
              <w:t>25</w:t>
            </w:r>
            <w:r w:rsidR="0087524A">
              <w:rPr>
                <w:noProof/>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85" w:history="1">
            <w:r w:rsidR="0087524A" w:rsidRPr="00B81DB2">
              <w:rPr>
                <w:rStyle w:val="Hyperlink"/>
                <w:rFonts w:ascii="Times New Roman" w:eastAsia="Arial Unicode MS" w:hAnsi="Times New Roman"/>
                <w:noProof/>
                <w:lang w:val="en-US" w:eastAsia="bg-BG"/>
              </w:rPr>
              <w:t xml:space="preserve">XI. </w:t>
            </w:r>
            <w:r w:rsidR="0087524A" w:rsidRPr="00B81DB2">
              <w:rPr>
                <w:rStyle w:val="Hyperlink"/>
                <w:rFonts w:ascii="Times New Roman" w:eastAsia="Arial Unicode MS" w:hAnsi="Times New Roman"/>
                <w:noProof/>
                <w:lang w:eastAsia="bg-BG"/>
              </w:rPr>
              <w:t>ДРУГИ УСЛОВИЯ</w:t>
            </w:r>
            <w:r w:rsidR="0087524A">
              <w:rPr>
                <w:noProof/>
                <w:webHidden/>
              </w:rPr>
              <w:tab/>
            </w:r>
            <w:r w:rsidR="0087524A">
              <w:rPr>
                <w:noProof/>
                <w:webHidden/>
              </w:rPr>
              <w:fldChar w:fldCharType="begin"/>
            </w:r>
            <w:r w:rsidR="0087524A">
              <w:rPr>
                <w:noProof/>
                <w:webHidden/>
              </w:rPr>
              <w:instrText xml:space="preserve"> PAGEREF _Toc27400085 \h </w:instrText>
            </w:r>
            <w:r w:rsidR="0087524A">
              <w:rPr>
                <w:noProof/>
                <w:webHidden/>
              </w:rPr>
            </w:r>
            <w:r w:rsidR="0087524A">
              <w:rPr>
                <w:noProof/>
                <w:webHidden/>
              </w:rPr>
              <w:fldChar w:fldCharType="separate"/>
            </w:r>
            <w:r w:rsidR="0029186F">
              <w:rPr>
                <w:noProof/>
                <w:webHidden/>
              </w:rPr>
              <w:t>25</w:t>
            </w:r>
            <w:r w:rsidR="0087524A">
              <w:rPr>
                <w:noProof/>
                <w:webHidden/>
              </w:rPr>
              <w:fldChar w:fldCharType="end"/>
            </w:r>
          </w:hyperlink>
        </w:p>
        <w:p w:rsidR="0087524A" w:rsidRDefault="00C22EF1">
          <w:pPr>
            <w:pStyle w:val="TOC1"/>
            <w:rPr>
              <w:rFonts w:asciiTheme="minorHAnsi" w:eastAsiaTheme="minorEastAsia" w:hAnsiTheme="minorHAnsi" w:cstheme="minorBidi"/>
              <w:noProof/>
              <w:lang w:val="en-US"/>
            </w:rPr>
          </w:pPr>
          <w:hyperlink w:anchor="_Toc27400086" w:history="1">
            <w:r w:rsidR="0087524A" w:rsidRPr="00B81DB2">
              <w:rPr>
                <w:rStyle w:val="Hyperlink"/>
                <w:rFonts w:ascii="Times New Roman" w:hAnsi="Times New Roman"/>
                <w:noProof/>
                <w:lang w:val="en-US"/>
              </w:rPr>
              <w:t xml:space="preserve">XII. </w:t>
            </w:r>
            <w:r w:rsidR="0087524A" w:rsidRPr="00B81DB2">
              <w:rPr>
                <w:rStyle w:val="Hyperlink"/>
                <w:rFonts w:ascii="Times New Roman" w:hAnsi="Times New Roman"/>
                <w:noProof/>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87524A" w:rsidRPr="00B81DB2">
              <w:rPr>
                <w:rStyle w:val="Hyperlink"/>
                <w:rFonts w:ascii="Times New Roman" w:hAnsi="Times New Roman"/>
                <w:noProof/>
                <w:lang w:val="en-US"/>
              </w:rPr>
              <w:t>)</w:t>
            </w:r>
            <w:r w:rsidR="0087524A">
              <w:rPr>
                <w:noProof/>
                <w:webHidden/>
              </w:rPr>
              <w:tab/>
            </w:r>
            <w:r w:rsidR="0087524A">
              <w:rPr>
                <w:noProof/>
                <w:webHidden/>
              </w:rPr>
              <w:fldChar w:fldCharType="begin"/>
            </w:r>
            <w:r w:rsidR="0087524A">
              <w:rPr>
                <w:noProof/>
                <w:webHidden/>
              </w:rPr>
              <w:instrText xml:space="preserve"> PAGEREF _Toc27400086 \h </w:instrText>
            </w:r>
            <w:r w:rsidR="0087524A">
              <w:rPr>
                <w:noProof/>
                <w:webHidden/>
              </w:rPr>
            </w:r>
            <w:r w:rsidR="0087524A">
              <w:rPr>
                <w:noProof/>
                <w:webHidden/>
              </w:rPr>
              <w:fldChar w:fldCharType="separate"/>
            </w:r>
            <w:r w:rsidR="0029186F">
              <w:rPr>
                <w:noProof/>
                <w:webHidden/>
              </w:rPr>
              <w:t>26</w:t>
            </w:r>
            <w:r w:rsidR="0087524A">
              <w:rPr>
                <w:noProof/>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87" w:history="1">
            <w:r w:rsidR="0087524A" w:rsidRPr="00B81DB2">
              <w:rPr>
                <w:rStyle w:val="Hyperlink"/>
              </w:rPr>
              <w:t>1.</w:t>
            </w:r>
            <w:r w:rsidR="0087524A">
              <w:rPr>
                <w:rFonts w:asciiTheme="minorHAnsi" w:eastAsiaTheme="minorEastAsia" w:hAnsiTheme="minorHAnsi" w:cstheme="minorBidi"/>
                <w:lang w:val="en-US" w:eastAsia="en-US"/>
              </w:rPr>
              <w:tab/>
            </w:r>
            <w:r w:rsidR="0087524A" w:rsidRPr="00B81DB2">
              <w:rPr>
                <w:rStyle w:val="Hyperlink"/>
              </w:rPr>
              <w:t>Данни относно администратора на лични данни</w:t>
            </w:r>
            <w:r w:rsidR="0087524A">
              <w:rPr>
                <w:webHidden/>
              </w:rPr>
              <w:tab/>
            </w:r>
            <w:r w:rsidR="0087524A">
              <w:rPr>
                <w:webHidden/>
              </w:rPr>
              <w:fldChar w:fldCharType="begin"/>
            </w:r>
            <w:r w:rsidR="0087524A">
              <w:rPr>
                <w:webHidden/>
              </w:rPr>
              <w:instrText xml:space="preserve"> PAGEREF _Toc27400087 \h </w:instrText>
            </w:r>
            <w:r w:rsidR="0087524A">
              <w:rPr>
                <w:webHidden/>
              </w:rPr>
            </w:r>
            <w:r w:rsidR="0087524A">
              <w:rPr>
                <w:webHidden/>
              </w:rPr>
              <w:fldChar w:fldCharType="separate"/>
            </w:r>
            <w:r w:rsidR="0029186F">
              <w:rPr>
                <w:webHidden/>
              </w:rPr>
              <w:t>26</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88" w:history="1">
            <w:r w:rsidR="0087524A" w:rsidRPr="00B81DB2">
              <w:rPr>
                <w:rStyle w:val="Hyperlink"/>
              </w:rPr>
              <w:t>2.</w:t>
            </w:r>
            <w:r w:rsidR="0087524A">
              <w:rPr>
                <w:rFonts w:asciiTheme="minorHAnsi" w:eastAsiaTheme="minorEastAsia" w:hAnsiTheme="minorHAnsi" w:cstheme="minorBidi"/>
                <w:lang w:val="en-US" w:eastAsia="en-US"/>
              </w:rPr>
              <w:tab/>
            </w:r>
            <w:r w:rsidR="0087524A" w:rsidRPr="00B81DB2">
              <w:rPr>
                <w:rStyle w:val="Hyperlink"/>
              </w:rPr>
              <w:t>Цели на обработването. Правни основания</w:t>
            </w:r>
            <w:r w:rsidR="0087524A">
              <w:rPr>
                <w:webHidden/>
              </w:rPr>
              <w:tab/>
            </w:r>
            <w:r w:rsidR="0087524A">
              <w:rPr>
                <w:webHidden/>
              </w:rPr>
              <w:fldChar w:fldCharType="begin"/>
            </w:r>
            <w:r w:rsidR="0087524A">
              <w:rPr>
                <w:webHidden/>
              </w:rPr>
              <w:instrText xml:space="preserve"> PAGEREF _Toc27400088 \h </w:instrText>
            </w:r>
            <w:r w:rsidR="0087524A">
              <w:rPr>
                <w:webHidden/>
              </w:rPr>
            </w:r>
            <w:r w:rsidR="0087524A">
              <w:rPr>
                <w:webHidden/>
              </w:rPr>
              <w:fldChar w:fldCharType="separate"/>
            </w:r>
            <w:r w:rsidR="0029186F">
              <w:rPr>
                <w:webHidden/>
              </w:rPr>
              <w:t>26</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89" w:history="1">
            <w:r w:rsidR="0087524A" w:rsidRPr="00B81DB2">
              <w:rPr>
                <w:rStyle w:val="Hyperlink"/>
              </w:rPr>
              <w:t>3.</w:t>
            </w:r>
            <w:r w:rsidR="0087524A">
              <w:rPr>
                <w:rFonts w:asciiTheme="minorHAnsi" w:eastAsiaTheme="minorEastAsia" w:hAnsiTheme="minorHAnsi" w:cstheme="minorBidi"/>
                <w:lang w:val="en-US" w:eastAsia="en-US"/>
              </w:rPr>
              <w:tab/>
            </w:r>
            <w:r w:rsidR="0087524A" w:rsidRPr="00B81DB2">
              <w:rPr>
                <w:rStyle w:val="Hyperlink"/>
              </w:rPr>
              <w:t>Лица, обработващи лични данни в БНБ</w:t>
            </w:r>
            <w:r w:rsidR="0087524A">
              <w:rPr>
                <w:webHidden/>
              </w:rPr>
              <w:tab/>
            </w:r>
            <w:r w:rsidR="0087524A">
              <w:rPr>
                <w:webHidden/>
              </w:rPr>
              <w:fldChar w:fldCharType="begin"/>
            </w:r>
            <w:r w:rsidR="0087524A">
              <w:rPr>
                <w:webHidden/>
              </w:rPr>
              <w:instrText xml:space="preserve"> PAGEREF _Toc27400089 \h </w:instrText>
            </w:r>
            <w:r w:rsidR="0087524A">
              <w:rPr>
                <w:webHidden/>
              </w:rPr>
            </w:r>
            <w:r w:rsidR="0087524A">
              <w:rPr>
                <w:webHidden/>
              </w:rPr>
              <w:fldChar w:fldCharType="separate"/>
            </w:r>
            <w:r w:rsidR="0029186F">
              <w:rPr>
                <w:webHidden/>
              </w:rPr>
              <w:t>27</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90" w:history="1">
            <w:r w:rsidR="0087524A" w:rsidRPr="00B81DB2">
              <w:rPr>
                <w:rStyle w:val="Hyperlink"/>
              </w:rPr>
              <w:t>4.</w:t>
            </w:r>
            <w:r w:rsidR="0087524A">
              <w:rPr>
                <w:rFonts w:asciiTheme="minorHAnsi" w:eastAsiaTheme="minorEastAsia" w:hAnsiTheme="minorHAnsi" w:cstheme="minorBidi"/>
                <w:lang w:val="en-US" w:eastAsia="en-US"/>
              </w:rPr>
              <w:tab/>
            </w:r>
            <w:r w:rsidR="0087524A" w:rsidRPr="00B81DB2">
              <w:rPr>
                <w:rStyle w:val="Hyperlink"/>
              </w:rPr>
              <w:t>Срок за съхраняване на личните данни</w:t>
            </w:r>
            <w:r w:rsidR="0087524A">
              <w:rPr>
                <w:webHidden/>
              </w:rPr>
              <w:tab/>
            </w:r>
            <w:r w:rsidR="0087524A">
              <w:rPr>
                <w:webHidden/>
              </w:rPr>
              <w:fldChar w:fldCharType="begin"/>
            </w:r>
            <w:r w:rsidR="0087524A">
              <w:rPr>
                <w:webHidden/>
              </w:rPr>
              <w:instrText xml:space="preserve"> PAGEREF _Toc27400090 \h </w:instrText>
            </w:r>
            <w:r w:rsidR="0087524A">
              <w:rPr>
                <w:webHidden/>
              </w:rPr>
            </w:r>
            <w:r w:rsidR="0087524A">
              <w:rPr>
                <w:webHidden/>
              </w:rPr>
              <w:fldChar w:fldCharType="separate"/>
            </w:r>
            <w:r w:rsidR="0029186F">
              <w:rPr>
                <w:webHidden/>
              </w:rPr>
              <w:t>27</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91" w:history="1">
            <w:r w:rsidR="0087524A" w:rsidRPr="00B81DB2">
              <w:rPr>
                <w:rStyle w:val="Hyperlink"/>
              </w:rPr>
              <w:t>5.</w:t>
            </w:r>
            <w:r w:rsidR="0087524A">
              <w:rPr>
                <w:rFonts w:asciiTheme="minorHAnsi" w:eastAsiaTheme="minorEastAsia" w:hAnsiTheme="minorHAnsi" w:cstheme="minorBidi"/>
                <w:lang w:val="en-US" w:eastAsia="en-US"/>
              </w:rPr>
              <w:tab/>
            </w:r>
            <w:r w:rsidR="0087524A" w:rsidRPr="00B81DB2">
              <w:rPr>
                <w:rStyle w:val="Hyperlink"/>
              </w:rPr>
              <w:t>Права на субекта на данните</w:t>
            </w:r>
            <w:r w:rsidR="0087524A">
              <w:rPr>
                <w:webHidden/>
              </w:rPr>
              <w:tab/>
            </w:r>
            <w:r w:rsidR="0087524A">
              <w:rPr>
                <w:webHidden/>
              </w:rPr>
              <w:fldChar w:fldCharType="begin"/>
            </w:r>
            <w:r w:rsidR="0087524A">
              <w:rPr>
                <w:webHidden/>
              </w:rPr>
              <w:instrText xml:space="preserve"> PAGEREF _Toc27400091 \h </w:instrText>
            </w:r>
            <w:r w:rsidR="0087524A">
              <w:rPr>
                <w:webHidden/>
              </w:rPr>
            </w:r>
            <w:r w:rsidR="0087524A">
              <w:rPr>
                <w:webHidden/>
              </w:rPr>
              <w:fldChar w:fldCharType="separate"/>
            </w:r>
            <w:r w:rsidR="0029186F">
              <w:rPr>
                <w:webHidden/>
              </w:rPr>
              <w:t>27</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92" w:history="1">
            <w:r w:rsidR="0087524A" w:rsidRPr="00B81DB2">
              <w:rPr>
                <w:rStyle w:val="Hyperlink"/>
              </w:rPr>
              <w:t>6.</w:t>
            </w:r>
            <w:r w:rsidR="0087524A">
              <w:rPr>
                <w:rFonts w:asciiTheme="minorHAnsi" w:eastAsiaTheme="minorEastAsia" w:hAnsiTheme="minorHAnsi" w:cstheme="minorBidi"/>
                <w:lang w:val="en-US" w:eastAsia="en-US"/>
              </w:rPr>
              <w:tab/>
            </w:r>
            <w:r w:rsidR="0087524A" w:rsidRPr="00B81DB2">
              <w:rPr>
                <w:rStyle w:val="Hyperlink"/>
              </w:rPr>
              <w:t>Длъжностно лице по защита на личните данни</w:t>
            </w:r>
            <w:r w:rsidR="0087524A">
              <w:rPr>
                <w:webHidden/>
              </w:rPr>
              <w:tab/>
            </w:r>
            <w:r w:rsidR="0087524A">
              <w:rPr>
                <w:webHidden/>
              </w:rPr>
              <w:fldChar w:fldCharType="begin"/>
            </w:r>
            <w:r w:rsidR="0087524A">
              <w:rPr>
                <w:webHidden/>
              </w:rPr>
              <w:instrText xml:space="preserve"> PAGEREF _Toc27400092 \h </w:instrText>
            </w:r>
            <w:r w:rsidR="0087524A">
              <w:rPr>
                <w:webHidden/>
              </w:rPr>
            </w:r>
            <w:r w:rsidR="0087524A">
              <w:rPr>
                <w:webHidden/>
              </w:rPr>
              <w:fldChar w:fldCharType="separate"/>
            </w:r>
            <w:r w:rsidR="0029186F">
              <w:rPr>
                <w:webHidden/>
              </w:rPr>
              <w:t>28</w:t>
            </w:r>
            <w:r w:rsidR="0087524A">
              <w:rPr>
                <w:webHidden/>
              </w:rPr>
              <w:fldChar w:fldCharType="end"/>
            </w:r>
          </w:hyperlink>
        </w:p>
        <w:p w:rsidR="0087524A" w:rsidRDefault="00C22EF1">
          <w:pPr>
            <w:pStyle w:val="TOC2"/>
            <w:tabs>
              <w:tab w:val="left" w:pos="660"/>
            </w:tabs>
            <w:rPr>
              <w:rFonts w:asciiTheme="minorHAnsi" w:eastAsiaTheme="minorEastAsia" w:hAnsiTheme="minorHAnsi" w:cstheme="minorBidi"/>
              <w:lang w:val="en-US" w:eastAsia="en-US"/>
            </w:rPr>
          </w:pPr>
          <w:hyperlink w:anchor="_Toc27400093" w:history="1">
            <w:r w:rsidR="0087524A" w:rsidRPr="00B81DB2">
              <w:rPr>
                <w:rStyle w:val="Hyperlink"/>
              </w:rPr>
              <w:t>7.</w:t>
            </w:r>
            <w:r w:rsidR="0087524A">
              <w:rPr>
                <w:rFonts w:asciiTheme="minorHAnsi" w:eastAsiaTheme="minorEastAsia" w:hAnsiTheme="minorHAnsi" w:cstheme="minorBidi"/>
                <w:lang w:val="en-US" w:eastAsia="en-US"/>
              </w:rPr>
              <w:tab/>
            </w:r>
            <w:r w:rsidR="0087524A" w:rsidRPr="00B81DB2">
              <w:rPr>
                <w:rStyle w:val="Hyperlink"/>
              </w:rPr>
              <w:t>Право на обжалване</w:t>
            </w:r>
            <w:r w:rsidR="0087524A">
              <w:rPr>
                <w:webHidden/>
              </w:rPr>
              <w:tab/>
            </w:r>
            <w:r w:rsidR="0087524A">
              <w:rPr>
                <w:webHidden/>
              </w:rPr>
              <w:fldChar w:fldCharType="begin"/>
            </w:r>
            <w:r w:rsidR="0087524A">
              <w:rPr>
                <w:webHidden/>
              </w:rPr>
              <w:instrText xml:space="preserve"> PAGEREF _Toc27400093 \h </w:instrText>
            </w:r>
            <w:r w:rsidR="0087524A">
              <w:rPr>
                <w:webHidden/>
              </w:rPr>
            </w:r>
            <w:r w:rsidR="0087524A">
              <w:rPr>
                <w:webHidden/>
              </w:rPr>
              <w:fldChar w:fldCharType="separate"/>
            </w:r>
            <w:r w:rsidR="0029186F">
              <w:rPr>
                <w:webHidden/>
              </w:rPr>
              <w:t>28</w:t>
            </w:r>
            <w:r w:rsidR="0087524A">
              <w:rPr>
                <w:webHidden/>
              </w:rPr>
              <w:fldChar w:fldCharType="end"/>
            </w:r>
          </w:hyperlink>
        </w:p>
        <w:p w:rsidR="00FE4857" w:rsidRDefault="00FE4857">
          <w:r>
            <w:rPr>
              <w:b/>
              <w:bCs/>
              <w:noProof/>
            </w:rPr>
            <w:fldChar w:fldCharType="end"/>
          </w:r>
        </w:p>
      </w:sdtContent>
    </w:sdt>
    <w:p w:rsidR="00B1702E" w:rsidRPr="00FE4857" w:rsidRDefault="00B1702E" w:rsidP="00DA3B20">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rsidR="000C4B4E" w:rsidRPr="00FE4857" w:rsidRDefault="00233EDA" w:rsidP="00233EDA">
      <w:pPr>
        <w:spacing w:after="0" w:line="240" w:lineRule="auto"/>
        <w:rPr>
          <w:highlight w:val="yellow"/>
          <w:lang w:eastAsia="bg-BG"/>
        </w:rPr>
      </w:pPr>
      <w:r w:rsidRPr="00FE4857">
        <w:rPr>
          <w:highlight w:val="yellow"/>
          <w:lang w:eastAsia="bg-BG"/>
        </w:rPr>
        <w:br w:type="page"/>
      </w:r>
    </w:p>
    <w:p w:rsidR="00C23B04" w:rsidRPr="0008763D" w:rsidRDefault="00483185" w:rsidP="009A013E">
      <w:pPr>
        <w:pStyle w:val="Heading1"/>
        <w:numPr>
          <w:ilvl w:val="0"/>
          <w:numId w:val="5"/>
        </w:numPr>
        <w:spacing w:before="0" w:line="360" w:lineRule="auto"/>
        <w:ind w:left="0" w:firstLine="0"/>
        <w:jc w:val="center"/>
        <w:rPr>
          <w:rFonts w:ascii="Times New Roman" w:eastAsia="Times New Roman" w:hAnsi="Times New Roman" w:cs="Times New Roman"/>
          <w:color w:val="auto"/>
          <w:sz w:val="24"/>
          <w:szCs w:val="24"/>
          <w:lang w:eastAsia="bg-BG"/>
        </w:rPr>
      </w:pPr>
      <w:bookmarkStart w:id="0" w:name="_Toc27400053"/>
      <w:r w:rsidRPr="0008763D">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0"/>
    </w:p>
    <w:p w:rsidR="00FE71E4" w:rsidRPr="001246B9" w:rsidRDefault="00FE71E4" w:rsidP="00E71897">
      <w:pPr>
        <w:rPr>
          <w:lang w:eastAsia="bg-BG"/>
        </w:rPr>
      </w:pPr>
    </w:p>
    <w:p w:rsidR="00A14F6C" w:rsidRPr="001246B9" w:rsidRDefault="00513871"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1" w:name="_Toc27400054"/>
      <w:r w:rsidRPr="001246B9">
        <w:rPr>
          <w:rFonts w:ascii="Times New Roman" w:hAnsi="Times New Roman" w:cs="Times New Roman"/>
          <w:color w:val="auto"/>
          <w:sz w:val="24"/>
          <w:szCs w:val="24"/>
          <w:lang w:eastAsia="bg-BG"/>
        </w:rPr>
        <w:t>Пр</w:t>
      </w:r>
      <w:r w:rsidR="00BA69E8" w:rsidRPr="001246B9">
        <w:rPr>
          <w:rFonts w:ascii="Times New Roman" w:hAnsi="Times New Roman" w:cs="Times New Roman"/>
          <w:color w:val="auto"/>
          <w:sz w:val="24"/>
          <w:szCs w:val="24"/>
          <w:lang w:eastAsia="bg-BG"/>
        </w:rPr>
        <w:t>едмет</w:t>
      </w:r>
      <w:r w:rsidR="00C8140B" w:rsidRPr="001246B9">
        <w:rPr>
          <w:rFonts w:ascii="Times New Roman" w:hAnsi="Times New Roman" w:cs="Times New Roman"/>
          <w:color w:val="auto"/>
          <w:sz w:val="24"/>
          <w:szCs w:val="24"/>
          <w:lang w:eastAsia="bg-BG"/>
        </w:rPr>
        <w:t xml:space="preserve"> на обществената поръчка</w:t>
      </w:r>
      <w:bookmarkEnd w:id="1"/>
    </w:p>
    <w:p w:rsidR="000C3919" w:rsidRDefault="000C3919" w:rsidP="00B27A17">
      <w:pPr>
        <w:widowControl w:val="0"/>
        <w:autoSpaceDE w:val="0"/>
        <w:autoSpaceDN w:val="0"/>
        <w:adjustRightInd w:val="0"/>
        <w:spacing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b/>
          <w:sz w:val="24"/>
          <w:szCs w:val="24"/>
          <w:lang w:eastAsia="bg-BG"/>
        </w:rPr>
        <w:t>„</w:t>
      </w:r>
      <w:r w:rsidR="00B27A17" w:rsidRPr="00B27A17">
        <w:rPr>
          <w:rFonts w:ascii="Times New Roman" w:eastAsia="Times New Roman" w:hAnsi="Times New Roman"/>
          <w:b/>
          <w:sz w:val="24"/>
          <w:szCs w:val="24"/>
          <w:lang w:val="cs-CZ" w:eastAsia="bg-BG"/>
        </w:rPr>
        <w:t>Избор на международно сертифицирано дружество за стоков контрол. Извършване на стоков и качествен контрол на монетни заготовки и други доставки.</w:t>
      </w:r>
      <w:r w:rsidRPr="000C3919">
        <w:rPr>
          <w:rFonts w:ascii="Times New Roman" w:eastAsia="Times New Roman" w:hAnsi="Times New Roman"/>
          <w:b/>
          <w:sz w:val="24"/>
          <w:szCs w:val="24"/>
          <w:lang w:eastAsia="bg-BG"/>
        </w:rPr>
        <w:t>”</w:t>
      </w:r>
    </w:p>
    <w:p w:rsidR="00693066" w:rsidRDefault="00693066" w:rsidP="00B27A17">
      <w:pPr>
        <w:widowControl w:val="0"/>
        <w:autoSpaceDE w:val="0"/>
        <w:autoSpaceDN w:val="0"/>
        <w:adjustRightInd w:val="0"/>
        <w:spacing w:after="0" w:line="360" w:lineRule="auto"/>
        <w:ind w:firstLine="709"/>
        <w:jc w:val="both"/>
        <w:rPr>
          <w:rFonts w:ascii="Times New Roman" w:eastAsia="Times New Roman" w:hAnsi="Times New Roman"/>
          <w:b/>
          <w:sz w:val="24"/>
          <w:szCs w:val="24"/>
          <w:lang w:eastAsia="bg-BG"/>
        </w:rPr>
      </w:pP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bookmarkStart w:id="2" w:name="_Toc27400055"/>
      <w:r w:rsidRPr="00175C38">
        <w:rPr>
          <w:rFonts w:ascii="Times New Roman" w:hAnsi="Times New Roman"/>
          <w:color w:val="auto"/>
          <w:sz w:val="24"/>
          <w:szCs w:val="24"/>
          <w:lang w:eastAsia="bg-BG"/>
        </w:rPr>
        <w:t>Срок на обществената поръчка</w:t>
      </w:r>
      <w:r w:rsidR="00175C38">
        <w:rPr>
          <w:rFonts w:ascii="Times New Roman" w:hAnsi="Times New Roman"/>
          <w:color w:val="auto"/>
          <w:sz w:val="24"/>
          <w:szCs w:val="24"/>
          <w:lang w:eastAsia="bg-BG"/>
        </w:rPr>
        <w:t>:</w:t>
      </w:r>
      <w:bookmarkEnd w:id="2"/>
    </w:p>
    <w:p w:rsidR="00B27A17" w:rsidRDefault="00693066" w:rsidP="00E14FF1">
      <w:pPr>
        <w:pStyle w:val="Heading2"/>
        <w:spacing w:before="0" w:line="360" w:lineRule="auto"/>
        <w:ind w:firstLine="709"/>
        <w:jc w:val="both"/>
        <w:rPr>
          <w:rFonts w:ascii="Times New Roman" w:hAnsi="Times New Roman"/>
          <w:b w:val="0"/>
          <w:color w:val="auto"/>
          <w:sz w:val="24"/>
          <w:szCs w:val="24"/>
          <w:lang w:eastAsia="bg-BG"/>
        </w:rPr>
      </w:pPr>
      <w:bookmarkStart w:id="3" w:name="_Toc27400056"/>
      <w:r>
        <w:rPr>
          <w:rFonts w:ascii="Times New Roman" w:hAnsi="Times New Roman"/>
          <w:b w:val="0"/>
          <w:color w:val="auto"/>
          <w:sz w:val="24"/>
          <w:szCs w:val="24"/>
          <w:lang w:eastAsia="bg-BG"/>
        </w:rPr>
        <w:t>Предвижда се с</w:t>
      </w:r>
      <w:r w:rsidR="00B27A17" w:rsidRPr="00B27A17">
        <w:rPr>
          <w:rFonts w:ascii="Times New Roman" w:hAnsi="Times New Roman"/>
          <w:b w:val="0"/>
          <w:color w:val="auto"/>
          <w:sz w:val="24"/>
          <w:szCs w:val="24"/>
          <w:lang w:eastAsia="bg-BG"/>
        </w:rPr>
        <w:t>рок</w:t>
      </w:r>
      <w:r>
        <w:rPr>
          <w:rFonts w:ascii="Times New Roman" w:hAnsi="Times New Roman"/>
          <w:b w:val="0"/>
          <w:color w:val="auto"/>
          <w:sz w:val="24"/>
          <w:szCs w:val="24"/>
          <w:lang w:eastAsia="bg-BG"/>
        </w:rPr>
        <w:t xml:space="preserve"> за изпълнение</w:t>
      </w:r>
      <w:r w:rsidR="00B27A17" w:rsidRPr="00B27A17">
        <w:rPr>
          <w:rFonts w:ascii="Times New Roman" w:hAnsi="Times New Roman"/>
          <w:b w:val="0"/>
          <w:color w:val="auto"/>
          <w:sz w:val="24"/>
          <w:szCs w:val="24"/>
          <w:lang w:eastAsia="bg-BG"/>
        </w:rPr>
        <w:t xml:space="preserve"> 2 (две) годин</w:t>
      </w:r>
      <w:r>
        <w:rPr>
          <w:rFonts w:ascii="Times New Roman" w:hAnsi="Times New Roman"/>
          <w:b w:val="0"/>
          <w:color w:val="auto"/>
          <w:sz w:val="24"/>
          <w:szCs w:val="24"/>
          <w:lang w:eastAsia="bg-BG"/>
        </w:rPr>
        <w:t>и</w:t>
      </w:r>
      <w:r w:rsidR="00B27A17" w:rsidRPr="00B27A17">
        <w:rPr>
          <w:rFonts w:ascii="Times New Roman" w:hAnsi="Times New Roman"/>
          <w:b w:val="0"/>
          <w:color w:val="auto"/>
          <w:sz w:val="24"/>
          <w:szCs w:val="24"/>
          <w:lang w:eastAsia="bg-BG"/>
        </w:rPr>
        <w:t>, считано от 9.08.2020 г. В случай че Договорът се сключи на по-късна дата от 9.08.2020 г., същият влиза в сила от датата</w:t>
      </w:r>
      <w:r>
        <w:rPr>
          <w:rFonts w:ascii="Times New Roman" w:hAnsi="Times New Roman"/>
          <w:b w:val="0"/>
          <w:color w:val="auto"/>
          <w:sz w:val="24"/>
          <w:szCs w:val="24"/>
          <w:lang w:eastAsia="bg-BG"/>
        </w:rPr>
        <w:t xml:space="preserve"> на сключването му</w:t>
      </w:r>
      <w:r w:rsidR="00B27A17" w:rsidRPr="00B27A17">
        <w:rPr>
          <w:rFonts w:ascii="Times New Roman" w:hAnsi="Times New Roman"/>
          <w:b w:val="0"/>
          <w:color w:val="auto"/>
          <w:sz w:val="24"/>
          <w:szCs w:val="24"/>
          <w:lang w:eastAsia="bg-BG"/>
        </w:rPr>
        <w:t>.</w:t>
      </w:r>
    </w:p>
    <w:p w:rsidR="00125803" w:rsidRPr="00125803" w:rsidRDefault="00125803" w:rsidP="00125803">
      <w:pPr>
        <w:rPr>
          <w:lang w:eastAsia="bg-BG"/>
        </w:rPr>
      </w:pPr>
    </w:p>
    <w:p w:rsidR="00E60264" w:rsidRDefault="00E60264" w:rsidP="0000621A">
      <w:pPr>
        <w:pStyle w:val="Heading2"/>
        <w:numPr>
          <w:ilvl w:val="0"/>
          <w:numId w:val="6"/>
        </w:numPr>
        <w:spacing w:before="0" w:line="360" w:lineRule="auto"/>
        <w:ind w:left="993" w:hanging="284"/>
        <w:rPr>
          <w:rFonts w:ascii="Times New Roman" w:hAnsi="Times New Roman"/>
          <w:color w:val="auto"/>
          <w:sz w:val="24"/>
          <w:szCs w:val="24"/>
          <w:lang w:eastAsia="bg-BG"/>
        </w:rPr>
      </w:pPr>
      <w:r w:rsidRPr="00175C38">
        <w:rPr>
          <w:rFonts w:ascii="Times New Roman" w:hAnsi="Times New Roman"/>
          <w:color w:val="auto"/>
          <w:sz w:val="24"/>
          <w:szCs w:val="24"/>
          <w:lang w:eastAsia="bg-BG"/>
        </w:rPr>
        <w:t>Прогнозна стойност на обществената поръчка</w:t>
      </w:r>
      <w:r w:rsidR="00175C38">
        <w:rPr>
          <w:rFonts w:ascii="Times New Roman" w:hAnsi="Times New Roman"/>
          <w:color w:val="auto"/>
          <w:sz w:val="24"/>
          <w:szCs w:val="24"/>
          <w:lang w:eastAsia="bg-BG"/>
        </w:rPr>
        <w:t>:</w:t>
      </w:r>
      <w:bookmarkEnd w:id="3"/>
    </w:p>
    <w:p w:rsidR="009B193F" w:rsidRDefault="009B193F" w:rsidP="00105A4E">
      <w:pPr>
        <w:spacing w:after="0" w:line="360" w:lineRule="auto"/>
        <w:ind w:firstLine="567"/>
        <w:jc w:val="both"/>
        <w:rPr>
          <w:rFonts w:ascii="Times New Roman" w:hAnsi="Times New Roman"/>
          <w:sz w:val="24"/>
          <w:szCs w:val="24"/>
          <w:lang w:eastAsia="bg-BG"/>
        </w:rPr>
      </w:pPr>
      <w:r w:rsidRPr="00105A4E">
        <w:rPr>
          <w:rFonts w:ascii="Times New Roman" w:hAnsi="Times New Roman"/>
          <w:sz w:val="24"/>
          <w:szCs w:val="24"/>
          <w:lang w:eastAsia="bg-BG"/>
        </w:rPr>
        <w:t>Общата прогнозна стойност на об</w:t>
      </w:r>
      <w:r w:rsidR="00105A4E" w:rsidRPr="00105A4E">
        <w:rPr>
          <w:rFonts w:ascii="Times New Roman" w:hAnsi="Times New Roman"/>
          <w:sz w:val="24"/>
          <w:szCs w:val="24"/>
          <w:lang w:eastAsia="bg-BG"/>
        </w:rPr>
        <w:t xml:space="preserve">ществената поръчка е в размер на </w:t>
      </w:r>
      <w:r w:rsidR="001178B6">
        <w:rPr>
          <w:rFonts w:ascii="Times New Roman" w:hAnsi="Times New Roman"/>
          <w:b/>
          <w:sz w:val="24"/>
          <w:szCs w:val="24"/>
          <w:lang w:val="en-US" w:eastAsia="bg-BG"/>
        </w:rPr>
        <w:t>200 000</w:t>
      </w:r>
      <w:r w:rsidR="00105A4E" w:rsidRPr="00105A4E">
        <w:rPr>
          <w:rFonts w:ascii="Times New Roman" w:hAnsi="Times New Roman"/>
          <w:b/>
          <w:sz w:val="24"/>
          <w:szCs w:val="24"/>
          <w:lang w:eastAsia="bg-BG"/>
        </w:rPr>
        <w:t xml:space="preserve"> (</w:t>
      </w:r>
      <w:r w:rsidR="001178B6">
        <w:rPr>
          <w:rFonts w:ascii="Times New Roman" w:hAnsi="Times New Roman"/>
          <w:b/>
          <w:sz w:val="24"/>
          <w:szCs w:val="24"/>
          <w:lang w:eastAsia="bg-BG"/>
        </w:rPr>
        <w:t>двеста</w:t>
      </w:r>
      <w:r w:rsidR="00105A4E" w:rsidRPr="00105A4E">
        <w:rPr>
          <w:rFonts w:ascii="Times New Roman" w:hAnsi="Times New Roman"/>
          <w:b/>
          <w:sz w:val="24"/>
          <w:szCs w:val="24"/>
          <w:lang w:eastAsia="bg-BG"/>
        </w:rPr>
        <w:t xml:space="preserve"> хиляди</w:t>
      </w:r>
      <w:r w:rsidR="00D840BA">
        <w:rPr>
          <w:rFonts w:ascii="Times New Roman" w:hAnsi="Times New Roman"/>
          <w:b/>
          <w:sz w:val="24"/>
          <w:szCs w:val="24"/>
          <w:lang w:eastAsia="bg-BG"/>
        </w:rPr>
        <w:t>)</w:t>
      </w:r>
      <w:r w:rsidR="009252E3">
        <w:rPr>
          <w:rFonts w:ascii="Times New Roman" w:hAnsi="Times New Roman"/>
          <w:b/>
          <w:sz w:val="24"/>
          <w:szCs w:val="24"/>
          <w:lang w:val="en-US" w:eastAsia="bg-BG"/>
        </w:rPr>
        <w:t xml:space="preserve"> </w:t>
      </w:r>
      <w:r w:rsidR="009252E3">
        <w:rPr>
          <w:rFonts w:ascii="Times New Roman" w:hAnsi="Times New Roman"/>
          <w:b/>
          <w:sz w:val="24"/>
          <w:szCs w:val="24"/>
          <w:lang w:eastAsia="bg-BG"/>
        </w:rPr>
        <w:t>лв.</w:t>
      </w:r>
      <w:r w:rsidR="001178B6">
        <w:rPr>
          <w:rFonts w:ascii="Times New Roman" w:hAnsi="Times New Roman"/>
          <w:b/>
          <w:sz w:val="24"/>
          <w:szCs w:val="24"/>
          <w:lang w:eastAsia="bg-BG"/>
        </w:rPr>
        <w:t xml:space="preserve"> без ДДС.</w:t>
      </w:r>
    </w:p>
    <w:p w:rsidR="00FE4857" w:rsidRPr="00FE4857" w:rsidRDefault="00FE4857" w:rsidP="00FE4857">
      <w:pPr>
        <w:spacing w:after="0" w:line="360" w:lineRule="auto"/>
        <w:rPr>
          <w:highlight w:val="yellow"/>
          <w:lang w:eastAsia="bg-BG"/>
        </w:rPr>
      </w:pPr>
    </w:p>
    <w:p w:rsidR="00064F7F" w:rsidRPr="00902D4A" w:rsidRDefault="00064F7F" w:rsidP="0000621A">
      <w:pPr>
        <w:pStyle w:val="Heading2"/>
        <w:numPr>
          <w:ilvl w:val="0"/>
          <w:numId w:val="6"/>
        </w:numPr>
        <w:spacing w:before="0" w:line="360" w:lineRule="auto"/>
        <w:ind w:left="993" w:hanging="284"/>
        <w:rPr>
          <w:rFonts w:ascii="Times New Roman" w:hAnsi="Times New Roman" w:cs="Times New Roman"/>
          <w:color w:val="auto"/>
          <w:sz w:val="24"/>
          <w:szCs w:val="24"/>
          <w:lang w:eastAsia="bg-BG"/>
        </w:rPr>
      </w:pPr>
      <w:bookmarkStart w:id="4" w:name="_Toc27400057"/>
      <w:r w:rsidRPr="00902D4A">
        <w:rPr>
          <w:rFonts w:ascii="Times New Roman" w:eastAsia="Times New Roman" w:hAnsi="Times New Roman" w:cs="Times New Roman"/>
          <w:color w:val="auto"/>
          <w:sz w:val="24"/>
          <w:szCs w:val="24"/>
          <w:lang w:eastAsia="bg-BG"/>
        </w:rPr>
        <w:t>Технически спецификации</w:t>
      </w:r>
      <w:r w:rsidR="00C6588F" w:rsidRPr="00902D4A">
        <w:rPr>
          <w:rFonts w:ascii="Times New Roman" w:eastAsia="Times New Roman" w:hAnsi="Times New Roman" w:cs="Times New Roman"/>
          <w:color w:val="auto"/>
          <w:sz w:val="24"/>
          <w:szCs w:val="24"/>
          <w:lang w:eastAsia="bg-BG"/>
        </w:rPr>
        <w:t>.</w:t>
      </w:r>
      <w:bookmarkEnd w:id="4"/>
    </w:p>
    <w:p w:rsidR="004520BE" w:rsidRPr="009F50DC" w:rsidRDefault="009F50DC" w:rsidP="009F50DC">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Условията за изпълнение на поръчката са описани в Техническа спецификация</w:t>
      </w:r>
      <w:r>
        <w:rPr>
          <w:rFonts w:ascii="Times New Roman" w:eastAsia="Times New Roman" w:hAnsi="Times New Roman"/>
          <w:sz w:val="24"/>
          <w:szCs w:val="24"/>
          <w:lang w:eastAsia="bg-BG"/>
        </w:rPr>
        <w:t>– Приложение № 1</w:t>
      </w:r>
      <w:r w:rsidR="00590B8F">
        <w:rPr>
          <w:rFonts w:ascii="Times New Roman" w:eastAsia="Times New Roman" w:hAnsi="Times New Roman"/>
          <w:sz w:val="24"/>
          <w:szCs w:val="24"/>
          <w:lang w:eastAsia="bg-BG"/>
        </w:rPr>
        <w:t xml:space="preserve"> от проекта на договор</w:t>
      </w:r>
      <w:r w:rsidR="00554C11">
        <w:rPr>
          <w:rFonts w:ascii="Times New Roman" w:eastAsia="Times New Roman" w:hAnsi="Times New Roman"/>
          <w:sz w:val="24"/>
          <w:szCs w:val="24"/>
          <w:lang w:eastAsia="bg-BG"/>
        </w:rPr>
        <w:t>.</w:t>
      </w:r>
      <w:r>
        <w:rPr>
          <w:rFonts w:ascii="Times New Roman" w:eastAsia="Times New Roman" w:hAnsi="Times New Roman"/>
          <w:sz w:val="24"/>
          <w:szCs w:val="24"/>
          <w:lang w:eastAsia="bg-BG"/>
        </w:rPr>
        <w:t xml:space="preserve"> </w:t>
      </w:r>
    </w:p>
    <w:p w:rsidR="00C6588F" w:rsidRPr="00902D4A" w:rsidRDefault="00C6588F" w:rsidP="00B2529C">
      <w:pPr>
        <w:spacing w:after="0" w:line="360" w:lineRule="auto"/>
        <w:ind w:firstLine="709"/>
        <w:jc w:val="both"/>
        <w:rPr>
          <w:rFonts w:ascii="Times New Roman" w:eastAsia="Times New Roman" w:hAnsi="Times New Roman"/>
          <w:b/>
          <w:sz w:val="24"/>
          <w:szCs w:val="24"/>
          <w:lang w:eastAsia="bg-BG"/>
        </w:rPr>
      </w:pPr>
    </w:p>
    <w:p w:rsidR="003927F3" w:rsidRPr="00902D4A" w:rsidRDefault="003927F3" w:rsidP="0073049A">
      <w:pPr>
        <w:pStyle w:val="Heading2"/>
        <w:numPr>
          <w:ilvl w:val="0"/>
          <w:numId w:val="6"/>
        </w:numPr>
        <w:spacing w:before="0" w:line="360" w:lineRule="auto"/>
        <w:ind w:left="993" w:hanging="284"/>
        <w:rPr>
          <w:rFonts w:ascii="Times New Roman" w:hAnsi="Times New Roman"/>
          <w:color w:val="auto"/>
          <w:sz w:val="24"/>
          <w:szCs w:val="24"/>
        </w:rPr>
      </w:pPr>
      <w:bookmarkStart w:id="5" w:name="_Toc27400058"/>
      <w:r w:rsidRPr="00902D4A">
        <w:rPr>
          <w:rFonts w:ascii="Times New Roman" w:eastAsia="Times New Roman" w:hAnsi="Times New Roman"/>
          <w:color w:val="auto"/>
          <w:sz w:val="24"/>
          <w:szCs w:val="24"/>
          <w:lang w:eastAsia="bg-BG"/>
        </w:rPr>
        <w:t>Място на изпълнение</w:t>
      </w:r>
      <w:r w:rsidR="009C5D3A" w:rsidRPr="00902D4A">
        <w:rPr>
          <w:rFonts w:ascii="Times New Roman" w:eastAsia="Times New Roman" w:hAnsi="Times New Roman"/>
          <w:color w:val="auto"/>
          <w:sz w:val="24"/>
          <w:szCs w:val="24"/>
          <w:lang w:eastAsia="bg-BG"/>
        </w:rPr>
        <w:t>:</w:t>
      </w:r>
      <w:bookmarkEnd w:id="5"/>
    </w:p>
    <w:p w:rsidR="00554C11" w:rsidRPr="00D00F0B" w:rsidRDefault="00554C11" w:rsidP="00554C11">
      <w:pPr>
        <w:spacing w:after="0" w:line="360" w:lineRule="auto"/>
        <w:ind w:firstLine="709"/>
        <w:jc w:val="both"/>
        <w:rPr>
          <w:rFonts w:ascii="Times New Roman" w:hAnsi="Times New Roman"/>
          <w:sz w:val="24"/>
          <w:szCs w:val="24"/>
          <w:lang w:eastAsia="bg-BG"/>
        </w:rPr>
      </w:pPr>
      <w:r w:rsidRPr="00D00F0B">
        <w:rPr>
          <w:rFonts w:ascii="Times New Roman" w:hAnsi="Times New Roman"/>
          <w:sz w:val="24"/>
          <w:szCs w:val="24"/>
          <w:lang w:eastAsia="bg-BG"/>
        </w:rPr>
        <w:t xml:space="preserve">Мястото на изпълнение на Договора е съгласно съответната заявка на Възложителя, направена съгласно чл. 1, ал. 2 </w:t>
      </w:r>
      <w:r>
        <w:rPr>
          <w:rFonts w:ascii="Times New Roman" w:hAnsi="Times New Roman"/>
          <w:sz w:val="24"/>
          <w:szCs w:val="24"/>
          <w:lang w:eastAsia="bg-BG"/>
        </w:rPr>
        <w:t>от проекта на</w:t>
      </w:r>
      <w:r w:rsidRPr="00D00F0B">
        <w:rPr>
          <w:rFonts w:ascii="Times New Roman" w:hAnsi="Times New Roman"/>
          <w:sz w:val="24"/>
          <w:szCs w:val="24"/>
          <w:lang w:eastAsia="bg-BG"/>
        </w:rPr>
        <w:t xml:space="preserve"> договор.</w:t>
      </w:r>
    </w:p>
    <w:p w:rsidR="001A411B" w:rsidRPr="00FE4857" w:rsidRDefault="001A411B" w:rsidP="0038741D">
      <w:pPr>
        <w:pStyle w:val="Default"/>
        <w:jc w:val="both"/>
        <w:rPr>
          <w:rFonts w:ascii="Times New Roman" w:hAnsi="Times New Roman" w:cs="Times New Roman"/>
          <w:color w:val="auto"/>
          <w:highlight w:val="yellow"/>
        </w:rPr>
      </w:pPr>
    </w:p>
    <w:p w:rsidR="00C23B04" w:rsidRPr="0008763D" w:rsidRDefault="00F51C7B" w:rsidP="0000621A">
      <w:pPr>
        <w:pStyle w:val="Heading1"/>
        <w:numPr>
          <w:ilvl w:val="0"/>
          <w:numId w:val="5"/>
        </w:numPr>
        <w:tabs>
          <w:tab w:val="left" w:pos="284"/>
        </w:tabs>
        <w:spacing w:before="0" w:line="360" w:lineRule="auto"/>
        <w:ind w:left="0" w:firstLine="0"/>
        <w:jc w:val="center"/>
        <w:rPr>
          <w:rFonts w:ascii="Times New Roman" w:eastAsia="Times New Roman" w:hAnsi="Times New Roman" w:cs="Times New Roman"/>
          <w:color w:val="auto"/>
          <w:sz w:val="24"/>
          <w:szCs w:val="24"/>
          <w:lang w:eastAsia="bg-BG"/>
        </w:rPr>
      </w:pPr>
      <w:bookmarkStart w:id="6" w:name="_Toc27400059"/>
      <w:r w:rsidRPr="0008763D">
        <w:rPr>
          <w:rFonts w:ascii="Times New Roman" w:eastAsia="Times New Roman" w:hAnsi="Times New Roman" w:cs="Times New Roman"/>
          <w:color w:val="auto"/>
          <w:sz w:val="24"/>
          <w:szCs w:val="24"/>
          <w:lang w:eastAsia="bg-BG"/>
        </w:rPr>
        <w:t>ДОСТЪП ДО</w:t>
      </w:r>
      <w:r w:rsidR="0029728D" w:rsidRPr="0008763D">
        <w:rPr>
          <w:rFonts w:ascii="Times New Roman" w:eastAsia="Times New Roman" w:hAnsi="Times New Roman" w:cs="Times New Roman"/>
          <w:color w:val="auto"/>
          <w:sz w:val="24"/>
          <w:szCs w:val="24"/>
          <w:lang w:eastAsia="bg-BG"/>
        </w:rPr>
        <w:t xml:space="preserve"> ДОКУМЕНТАЦИЯ</w:t>
      </w:r>
      <w:r w:rsidRPr="0008763D">
        <w:rPr>
          <w:rFonts w:ascii="Times New Roman" w:eastAsia="Times New Roman" w:hAnsi="Times New Roman" w:cs="Times New Roman"/>
          <w:color w:val="auto"/>
          <w:sz w:val="24"/>
          <w:szCs w:val="24"/>
          <w:lang w:eastAsia="bg-BG"/>
        </w:rPr>
        <w:t>ТА</w:t>
      </w:r>
      <w:r w:rsidR="00447391" w:rsidRPr="0008763D">
        <w:rPr>
          <w:rFonts w:ascii="Times New Roman" w:eastAsia="Times New Roman" w:hAnsi="Times New Roman" w:cs="Times New Roman"/>
          <w:color w:val="auto"/>
          <w:sz w:val="24"/>
          <w:szCs w:val="24"/>
          <w:lang w:eastAsia="bg-BG"/>
        </w:rPr>
        <w:t xml:space="preserve">. </w:t>
      </w:r>
      <w:r w:rsidR="002A1ACD" w:rsidRPr="0008763D">
        <w:rPr>
          <w:rFonts w:ascii="Times New Roman" w:eastAsia="Times New Roman" w:hAnsi="Times New Roman" w:cs="Times New Roman"/>
          <w:color w:val="auto"/>
          <w:sz w:val="24"/>
          <w:szCs w:val="24"/>
          <w:lang w:eastAsia="bg-BG"/>
        </w:rPr>
        <w:t>ПОЛУЧАВАНЕ НА ОФЕРТИ</w:t>
      </w:r>
      <w:r w:rsidR="006A3EED" w:rsidRPr="0008763D">
        <w:rPr>
          <w:rFonts w:ascii="Times New Roman" w:eastAsia="Times New Roman" w:hAnsi="Times New Roman" w:cs="Times New Roman"/>
          <w:color w:val="auto"/>
          <w:sz w:val="24"/>
          <w:szCs w:val="24"/>
          <w:lang w:eastAsia="bg-BG"/>
        </w:rPr>
        <w:t xml:space="preserve">. РАЗЯСНЕНИЯ ПО </w:t>
      </w:r>
      <w:r w:rsidRPr="0008763D">
        <w:rPr>
          <w:rFonts w:ascii="Times New Roman" w:eastAsia="Times New Roman" w:hAnsi="Times New Roman" w:cs="Times New Roman"/>
          <w:color w:val="auto"/>
          <w:sz w:val="24"/>
          <w:szCs w:val="24"/>
          <w:lang w:eastAsia="bg-BG"/>
        </w:rPr>
        <w:t>УСЛОВИЯТА НА ПРОЦЕДУРАТА</w:t>
      </w:r>
      <w:r w:rsidR="006A3EED" w:rsidRPr="0008763D">
        <w:rPr>
          <w:rFonts w:ascii="Times New Roman" w:eastAsia="Times New Roman" w:hAnsi="Times New Roman" w:cs="Times New Roman"/>
          <w:color w:val="auto"/>
          <w:sz w:val="24"/>
          <w:szCs w:val="24"/>
          <w:lang w:eastAsia="bg-BG"/>
        </w:rPr>
        <w:t>.</w:t>
      </w:r>
      <w:r w:rsidR="0029728D" w:rsidRPr="0008763D">
        <w:rPr>
          <w:rFonts w:ascii="Times New Roman" w:eastAsia="Times New Roman" w:hAnsi="Times New Roman" w:cs="Times New Roman"/>
          <w:color w:val="auto"/>
          <w:sz w:val="24"/>
          <w:szCs w:val="24"/>
          <w:lang w:eastAsia="bg-BG"/>
        </w:rPr>
        <w:t xml:space="preserve"> ОБМЕН НА ИНФОРМАЦИЯ</w:t>
      </w:r>
      <w:r w:rsidR="00447391" w:rsidRPr="0008763D">
        <w:rPr>
          <w:rFonts w:ascii="Times New Roman" w:eastAsia="Times New Roman" w:hAnsi="Times New Roman" w:cs="Times New Roman"/>
          <w:color w:val="auto"/>
          <w:sz w:val="24"/>
          <w:szCs w:val="24"/>
          <w:lang w:eastAsia="bg-BG"/>
        </w:rPr>
        <w:t>.</w:t>
      </w:r>
      <w:bookmarkEnd w:id="6"/>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7" w:name="_Toc462844543"/>
      <w:bookmarkStart w:id="8" w:name="_Toc1815307"/>
      <w:bookmarkStart w:id="9" w:name="_Toc27400060"/>
      <w:r w:rsidRPr="00403077">
        <w:rPr>
          <w:rFonts w:ascii="Times New Roman" w:hAnsi="Times New Roman"/>
          <w:color w:val="auto"/>
          <w:sz w:val="24"/>
          <w:szCs w:val="24"/>
        </w:rPr>
        <w:t>Достъп до документация:</w:t>
      </w:r>
      <w:bookmarkEnd w:id="7"/>
      <w:bookmarkEnd w:id="8"/>
      <w:bookmarkEnd w:id="9"/>
    </w:p>
    <w:p w:rsidR="002873E4" w:rsidRPr="006E3762" w:rsidRDefault="002873E4" w:rsidP="002873E4">
      <w:pPr>
        <w:spacing w:after="0" w:line="360" w:lineRule="auto"/>
        <w:ind w:firstLine="709"/>
        <w:jc w:val="both"/>
        <w:rPr>
          <w:rFonts w:ascii="Times New Roman" w:hAnsi="Times New Roman"/>
          <w:sz w:val="24"/>
          <w:szCs w:val="24"/>
        </w:rPr>
      </w:pPr>
      <w:r w:rsidRPr="00403077">
        <w:rPr>
          <w:rFonts w:ascii="Times New Roman" w:hAnsi="Times New Roman"/>
          <w:sz w:val="24"/>
          <w:szCs w:val="24"/>
        </w:rPr>
        <w:t xml:space="preserve">Лицата могат да изтеглят безплатно документацията за участие от интернет страницата на </w:t>
      </w:r>
      <w:r w:rsidRPr="006E3762">
        <w:rPr>
          <w:rFonts w:ascii="Times New Roman" w:hAnsi="Times New Roman"/>
          <w:sz w:val="24"/>
          <w:szCs w:val="24"/>
        </w:rPr>
        <w:t xml:space="preserve">възложителя: </w:t>
      </w:r>
      <w:hyperlink r:id="rId8" w:history="1">
        <w:r w:rsidRPr="006E3762">
          <w:rPr>
            <w:rStyle w:val="Hyperlink"/>
            <w:rFonts w:ascii="Times New Roman" w:hAnsi="Times New Roman"/>
            <w:color w:val="auto"/>
            <w:sz w:val="24"/>
            <w:szCs w:val="24"/>
          </w:rPr>
          <w:t>http://www.bnb.bg</w:t>
        </w:r>
      </w:hyperlink>
      <w:r w:rsidRPr="006E3762">
        <w:rPr>
          <w:rStyle w:val="Hyperlink"/>
          <w:rFonts w:ascii="Times New Roman" w:hAnsi="Times New Roman"/>
          <w:color w:val="auto"/>
          <w:sz w:val="24"/>
          <w:szCs w:val="24"/>
        </w:rPr>
        <w:t>,</w:t>
      </w:r>
      <w:r w:rsidRPr="006E3762">
        <w:rPr>
          <w:rStyle w:val="Hyperlink"/>
          <w:rFonts w:ascii="Times New Roman" w:hAnsi="Times New Roman"/>
          <w:color w:val="auto"/>
          <w:sz w:val="24"/>
          <w:szCs w:val="24"/>
          <w:u w:val="none"/>
        </w:rPr>
        <w:t xml:space="preserve"> </w:t>
      </w:r>
      <w:r w:rsidRPr="006E3762">
        <w:rPr>
          <w:rFonts w:ascii="Times New Roman" w:hAnsi="Times New Roman"/>
          <w:sz w:val="24"/>
          <w:szCs w:val="24"/>
        </w:rPr>
        <w:t xml:space="preserve">раздел „Профил на купувача – обществени поръчки“, на адрес: </w:t>
      </w:r>
    </w:p>
    <w:p w:rsidR="0015014D" w:rsidRPr="0015014D" w:rsidRDefault="0015014D" w:rsidP="0015014D">
      <w:pPr>
        <w:spacing w:after="0" w:line="360" w:lineRule="auto"/>
        <w:ind w:firstLine="709"/>
        <w:jc w:val="both"/>
        <w:rPr>
          <w:color w:val="0000FF"/>
          <w:u w:val="single"/>
        </w:rPr>
      </w:pPr>
      <w:hyperlink r:id="rId9" w:history="1">
        <w:r w:rsidRPr="0015014D">
          <w:rPr>
            <w:rStyle w:val="Hyperlink"/>
          </w:rPr>
          <w:t>https://www.bnb.bg/AboutUs/AUPublicProcurements/AUPPList/PP_01224-2019-0007_BG</w:t>
        </w:r>
      </w:hyperlink>
    </w:p>
    <w:p w:rsidR="00A007C5" w:rsidRDefault="00A007C5" w:rsidP="002873E4">
      <w:pPr>
        <w:spacing w:after="0" w:line="360" w:lineRule="auto"/>
        <w:ind w:firstLine="709"/>
        <w:jc w:val="both"/>
        <w:rPr>
          <w:rFonts w:ascii="Times New Roman" w:hAnsi="Times New Roman"/>
          <w:sz w:val="24"/>
          <w:szCs w:val="24"/>
        </w:rPr>
      </w:pPr>
      <w:bookmarkStart w:id="10" w:name="_GoBack"/>
      <w:bookmarkEnd w:id="10"/>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color w:val="auto"/>
          <w:sz w:val="24"/>
          <w:szCs w:val="24"/>
        </w:rPr>
      </w:pPr>
      <w:bookmarkStart w:id="11" w:name="_Toc462844544"/>
      <w:bookmarkStart w:id="12" w:name="_Toc1815308"/>
      <w:bookmarkStart w:id="13" w:name="_Toc27400061"/>
      <w:r w:rsidRPr="00403077">
        <w:rPr>
          <w:rFonts w:ascii="Times New Roman" w:hAnsi="Times New Roman"/>
          <w:color w:val="auto"/>
          <w:sz w:val="24"/>
          <w:szCs w:val="24"/>
        </w:rPr>
        <w:t>Подаване на оферти:</w:t>
      </w:r>
      <w:bookmarkEnd w:id="11"/>
      <w:bookmarkEnd w:id="12"/>
      <w:bookmarkEnd w:id="13"/>
    </w:p>
    <w:p w:rsidR="002873E4" w:rsidRPr="00403077"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t>Подава</w:t>
      </w:r>
      <w:r>
        <w:rPr>
          <w:rFonts w:ascii="Times New Roman" w:eastAsia="Times New Roman" w:hAnsi="Times New Roman"/>
          <w:sz w:val="24"/>
          <w:szCs w:val="24"/>
        </w:rPr>
        <w:t>нето на офертите ще става до 15:</w:t>
      </w:r>
      <w:r w:rsidRPr="00403077">
        <w:rPr>
          <w:rFonts w:ascii="Times New Roman" w:eastAsia="Times New Roman" w:hAnsi="Times New Roman"/>
          <w:sz w:val="24"/>
          <w:szCs w:val="24"/>
        </w:rPr>
        <w:t>45 часа на датата, посочена в IV.2.2. от Обявлението за поръчка, на гиш</w:t>
      </w:r>
      <w:r>
        <w:rPr>
          <w:rFonts w:ascii="Times New Roman" w:eastAsia="Times New Roman" w:hAnsi="Times New Roman"/>
          <w:sz w:val="24"/>
          <w:szCs w:val="24"/>
        </w:rPr>
        <w:t>е № 43</w:t>
      </w:r>
      <w:r w:rsidRPr="00403077">
        <w:rPr>
          <w:rFonts w:ascii="Times New Roman" w:eastAsia="Times New Roman" w:hAnsi="Times New Roman"/>
          <w:sz w:val="24"/>
          <w:szCs w:val="24"/>
        </w:rPr>
        <w:t xml:space="preserve"> в Паричния салон на БНБ.</w:t>
      </w:r>
    </w:p>
    <w:p w:rsidR="002873E4" w:rsidRDefault="002873E4" w:rsidP="002873E4">
      <w:pPr>
        <w:spacing w:after="0" w:line="360" w:lineRule="auto"/>
        <w:ind w:firstLine="709"/>
        <w:jc w:val="both"/>
        <w:rPr>
          <w:rFonts w:ascii="Times New Roman" w:eastAsia="Times New Roman" w:hAnsi="Times New Roman"/>
          <w:sz w:val="24"/>
          <w:szCs w:val="24"/>
        </w:rPr>
      </w:pPr>
      <w:r w:rsidRPr="00403077">
        <w:rPr>
          <w:rFonts w:ascii="Times New Roman" w:eastAsia="Times New Roman" w:hAnsi="Times New Roman"/>
          <w:sz w:val="24"/>
          <w:szCs w:val="24"/>
        </w:rPr>
        <w:lastRenderedPageBreak/>
        <w:t xml:space="preserve">Участникът може да подаде офертата си </w:t>
      </w:r>
      <w:r w:rsidRPr="00403077">
        <w:rPr>
          <w:rFonts w:ascii="Times New Roman" w:eastAsia="Times New Roman" w:hAnsi="Times New Roman"/>
          <w:sz w:val="24"/>
          <w:szCs w:val="24"/>
          <w:lang w:eastAsia="bg-BG"/>
        </w:rPr>
        <w:t>и по пощата</w:t>
      </w:r>
      <w:r>
        <w:rPr>
          <w:rFonts w:ascii="Times New Roman" w:eastAsia="Times New Roman" w:hAnsi="Times New Roman"/>
          <w:sz w:val="24"/>
          <w:szCs w:val="24"/>
          <w:lang w:eastAsia="bg-BG"/>
        </w:rPr>
        <w:t xml:space="preserve"> или с куриерска служба,</w:t>
      </w:r>
      <w:r w:rsidRPr="00403077">
        <w:rPr>
          <w:rFonts w:ascii="Times New Roman" w:eastAsia="Times New Roman" w:hAnsi="Times New Roman"/>
          <w:sz w:val="24"/>
          <w:szCs w:val="24"/>
          <w:lang w:eastAsia="bg-BG"/>
        </w:rPr>
        <w:t xml:space="preserve">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w:t>
      </w:r>
      <w:r>
        <w:rPr>
          <w:rFonts w:ascii="Times New Roman" w:eastAsia="Times New Roman" w:hAnsi="Times New Roman"/>
          <w:sz w:val="24"/>
          <w:szCs w:val="24"/>
          <w:lang w:eastAsia="bg-BG"/>
        </w:rPr>
        <w:t>до 15:</w:t>
      </w:r>
      <w:r w:rsidRPr="00403077">
        <w:rPr>
          <w:rFonts w:ascii="Times New Roman" w:eastAsia="Times New Roman" w:hAnsi="Times New Roman"/>
          <w:sz w:val="24"/>
          <w:szCs w:val="24"/>
          <w:lang w:eastAsia="bg-BG"/>
        </w:rPr>
        <w:t>45</w:t>
      </w:r>
      <w:r w:rsidRPr="00403077">
        <w:rPr>
          <w:rFonts w:ascii="Times New Roman" w:eastAsia="Times New Roman" w:hAnsi="Times New Roman"/>
          <w:sz w:val="24"/>
          <w:szCs w:val="24"/>
        </w:rPr>
        <w:t xml:space="preserve"> часа на датата, посочена в IV.2.2. от Обявлението за поръчка. Рискът от забава или загубване на офертата е на участника.</w:t>
      </w:r>
    </w:p>
    <w:p w:rsidR="009B1BC6" w:rsidRPr="00403077" w:rsidRDefault="009B1BC6" w:rsidP="002873E4">
      <w:pPr>
        <w:spacing w:after="0" w:line="360" w:lineRule="auto"/>
        <w:ind w:firstLine="709"/>
        <w:jc w:val="both"/>
        <w:rPr>
          <w:rFonts w:ascii="Times New Roman" w:eastAsia="Times New Roman" w:hAnsi="Times New Roman"/>
          <w:sz w:val="24"/>
          <w:szCs w:val="24"/>
        </w:rPr>
      </w:pPr>
    </w:p>
    <w:p w:rsidR="002873E4" w:rsidRPr="00403077" w:rsidRDefault="002873E4" w:rsidP="002873E4">
      <w:pPr>
        <w:pStyle w:val="Heading2"/>
        <w:numPr>
          <w:ilvl w:val="0"/>
          <w:numId w:val="26"/>
        </w:numPr>
        <w:tabs>
          <w:tab w:val="left" w:pos="993"/>
        </w:tabs>
        <w:spacing w:before="0" w:line="360" w:lineRule="auto"/>
        <w:ind w:left="0" w:firstLine="709"/>
        <w:rPr>
          <w:rFonts w:ascii="Times New Roman" w:hAnsi="Times New Roman"/>
          <w:snapToGrid w:val="0"/>
          <w:color w:val="auto"/>
          <w:sz w:val="24"/>
          <w:szCs w:val="24"/>
        </w:rPr>
      </w:pPr>
      <w:bookmarkStart w:id="14" w:name="_Toc462844545"/>
      <w:bookmarkStart w:id="15" w:name="_Toc1815309"/>
      <w:bookmarkStart w:id="16" w:name="_Toc27400062"/>
      <w:r w:rsidRPr="00403077">
        <w:rPr>
          <w:rFonts w:ascii="Times New Roman" w:hAnsi="Times New Roman"/>
          <w:snapToGrid w:val="0"/>
          <w:color w:val="auto"/>
          <w:sz w:val="24"/>
          <w:szCs w:val="24"/>
        </w:rPr>
        <w:t>Разяснения по условията на процедурата</w:t>
      </w:r>
      <w:bookmarkEnd w:id="14"/>
      <w:bookmarkEnd w:id="15"/>
      <w:r w:rsidR="00481A95">
        <w:rPr>
          <w:rFonts w:ascii="Times New Roman" w:hAnsi="Times New Roman"/>
          <w:snapToGrid w:val="0"/>
          <w:color w:val="auto"/>
          <w:sz w:val="24"/>
          <w:szCs w:val="24"/>
          <w:lang w:val="en-US"/>
        </w:rPr>
        <w:t>:</w:t>
      </w:r>
      <w:bookmarkEnd w:id="16"/>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Лицата могат да поискат писмено от възложителя разяснения </w:t>
      </w:r>
      <w:r>
        <w:rPr>
          <w:rFonts w:ascii="Times New Roman" w:eastAsia="Times New Roman" w:hAnsi="Times New Roman"/>
          <w:snapToGrid w:val="0"/>
          <w:sz w:val="24"/>
          <w:szCs w:val="24"/>
        </w:rPr>
        <w:t xml:space="preserve">условията на </w:t>
      </w:r>
      <w:r w:rsidRPr="00403077">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обществената поръчка</w:t>
      </w:r>
      <w:r w:rsidRPr="00403077">
        <w:rPr>
          <w:rFonts w:ascii="Times New Roman" w:eastAsia="Times New Roman" w:hAnsi="Times New Roman"/>
          <w:snapToGrid w:val="0"/>
          <w:sz w:val="24"/>
          <w:szCs w:val="24"/>
        </w:rPr>
        <w:t xml:space="preserve"> до 5 </w:t>
      </w:r>
      <w:r>
        <w:rPr>
          <w:rFonts w:ascii="Times New Roman" w:eastAsia="Times New Roman" w:hAnsi="Times New Roman"/>
          <w:snapToGrid w:val="0"/>
          <w:sz w:val="24"/>
          <w:szCs w:val="24"/>
          <w:lang w:val="en-US"/>
        </w:rPr>
        <w:t>(</w:t>
      </w:r>
      <w:r>
        <w:rPr>
          <w:rFonts w:ascii="Times New Roman" w:eastAsia="Times New Roman" w:hAnsi="Times New Roman"/>
          <w:snapToGrid w:val="0"/>
          <w:sz w:val="24"/>
          <w:szCs w:val="24"/>
        </w:rPr>
        <w:t>пет</w:t>
      </w:r>
      <w:r>
        <w:rPr>
          <w:rFonts w:ascii="Times New Roman" w:eastAsia="Times New Roman" w:hAnsi="Times New Roman"/>
          <w:snapToGrid w:val="0"/>
          <w:sz w:val="24"/>
          <w:szCs w:val="24"/>
          <w:lang w:val="en-US"/>
        </w:rPr>
        <w:t xml:space="preserve">) </w:t>
      </w:r>
      <w:r w:rsidRPr="00403077">
        <w:rPr>
          <w:rFonts w:ascii="Times New Roman" w:eastAsia="Times New Roman" w:hAnsi="Times New Roman"/>
          <w:snapToGrid w:val="0"/>
          <w:sz w:val="24"/>
          <w:szCs w:val="24"/>
        </w:rPr>
        <w:t>дни преди изтичане на срока за получаване на офертите. Възложителят не предоставя разяснения, ако искането е постъпило след този срок.</w:t>
      </w:r>
    </w:p>
    <w:p w:rsidR="002873E4" w:rsidRDefault="002873E4" w:rsidP="002873E4">
      <w:pPr>
        <w:spacing w:after="0" w:line="360" w:lineRule="auto"/>
        <w:ind w:firstLine="709"/>
        <w:jc w:val="both"/>
        <w:rPr>
          <w:rFonts w:ascii="Times New Roman" w:eastAsia="Times New Roman" w:hAnsi="Times New Roman"/>
          <w:snapToGrid w:val="0"/>
          <w:sz w:val="24"/>
          <w:szCs w:val="24"/>
          <w:lang w:val="en-US"/>
        </w:rPr>
      </w:pPr>
      <w:r w:rsidRPr="00403077">
        <w:rPr>
          <w:rFonts w:ascii="Times New Roman" w:eastAsia="Times New Roman" w:hAnsi="Times New Roman"/>
          <w:snapToGrid w:val="0"/>
          <w:sz w:val="24"/>
          <w:szCs w:val="24"/>
        </w:rPr>
        <w:t>Исканията за разяснения по документацията се адресират до г-жа Снежанка Деянова-</w:t>
      </w:r>
      <w:r>
        <w:rPr>
          <w:rFonts w:ascii="Times New Roman" w:eastAsia="Times New Roman" w:hAnsi="Times New Roman"/>
          <w:snapToGrid w:val="0"/>
          <w:sz w:val="24"/>
          <w:szCs w:val="24"/>
        </w:rPr>
        <w:t>г</w:t>
      </w:r>
      <w:r w:rsidRPr="00403077">
        <w:rPr>
          <w:rFonts w:ascii="Times New Roman" w:eastAsia="Times New Roman" w:hAnsi="Times New Roman"/>
          <w:snapToGrid w:val="0"/>
          <w:sz w:val="24"/>
          <w:szCs w:val="24"/>
        </w:rPr>
        <w:t>лавен секретар, като се изпращат на факс: 02/950 84 52, на e-mail- publicprocurement@bnbank.org или на адрес: гр. София 1000, пл. „Княз Александър I” №</w:t>
      </w:r>
      <w:r w:rsidR="00D30E21">
        <w:rPr>
          <w:rFonts w:ascii="Times New Roman" w:eastAsia="Times New Roman" w:hAnsi="Times New Roman"/>
          <w:snapToGrid w:val="0"/>
          <w:sz w:val="24"/>
          <w:szCs w:val="24"/>
        </w:rPr>
        <w:t> </w:t>
      </w:r>
      <w:r w:rsidRPr="00403077">
        <w:rPr>
          <w:rFonts w:ascii="Times New Roman" w:eastAsia="Times New Roman" w:hAnsi="Times New Roman"/>
          <w:snapToGrid w:val="0"/>
          <w:sz w:val="24"/>
          <w:szCs w:val="24"/>
        </w:rPr>
        <w:t>1.</w:t>
      </w:r>
      <w:r w:rsidR="00590B8F">
        <w:rPr>
          <w:rFonts w:ascii="Times New Roman" w:eastAsia="Times New Roman" w:hAnsi="Times New Roman"/>
          <w:snapToGrid w:val="0"/>
          <w:sz w:val="24"/>
          <w:szCs w:val="24"/>
        </w:rPr>
        <w:t xml:space="preserve"> </w:t>
      </w:r>
      <w:r w:rsidRPr="00403077">
        <w:rPr>
          <w:rFonts w:ascii="Times New Roman" w:eastAsia="Times New Roman" w:hAnsi="Times New Roman"/>
          <w:snapToGrid w:val="0"/>
          <w:sz w:val="24"/>
          <w:szCs w:val="24"/>
        </w:rPr>
        <w:t>Възложителят публикува разясненията в профила на купувача в 3-дневен срок от получаване на искането.</w:t>
      </w:r>
      <w:r>
        <w:rPr>
          <w:rFonts w:ascii="Times New Roman" w:eastAsia="Times New Roman" w:hAnsi="Times New Roman"/>
          <w:snapToGrid w:val="0"/>
          <w:sz w:val="24"/>
          <w:szCs w:val="24"/>
        </w:rPr>
        <w:t xml:space="preserve"> В разясненията в</w:t>
      </w:r>
      <w:r w:rsidRPr="00403077">
        <w:rPr>
          <w:rFonts w:ascii="Times New Roman" w:eastAsia="Times New Roman" w:hAnsi="Times New Roman"/>
          <w:snapToGrid w:val="0"/>
          <w:sz w:val="24"/>
          <w:szCs w:val="24"/>
        </w:rPr>
        <w:t xml:space="preserve">ъзложителят не посочва лицето, направило запитването. </w:t>
      </w:r>
    </w:p>
    <w:p w:rsidR="00A43776" w:rsidRPr="00A43776" w:rsidRDefault="00A43776" w:rsidP="002873E4">
      <w:pPr>
        <w:spacing w:after="0" w:line="360" w:lineRule="auto"/>
        <w:ind w:firstLine="709"/>
        <w:jc w:val="both"/>
        <w:rPr>
          <w:rFonts w:ascii="Times New Roman" w:eastAsia="Times New Roman" w:hAnsi="Times New Roman"/>
          <w:snapToGrid w:val="0"/>
          <w:sz w:val="24"/>
          <w:szCs w:val="24"/>
          <w:lang w:val="en-US"/>
        </w:rPr>
      </w:pPr>
    </w:p>
    <w:p w:rsidR="002873E4" w:rsidRPr="00403077" w:rsidRDefault="002873E4" w:rsidP="00481A95">
      <w:pPr>
        <w:pStyle w:val="Heading2"/>
        <w:numPr>
          <w:ilvl w:val="0"/>
          <w:numId w:val="26"/>
        </w:numPr>
        <w:tabs>
          <w:tab w:val="left" w:pos="709"/>
          <w:tab w:val="left" w:pos="993"/>
        </w:tabs>
        <w:spacing w:before="0" w:line="360" w:lineRule="auto"/>
        <w:ind w:left="0" w:firstLine="709"/>
        <w:rPr>
          <w:rFonts w:ascii="Times New Roman" w:hAnsi="Times New Roman"/>
          <w:color w:val="auto"/>
          <w:sz w:val="24"/>
          <w:szCs w:val="24"/>
          <w:lang w:eastAsia="bg-BG"/>
        </w:rPr>
      </w:pPr>
      <w:bookmarkStart w:id="17" w:name="_Toc462844546"/>
      <w:bookmarkStart w:id="18" w:name="_Toc1815310"/>
      <w:bookmarkStart w:id="19" w:name="_Toc27400063"/>
      <w:r w:rsidRPr="00403077">
        <w:rPr>
          <w:rFonts w:ascii="Times New Roman" w:hAnsi="Times New Roman"/>
          <w:color w:val="auto"/>
          <w:sz w:val="24"/>
          <w:szCs w:val="24"/>
          <w:lang w:eastAsia="bg-BG"/>
        </w:rPr>
        <w:t>Обмен на информация:</w:t>
      </w:r>
      <w:bookmarkEnd w:id="17"/>
      <w:bookmarkEnd w:id="18"/>
      <w:bookmarkEnd w:id="19"/>
    </w:p>
    <w:p w:rsidR="002873E4" w:rsidRPr="00403077"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Всички действия на възложителя към участниците са в писмена форма. Изпращане на решенията на възложителя, за които той е длъжен да уведоми участниците, се извършва на адрес, посочен от участника: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873E4"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r w:rsidRPr="00403077">
        <w:rPr>
          <w:rFonts w:ascii="Times New Roman" w:eastAsia="Times New Roman" w:hAnsi="Times New Roman"/>
          <w:sz w:val="24"/>
          <w:szCs w:val="24"/>
          <w:lang w:eastAsia="bg-BG"/>
        </w:rPr>
        <w:t>Когато решението не е получено участника по някой от изброените начини, възложителят публикува съобщение до участника в профила на купувача. Решението се смята за връчено от датата на публикуване на съобщението.</w:t>
      </w:r>
    </w:p>
    <w:p w:rsidR="002873E4" w:rsidRPr="009C6375" w:rsidRDefault="002873E4" w:rsidP="002873E4">
      <w:pPr>
        <w:tabs>
          <w:tab w:val="left" w:pos="851"/>
          <w:tab w:val="left" w:pos="3240"/>
          <w:tab w:val="left" w:pos="9356"/>
        </w:tabs>
        <w:spacing w:after="0" w:line="360" w:lineRule="auto"/>
        <w:ind w:firstLine="709"/>
        <w:jc w:val="both"/>
        <w:rPr>
          <w:rFonts w:ascii="Times New Roman" w:eastAsia="Times New Roman" w:hAnsi="Times New Roman"/>
          <w:sz w:val="24"/>
          <w:szCs w:val="24"/>
          <w:lang w:val="en-US" w:eastAsia="bg-BG"/>
        </w:rPr>
      </w:pPr>
    </w:p>
    <w:p w:rsidR="002873E4" w:rsidRPr="00403077" w:rsidRDefault="002873E4" w:rsidP="002873E4">
      <w:pPr>
        <w:pStyle w:val="Heading1"/>
        <w:tabs>
          <w:tab w:val="left" w:pos="993"/>
        </w:tabs>
        <w:spacing w:before="0" w:line="360" w:lineRule="auto"/>
        <w:ind w:left="709"/>
        <w:jc w:val="center"/>
        <w:rPr>
          <w:rFonts w:ascii="Times New Roman" w:hAnsi="Times New Roman"/>
          <w:color w:val="auto"/>
          <w:sz w:val="24"/>
          <w:szCs w:val="24"/>
          <w:lang w:eastAsia="bg-BG"/>
        </w:rPr>
      </w:pPr>
      <w:bookmarkStart w:id="20" w:name="_Toc462844547"/>
      <w:bookmarkStart w:id="21" w:name="_Toc1815311"/>
      <w:bookmarkStart w:id="22" w:name="_Toc27400064"/>
      <w:r>
        <w:rPr>
          <w:rFonts w:ascii="Times New Roman" w:hAnsi="Times New Roman"/>
          <w:color w:val="auto"/>
          <w:sz w:val="24"/>
          <w:szCs w:val="24"/>
          <w:lang w:val="en-US" w:eastAsia="bg-BG"/>
        </w:rPr>
        <w:t xml:space="preserve">III. </w:t>
      </w:r>
      <w:r w:rsidRPr="00403077">
        <w:rPr>
          <w:rFonts w:ascii="Times New Roman" w:hAnsi="Times New Roman"/>
          <w:color w:val="auto"/>
          <w:sz w:val="24"/>
          <w:szCs w:val="24"/>
          <w:lang w:eastAsia="bg-BG"/>
        </w:rPr>
        <w:t>ИЗИСКВАНИЯ КЪМ УЧАСТНИЦИТЕ В ПРОЦЕДУРА – ПУБЛИЧНО СЪСТЕЗАНИЕ</w:t>
      </w:r>
      <w:bookmarkEnd w:id="20"/>
      <w:bookmarkEnd w:id="21"/>
      <w:bookmarkEnd w:id="22"/>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23" w:name="_Toc462844548"/>
      <w:bookmarkStart w:id="24" w:name="_Toc1815312"/>
      <w:bookmarkStart w:id="25" w:name="_Toc27400065"/>
      <w:r w:rsidRPr="00403077">
        <w:rPr>
          <w:rFonts w:ascii="Times New Roman" w:hAnsi="Times New Roman"/>
          <w:snapToGrid w:val="0"/>
          <w:color w:val="auto"/>
          <w:sz w:val="24"/>
          <w:szCs w:val="24"/>
        </w:rPr>
        <w:t>А. Условия за участие. Основания за отстраняване.</w:t>
      </w:r>
      <w:bookmarkEnd w:id="23"/>
      <w:bookmarkEnd w:id="24"/>
      <w:bookmarkEnd w:id="25"/>
    </w:p>
    <w:p w:rsidR="002873E4" w:rsidRDefault="002873E4" w:rsidP="00823119">
      <w:pPr>
        <w:pStyle w:val="Heading3"/>
        <w:numPr>
          <w:ilvl w:val="0"/>
          <w:numId w:val="27"/>
        </w:numPr>
        <w:tabs>
          <w:tab w:val="left" w:pos="993"/>
        </w:tabs>
        <w:spacing w:before="0" w:line="360" w:lineRule="auto"/>
        <w:ind w:left="0" w:firstLine="709"/>
        <w:rPr>
          <w:rFonts w:ascii="Times New Roman" w:hAnsi="Times New Roman"/>
          <w:snapToGrid w:val="0"/>
          <w:color w:val="auto"/>
          <w:sz w:val="24"/>
          <w:szCs w:val="24"/>
        </w:rPr>
      </w:pPr>
      <w:bookmarkStart w:id="26" w:name="_Toc462844549"/>
      <w:bookmarkStart w:id="27" w:name="_Toc1815313"/>
      <w:bookmarkStart w:id="28" w:name="_Toc27400066"/>
      <w:r w:rsidRPr="00403077">
        <w:rPr>
          <w:rFonts w:ascii="Times New Roman" w:hAnsi="Times New Roman"/>
          <w:snapToGrid w:val="0"/>
          <w:color w:val="auto"/>
          <w:sz w:val="24"/>
          <w:szCs w:val="24"/>
        </w:rPr>
        <w:t>Условия за участие</w:t>
      </w:r>
      <w:bookmarkEnd w:id="26"/>
      <w:bookmarkEnd w:id="27"/>
      <w:bookmarkEnd w:id="28"/>
    </w:p>
    <w:p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64365D">
        <w:rPr>
          <w:rFonts w:ascii="Times New Roman" w:hAnsi="Times New Roman"/>
          <w:snapToGrid w:val="0"/>
          <w:sz w:val="24"/>
          <w:szCs w:val="24"/>
        </w:rPr>
        <w:t>В процедурата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w:t>
      </w:r>
    </w:p>
    <w:p w:rsidR="002873E4" w:rsidRDefault="002873E4" w:rsidP="00823119">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lastRenderedPageBreak/>
        <w:t xml:space="preserve">За участие в процедурата участникът подготвя оферта, която трябва да съответства напълно на условията, съдържащи се в обявлението и документацията за участие в процедурата. </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 посочени в чл. 36 от ППЗОП.</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В случай че участник в процедурата е обединение, на основание чл. 37, ал. 1, във връзка с ал. 3 от ППЗОП, то следва да определи партньор, който да представлява обединението за целите на обществената поръчка, както и да уговори солидарна отговорност между участниците в обединението.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състояние, техническите способности и професионалната компетентност. 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p>
    <w:p w:rsidR="002873E4"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2873E4" w:rsidRPr="00EC6100" w:rsidRDefault="002873E4" w:rsidP="0073049A">
      <w:pPr>
        <w:numPr>
          <w:ilvl w:val="1"/>
          <w:numId w:val="28"/>
        </w:numPr>
        <w:tabs>
          <w:tab w:val="left" w:pos="851"/>
          <w:tab w:val="left" w:pos="1134"/>
        </w:tabs>
        <w:spacing w:after="0" w:line="360" w:lineRule="auto"/>
        <w:ind w:left="0" w:firstLine="709"/>
        <w:jc w:val="both"/>
        <w:rPr>
          <w:rFonts w:ascii="Times New Roman" w:hAnsi="Times New Roman"/>
          <w:snapToGrid w:val="0"/>
          <w:sz w:val="24"/>
          <w:szCs w:val="24"/>
        </w:rPr>
      </w:pPr>
      <w:r w:rsidRPr="00EC6100">
        <w:rPr>
          <w:rFonts w:ascii="Times New Roman" w:hAnsi="Times New Roman"/>
          <w:sz w:val="24"/>
          <w:szCs w:val="24"/>
        </w:rPr>
        <w:t>Участникът посочва в офертата си подизпълнителите и дела от поръчката, който ще им възложи, ако възнамерява да използва такива. В този случай той трябва да представи доказателство за поетите от подизпълнителите задължения.</w:t>
      </w:r>
    </w:p>
    <w:p w:rsidR="002873E4" w:rsidRDefault="002873E4" w:rsidP="0073049A">
      <w:pPr>
        <w:numPr>
          <w:ilvl w:val="1"/>
          <w:numId w:val="28"/>
        </w:numPr>
        <w:tabs>
          <w:tab w:val="left" w:pos="851"/>
          <w:tab w:val="left" w:pos="993"/>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2873E4" w:rsidRDefault="002873E4" w:rsidP="0073049A">
      <w:pPr>
        <w:numPr>
          <w:ilvl w:val="1"/>
          <w:numId w:val="28"/>
        </w:numPr>
        <w:tabs>
          <w:tab w:val="left" w:pos="851"/>
          <w:tab w:val="left" w:pos="993"/>
          <w:tab w:val="left" w:pos="1134"/>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rsidR="002873E4" w:rsidRDefault="002873E4" w:rsidP="0073049A">
      <w:pPr>
        <w:numPr>
          <w:ilvl w:val="1"/>
          <w:numId w:val="28"/>
        </w:numPr>
        <w:tabs>
          <w:tab w:val="left" w:pos="851"/>
          <w:tab w:val="left" w:pos="993"/>
          <w:tab w:val="left" w:pos="1134"/>
          <w:tab w:val="left" w:pos="1418"/>
        </w:tabs>
        <w:spacing w:after="0" w:line="360" w:lineRule="auto"/>
        <w:ind w:left="0" w:firstLine="567"/>
        <w:jc w:val="both"/>
        <w:rPr>
          <w:rFonts w:ascii="Times New Roman" w:hAnsi="Times New Roman"/>
          <w:snapToGrid w:val="0"/>
          <w:sz w:val="24"/>
          <w:szCs w:val="24"/>
        </w:rPr>
      </w:pPr>
      <w:r w:rsidRPr="00EC6100">
        <w:rPr>
          <w:rFonts w:ascii="Times New Roman" w:eastAsia="Times New Roman" w:hAnsi="Times New Roman"/>
          <w:snapToGrid w:val="0"/>
          <w:sz w:val="24"/>
          <w:szCs w:val="24"/>
        </w:rPr>
        <w:t>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не могат пряко или косвено да участват в публичното състезание, включително и чрез гражданско дружество/консорциум, в което участва дружество, регистрирано в юрисдикция с преференциален данъчен режим.</w:t>
      </w:r>
    </w:p>
    <w:p w:rsidR="002873E4" w:rsidRPr="00623A29" w:rsidRDefault="002873E4" w:rsidP="0073049A">
      <w:pPr>
        <w:numPr>
          <w:ilvl w:val="1"/>
          <w:numId w:val="28"/>
        </w:numPr>
        <w:tabs>
          <w:tab w:val="left" w:pos="851"/>
          <w:tab w:val="left" w:pos="1276"/>
        </w:tabs>
        <w:spacing w:after="0" w:line="360" w:lineRule="auto"/>
        <w:ind w:left="0" w:firstLine="709"/>
        <w:jc w:val="both"/>
        <w:rPr>
          <w:rFonts w:ascii="Times New Roman" w:hAnsi="Times New Roman"/>
          <w:snapToGrid w:val="0"/>
          <w:sz w:val="24"/>
          <w:szCs w:val="24"/>
        </w:rPr>
      </w:pPr>
      <w:r w:rsidRPr="00623A29">
        <w:rPr>
          <w:rFonts w:ascii="Times New Roman" w:eastAsia="Times New Roman" w:hAnsi="Times New Roman"/>
          <w:snapToGrid w:val="0"/>
          <w:sz w:val="24"/>
          <w:szCs w:val="24"/>
        </w:rPr>
        <w:lastRenderedPageBreak/>
        <w:t>На основание чл. 101, ал. 11 ЗОП свързани лица* не могат да бъдат самостоятелни участници в процедурата .</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307DF3">
        <w:rPr>
          <w:rFonts w:ascii="Times New Roman" w:eastAsia="Times New Roman" w:hAnsi="Times New Roman"/>
          <w:i/>
          <w:snapToGrid w:val="0"/>
          <w:sz w:val="24"/>
          <w:szCs w:val="24"/>
        </w:rPr>
        <w:t>* „</w:t>
      </w:r>
      <w:hyperlink r:id="rId10" w:history="1">
        <w:r w:rsidRPr="00307DF3">
          <w:rPr>
            <w:rFonts w:ascii="Times New Roman" w:eastAsia="Times New Roman" w:hAnsi="Times New Roman"/>
            <w:i/>
            <w:snapToGrid w:val="0"/>
            <w:sz w:val="24"/>
            <w:szCs w:val="24"/>
          </w:rPr>
          <w:t>Свързани лица</w:t>
        </w:r>
      </w:hyperlink>
      <w:r w:rsidRPr="00307DF3">
        <w:rPr>
          <w:rFonts w:ascii="Times New Roman" w:eastAsia="Times New Roman" w:hAnsi="Times New Roman"/>
          <w:i/>
          <w:snapToGrid w:val="0"/>
          <w:sz w:val="24"/>
          <w:szCs w:val="24"/>
        </w:rPr>
        <w:t>", по смисъла на § 1, т</w:t>
      </w:r>
      <w:r w:rsidRPr="00A07C4B">
        <w:rPr>
          <w:rFonts w:ascii="Times New Roman" w:eastAsia="Times New Roman" w:hAnsi="Times New Roman"/>
          <w:snapToGrid w:val="0"/>
          <w:sz w:val="24"/>
          <w:szCs w:val="24"/>
        </w:rPr>
        <w:t>.</w:t>
      </w:r>
      <w:r w:rsidR="00882AE1">
        <w:rPr>
          <w:rFonts w:ascii="Times New Roman" w:eastAsia="Times New Roman" w:hAnsi="Times New Roman"/>
          <w:i/>
          <w:snapToGrid w:val="0"/>
          <w:sz w:val="24"/>
          <w:szCs w:val="24"/>
          <w:lang w:val="en-US"/>
        </w:rPr>
        <w:t xml:space="preserve"> </w:t>
      </w:r>
      <w:r w:rsidRPr="00307DF3">
        <w:rPr>
          <w:rFonts w:ascii="Times New Roman" w:eastAsia="Times New Roman" w:hAnsi="Times New Roman"/>
          <w:i/>
          <w:snapToGrid w:val="0"/>
          <w:sz w:val="24"/>
          <w:szCs w:val="24"/>
        </w:rPr>
        <w:t>13 от Допълнителните разпоредби на Закона за публичното предлагане на ценни книжа</w:t>
      </w:r>
      <w:r>
        <w:rPr>
          <w:rFonts w:ascii="Times New Roman" w:eastAsia="Times New Roman" w:hAnsi="Times New Roman"/>
          <w:i/>
          <w:snapToGrid w:val="0"/>
          <w:sz w:val="24"/>
          <w:szCs w:val="24"/>
        </w:rPr>
        <w:t xml:space="preserve"> (ЗППЦК)</w:t>
      </w:r>
      <w:r w:rsidRPr="00307DF3">
        <w:rPr>
          <w:rFonts w:ascii="Times New Roman" w:eastAsia="Times New Roman" w:hAnsi="Times New Roman"/>
          <w:i/>
          <w:snapToGrid w:val="0"/>
          <w:sz w:val="24"/>
          <w:szCs w:val="24"/>
        </w:rPr>
        <w:t>, са</w:t>
      </w:r>
      <w:r w:rsidRPr="00F62A6D">
        <w:rPr>
          <w:rFonts w:ascii="Times New Roman" w:eastAsia="Times New Roman" w:hAnsi="Times New Roman"/>
          <w:snapToGrid w:val="0"/>
          <w:sz w:val="24"/>
          <w:szCs w:val="24"/>
        </w:rPr>
        <w:t>:</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(изм. - ДВ, бр. 39 от 2005 г.) лицата, едното от които контролира другото лиц</w:t>
      </w:r>
      <w:r>
        <w:rPr>
          <w:rFonts w:ascii="Times New Roman" w:eastAsia="Times New Roman" w:hAnsi="Times New Roman"/>
          <w:i/>
          <w:snapToGrid w:val="0"/>
          <w:sz w:val="24"/>
          <w:szCs w:val="24"/>
        </w:rPr>
        <w:t>е или негово дъщерно дружество;</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б) лицата, чиято дейност се контролира от трето л</w:t>
      </w:r>
      <w:r>
        <w:rPr>
          <w:rFonts w:ascii="Times New Roman" w:eastAsia="Times New Roman" w:hAnsi="Times New Roman"/>
          <w:i/>
          <w:snapToGrid w:val="0"/>
          <w:sz w:val="24"/>
          <w:szCs w:val="24"/>
        </w:rPr>
        <w:t>ице;</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лицата, които съ</w:t>
      </w:r>
      <w:r>
        <w:rPr>
          <w:rFonts w:ascii="Times New Roman" w:eastAsia="Times New Roman" w:hAnsi="Times New Roman"/>
          <w:i/>
          <w:snapToGrid w:val="0"/>
          <w:sz w:val="24"/>
          <w:szCs w:val="24"/>
        </w:rPr>
        <w:t>вместно контролират трето лице;</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w:t>
      </w:r>
      <w:r>
        <w:rPr>
          <w:rFonts w:ascii="Times New Roman" w:eastAsia="Times New Roman" w:hAnsi="Times New Roman"/>
          <w:i/>
          <w:snapToGrid w:val="0"/>
          <w:sz w:val="24"/>
          <w:szCs w:val="24"/>
        </w:rPr>
        <w:t>телно.</w:t>
      </w:r>
    </w:p>
    <w:p w:rsidR="002873E4" w:rsidRPr="00F62A6D" w:rsidRDefault="002873E4" w:rsidP="00552CB3">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i/>
          <w:snapToGrid w:val="0"/>
          <w:sz w:val="24"/>
          <w:szCs w:val="24"/>
        </w:rPr>
        <w:t>„</w:t>
      </w:r>
      <w:r w:rsidRPr="00F43C92">
        <w:rPr>
          <w:rFonts w:ascii="Times New Roman" w:eastAsia="Times New Roman" w:hAnsi="Times New Roman"/>
          <w:i/>
          <w:snapToGrid w:val="0"/>
          <w:sz w:val="24"/>
          <w:szCs w:val="24"/>
        </w:rPr>
        <w:t>Контр</w:t>
      </w:r>
      <w:r>
        <w:rPr>
          <w:rFonts w:ascii="Times New Roman" w:eastAsia="Times New Roman" w:hAnsi="Times New Roman"/>
          <w:i/>
          <w:snapToGrid w:val="0"/>
          <w:sz w:val="24"/>
          <w:szCs w:val="24"/>
        </w:rPr>
        <w:t>ол“ по смисъла на § 1, т</w:t>
      </w:r>
      <w:r w:rsidRPr="00A07C4B">
        <w:rPr>
          <w:rFonts w:ascii="Times New Roman" w:eastAsia="Times New Roman" w:hAnsi="Times New Roman"/>
          <w:snapToGrid w:val="0"/>
          <w:sz w:val="24"/>
          <w:szCs w:val="24"/>
        </w:rPr>
        <w:t>.</w:t>
      </w:r>
      <w:r>
        <w:rPr>
          <w:rFonts w:ascii="Times New Roman" w:eastAsia="Times New Roman" w:hAnsi="Times New Roman"/>
          <w:i/>
          <w:snapToGrid w:val="0"/>
          <w:sz w:val="24"/>
          <w:szCs w:val="24"/>
        </w:rPr>
        <w:t xml:space="preserve"> 14 от ДР на ЗППЦК е налице, когато едно лице</w:t>
      </w:r>
      <w:r w:rsidRPr="00F62A6D">
        <w:rPr>
          <w:rFonts w:ascii="Times New Roman" w:eastAsia="Times New Roman" w:hAnsi="Times New Roman"/>
          <w:snapToGrid w:val="0"/>
          <w:sz w:val="24"/>
          <w:szCs w:val="24"/>
        </w:rPr>
        <w:t>:</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w:t>
      </w:r>
      <w:r>
        <w:rPr>
          <w:rFonts w:ascii="Times New Roman" w:eastAsia="Times New Roman" w:hAnsi="Times New Roman"/>
          <w:i/>
          <w:snapToGrid w:val="0"/>
          <w:sz w:val="24"/>
          <w:szCs w:val="24"/>
        </w:rPr>
        <w:t xml:space="preserve"> или друго юридическо лице; или</w:t>
      </w:r>
    </w:p>
    <w:p w:rsidR="002873E4" w:rsidRPr="00F43C92" w:rsidRDefault="002873E4" w:rsidP="00552CB3">
      <w:pPr>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б) може да определя пряко или непряко повече от половината от членовете на управителния или контролния орг</w:t>
      </w:r>
      <w:r>
        <w:rPr>
          <w:rFonts w:ascii="Times New Roman" w:eastAsia="Times New Roman" w:hAnsi="Times New Roman"/>
          <w:i/>
          <w:snapToGrid w:val="0"/>
          <w:sz w:val="24"/>
          <w:szCs w:val="24"/>
        </w:rPr>
        <w:t>ан на едно юридическо лице; или</w:t>
      </w:r>
    </w:p>
    <w:p w:rsidR="002873E4" w:rsidRDefault="002873E4" w:rsidP="00552CB3">
      <w:pPr>
        <w:tabs>
          <w:tab w:val="left" w:pos="567"/>
        </w:tabs>
        <w:spacing w:after="0" w:line="360" w:lineRule="auto"/>
        <w:ind w:firstLine="709"/>
        <w:jc w:val="both"/>
        <w:rPr>
          <w:rFonts w:ascii="Times New Roman" w:eastAsia="Times New Roman" w:hAnsi="Times New Roman"/>
          <w:i/>
          <w:snapToGrid w:val="0"/>
          <w:sz w:val="24"/>
          <w:szCs w:val="24"/>
        </w:rPr>
      </w:pPr>
      <w:r w:rsidRPr="00F43C92">
        <w:rPr>
          <w:rFonts w:ascii="Times New Roman" w:eastAsia="Times New Roman" w:hAnsi="Times New Roman"/>
          <w:i/>
          <w:snapToGrid w:val="0"/>
          <w:sz w:val="24"/>
          <w:szCs w:val="24"/>
        </w:rPr>
        <w:t>в) може по друг начин да упражнява решаващо влияние върху вземането на решения във връзка с дейността на юридическо лице.</w:t>
      </w:r>
    </w:p>
    <w:p w:rsidR="002873E4" w:rsidRPr="00233EDA" w:rsidRDefault="002873E4" w:rsidP="0073049A">
      <w:pPr>
        <w:numPr>
          <w:ilvl w:val="1"/>
          <w:numId w:val="28"/>
        </w:numPr>
        <w:tabs>
          <w:tab w:val="left" w:pos="851"/>
        </w:tabs>
        <w:spacing w:after="0" w:line="360" w:lineRule="auto"/>
        <w:ind w:left="0" w:firstLine="709"/>
        <w:jc w:val="both"/>
        <w:rPr>
          <w:rFonts w:ascii="Times New Roman" w:eastAsia="Times New Roman" w:hAnsi="Times New Roman"/>
          <w:sz w:val="24"/>
          <w:szCs w:val="24"/>
          <w:lang w:eastAsia="bg-BG"/>
        </w:rPr>
      </w:pPr>
      <w:r w:rsidRPr="00012EA5">
        <w:rPr>
          <w:rFonts w:ascii="Times New Roman" w:eastAsia="Times New Roman" w:hAnsi="Times New Roman"/>
          <w:snapToGrid w:val="0"/>
          <w:sz w:val="24"/>
          <w:szCs w:val="24"/>
        </w:rPr>
        <w:t>В обществената поръчка не могат да участват лица, за които са налице обстоятелства по чл. 69 от Закона за противодействие на корупцията и за отнемане на незаконно придобитото имущество</w:t>
      </w:r>
      <w:r w:rsidRPr="00233EDA">
        <w:rPr>
          <w:rFonts w:ascii="Times New Roman" w:eastAsia="Times New Roman" w:hAnsi="Times New Roman"/>
          <w:sz w:val="24"/>
          <w:szCs w:val="24"/>
          <w:lang w:val="en-US" w:eastAsia="bg-BG"/>
        </w:rPr>
        <w:t>*</w:t>
      </w:r>
      <w:r w:rsidRPr="00233EDA">
        <w:rPr>
          <w:rFonts w:ascii="Times New Roman" w:eastAsia="Times New Roman" w:hAnsi="Times New Roman"/>
          <w:sz w:val="24"/>
          <w:szCs w:val="24"/>
          <w:lang w:eastAsia="bg-BG"/>
        </w:rPr>
        <w:t xml:space="preserve">. </w:t>
      </w:r>
    </w:p>
    <w:p w:rsidR="002873E4" w:rsidRPr="00BE08DE"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snapToGrid w:val="0"/>
          <w:sz w:val="24"/>
          <w:szCs w:val="24"/>
        </w:rPr>
        <w:t xml:space="preserve"> </w:t>
      </w:r>
      <w:r w:rsidRPr="00233EDA">
        <w:rPr>
          <w:rFonts w:ascii="Times New Roman" w:eastAsia="Times New Roman" w:hAnsi="Times New Roman"/>
          <w:i/>
          <w:snapToGrid w:val="0"/>
          <w:sz w:val="24"/>
          <w:szCs w:val="24"/>
        </w:rPr>
        <w:t>При подаване на оферта за участие</w:t>
      </w:r>
      <w:r w:rsidRPr="00233EDA">
        <w:rPr>
          <w:rFonts w:ascii="Times New Roman" w:eastAsia="Times New Roman" w:hAnsi="Times New Roman"/>
          <w:b/>
          <w:i/>
          <w:snapToGrid w:val="0"/>
          <w:sz w:val="24"/>
          <w:szCs w:val="24"/>
        </w:rPr>
        <w:t>, обстоятелствата по т. 1.</w:t>
      </w:r>
      <w:r w:rsidRPr="00233EDA">
        <w:rPr>
          <w:rFonts w:ascii="Times New Roman" w:eastAsia="Times New Roman" w:hAnsi="Times New Roman"/>
          <w:b/>
          <w:i/>
          <w:snapToGrid w:val="0"/>
          <w:sz w:val="24"/>
          <w:szCs w:val="24"/>
          <w:lang w:val="en-US"/>
        </w:rPr>
        <w:t>10,</w:t>
      </w:r>
      <w:r>
        <w:rPr>
          <w:rFonts w:ascii="Times New Roman" w:eastAsia="Times New Roman" w:hAnsi="Times New Roman"/>
          <w:b/>
          <w:i/>
          <w:snapToGrid w:val="0"/>
          <w:sz w:val="24"/>
          <w:szCs w:val="24"/>
        </w:rPr>
        <w:t xml:space="preserve"> </w:t>
      </w:r>
      <w:ins w:id="29" w:author="Windows User" w:date="2020-02-21T14:25:00Z">
        <w:r w:rsidR="00DD127C">
          <w:rPr>
            <w:rFonts w:ascii="Times New Roman" w:eastAsia="Times New Roman" w:hAnsi="Times New Roman"/>
            <w:b/>
            <w:i/>
            <w:snapToGrid w:val="0"/>
            <w:sz w:val="24"/>
            <w:szCs w:val="24"/>
          </w:rPr>
          <w:t xml:space="preserve">             </w:t>
        </w:r>
      </w:ins>
      <w:r w:rsidRPr="00233EDA">
        <w:rPr>
          <w:rFonts w:ascii="Times New Roman" w:eastAsia="Times New Roman" w:hAnsi="Times New Roman"/>
          <w:b/>
          <w:i/>
          <w:snapToGrid w:val="0"/>
          <w:sz w:val="24"/>
          <w:szCs w:val="24"/>
        </w:rPr>
        <w:t xml:space="preserve">т. 1.11. и т. 1.12. </w:t>
      </w:r>
      <w:r w:rsidRPr="00233EDA">
        <w:rPr>
          <w:rFonts w:ascii="Times New Roman" w:eastAsia="Times New Roman" w:hAnsi="Times New Roman"/>
          <w:i/>
          <w:snapToGrid w:val="0"/>
          <w:sz w:val="24"/>
          <w:szCs w:val="24"/>
        </w:rPr>
        <w:t>се декларират от участник</w:t>
      </w:r>
      <w:r w:rsidRPr="00BE08DE">
        <w:rPr>
          <w:rFonts w:ascii="Times New Roman" w:eastAsia="Times New Roman" w:hAnsi="Times New Roman"/>
          <w:i/>
          <w:snapToGrid w:val="0"/>
          <w:sz w:val="24"/>
          <w:szCs w:val="24"/>
        </w:rPr>
        <w:t>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E08DE">
        <w:rPr>
          <w:rFonts w:ascii="Times New Roman" w:eastAsia="Times New Roman" w:hAnsi="Times New Roman"/>
          <w:i/>
          <w:snapToGrid w:val="0"/>
          <w:sz w:val="24"/>
          <w:szCs w:val="24"/>
        </w:rPr>
        <w:t xml:space="preserve"> от </w:t>
      </w:r>
      <w:r>
        <w:rPr>
          <w:rFonts w:ascii="Times New Roman" w:eastAsia="Times New Roman" w:hAnsi="Times New Roman"/>
          <w:i/>
          <w:snapToGrid w:val="0"/>
          <w:sz w:val="24"/>
          <w:szCs w:val="24"/>
        </w:rPr>
        <w:t>е</w:t>
      </w:r>
      <w:r w:rsidRPr="00BE08DE">
        <w:rPr>
          <w:rFonts w:ascii="Times New Roman" w:eastAsia="Times New Roman" w:hAnsi="Times New Roman"/>
          <w:i/>
          <w:snapToGrid w:val="0"/>
          <w:sz w:val="24"/>
          <w:szCs w:val="24"/>
        </w:rPr>
        <w:t xml:space="preserve">ЕЕДОП, </w:t>
      </w:r>
      <w:r w:rsidRPr="00BE08DE">
        <w:rPr>
          <w:rFonts w:ascii="Times New Roman" w:eastAsia="Times New Roman" w:hAnsi="Times New Roman"/>
          <w:b/>
          <w:i/>
          <w:snapToGrid w:val="0"/>
          <w:sz w:val="24"/>
          <w:szCs w:val="24"/>
        </w:rPr>
        <w:t>чрез отбелязване на „НЕ“/</w:t>
      </w:r>
      <w:r>
        <w:rPr>
          <w:rFonts w:ascii="Times New Roman" w:eastAsia="Times New Roman" w:hAnsi="Times New Roman"/>
          <w:b/>
          <w:i/>
          <w:snapToGrid w:val="0"/>
          <w:sz w:val="24"/>
          <w:szCs w:val="24"/>
        </w:rPr>
        <w:t>„</w:t>
      </w:r>
      <w:r w:rsidRPr="00BE08DE">
        <w:rPr>
          <w:rFonts w:ascii="Times New Roman" w:eastAsia="Times New Roman" w:hAnsi="Times New Roman"/>
          <w:b/>
          <w:i/>
          <w:snapToGrid w:val="0"/>
          <w:sz w:val="24"/>
          <w:szCs w:val="24"/>
        </w:rPr>
        <w:t xml:space="preserve">ДА“ в полето за отговор. </w:t>
      </w:r>
    </w:p>
    <w:p w:rsidR="002873E4" w:rsidRDefault="002873E4" w:rsidP="00552CB3">
      <w:pPr>
        <w:tabs>
          <w:tab w:val="left" w:pos="851"/>
        </w:tabs>
        <w:spacing w:after="0" w:line="360" w:lineRule="auto"/>
        <w:ind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rsidR="002873E4" w:rsidRDefault="002873E4" w:rsidP="00552CB3">
      <w:pPr>
        <w:pStyle w:val="Heading3"/>
        <w:numPr>
          <w:ilvl w:val="0"/>
          <w:numId w:val="27"/>
        </w:numPr>
        <w:tabs>
          <w:tab w:val="left" w:pos="993"/>
        </w:tabs>
        <w:spacing w:before="0" w:line="360" w:lineRule="auto"/>
        <w:ind w:left="0" w:firstLine="709"/>
        <w:jc w:val="both"/>
        <w:rPr>
          <w:rFonts w:ascii="Times New Roman" w:hAnsi="Times New Roman"/>
          <w:bCs w:val="0"/>
          <w:snapToGrid w:val="0"/>
          <w:color w:val="auto"/>
          <w:sz w:val="24"/>
          <w:szCs w:val="24"/>
        </w:rPr>
      </w:pPr>
      <w:bookmarkStart w:id="30" w:name="_Toc462844550"/>
      <w:bookmarkStart w:id="31" w:name="_Toc1815314"/>
      <w:bookmarkStart w:id="32" w:name="_Toc27400067"/>
      <w:r w:rsidRPr="00403077">
        <w:rPr>
          <w:rFonts w:ascii="Times New Roman" w:hAnsi="Times New Roman"/>
          <w:bCs w:val="0"/>
          <w:snapToGrid w:val="0"/>
          <w:color w:val="auto"/>
          <w:sz w:val="24"/>
          <w:szCs w:val="24"/>
        </w:rPr>
        <w:t>Основания за отстраняване</w:t>
      </w:r>
      <w:bookmarkEnd w:id="30"/>
      <w:bookmarkEnd w:id="31"/>
      <w:bookmarkEnd w:id="32"/>
    </w:p>
    <w:p w:rsidR="002873E4" w:rsidRPr="000D54FB" w:rsidRDefault="002873E4" w:rsidP="00552CB3">
      <w:pPr>
        <w:pStyle w:val="ListParagraph"/>
        <w:numPr>
          <w:ilvl w:val="1"/>
          <w:numId w:val="25"/>
        </w:numPr>
        <w:tabs>
          <w:tab w:val="left" w:pos="360"/>
          <w:tab w:val="left" w:pos="851"/>
          <w:tab w:val="left" w:pos="1134"/>
        </w:tabs>
        <w:spacing w:after="0" w:line="360" w:lineRule="auto"/>
        <w:ind w:left="0" w:firstLine="709"/>
        <w:jc w:val="both"/>
        <w:rPr>
          <w:rFonts w:ascii="Times New Roman" w:eastAsia="Times New Roman" w:hAnsi="Times New Roman"/>
          <w:b/>
          <w:snapToGrid w:val="0"/>
          <w:sz w:val="24"/>
          <w:szCs w:val="24"/>
        </w:rPr>
      </w:pPr>
      <w:r w:rsidRPr="000D54FB">
        <w:rPr>
          <w:rFonts w:ascii="Times New Roman" w:eastAsia="Times New Roman" w:hAnsi="Times New Roman"/>
          <w:b/>
          <w:snapToGrid w:val="0"/>
          <w:sz w:val="24"/>
          <w:szCs w:val="24"/>
        </w:rPr>
        <w:t>Възложителят отстранява от участие в процедурата участник, за когото е налице някое от основанията, предвидени в чл. 54 от ЗОП, а именно:</w:t>
      </w:r>
    </w:p>
    <w:p w:rsidR="002873E4" w:rsidRPr="00B130FC" w:rsidRDefault="002873E4" w:rsidP="00552CB3">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за престъпление по чл. 108а, чл. 159а - 159г, чл. 172, чл. 192а, чл. 194 - 217, чл. 219 - 252, чл. 253 - 260, чл. 301 - 307, чл. 321, чл. 321а и чл. 352 - 353е от Наказателния кодекс;</w:t>
      </w:r>
    </w:p>
    <w:p w:rsidR="002873E4" w:rsidRPr="00B130FC" w:rsidRDefault="002873E4" w:rsidP="00552CB3">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w:t>
      </w:r>
      <w:r w:rsidRPr="00B130FC">
        <w:rPr>
          <w:rFonts w:ascii="Times New Roman" w:eastAsia="Times New Roman" w:hAnsi="Times New Roman"/>
          <w:b/>
          <w:i/>
          <w:snapToGrid w:val="0"/>
          <w:sz w:val="24"/>
          <w:szCs w:val="24"/>
        </w:rPr>
        <w:t>чл. 172 (престъпление против трудовите права на гражданите);</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lastRenderedPageBreak/>
        <w:t>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w:t>
      </w:r>
      <w:r>
        <w:rPr>
          <w:rFonts w:ascii="Times New Roman" w:eastAsia="Times New Roman" w:hAnsi="Times New Roman"/>
          <w:b/>
          <w:i/>
          <w:snapToGrid w:val="0"/>
          <w:sz w:val="24"/>
          <w:szCs w:val="24"/>
          <w:lang w:val="en-US"/>
        </w:rPr>
        <w:t xml:space="preserve"> </w:t>
      </w:r>
      <w:r w:rsidRPr="00B130FC">
        <w:rPr>
          <w:rFonts w:ascii="Times New Roman" w:eastAsia="Times New Roman" w:hAnsi="Times New Roman"/>
          <w:b/>
          <w:i/>
          <w:snapToGrid w:val="0"/>
          <w:sz w:val="24"/>
          <w:szCs w:val="24"/>
        </w:rPr>
        <w:t>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254а-260 (престъпления против финансовата, данъчната и осигурителната система) и чл. 352–353е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чрез 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B130FC">
        <w:rPr>
          <w:rFonts w:ascii="Times New Roman" w:eastAsia="Times New Roman" w:hAnsi="Times New Roman"/>
          <w:i/>
          <w:snapToGrid w:val="0"/>
          <w:sz w:val="24"/>
          <w:szCs w:val="24"/>
        </w:rPr>
        <w:t xml:space="preserve"> от </w:t>
      </w:r>
      <w:r>
        <w:rPr>
          <w:rFonts w:ascii="Times New Roman" w:eastAsia="Times New Roman" w:hAnsi="Times New Roman"/>
          <w:i/>
          <w:snapToGrid w:val="0"/>
          <w:sz w:val="24"/>
          <w:szCs w:val="24"/>
        </w:rPr>
        <w:t>е</w:t>
      </w:r>
      <w:r w:rsidRPr="00B130FC">
        <w:rPr>
          <w:rFonts w:ascii="Times New Roman" w:eastAsia="Times New Roman" w:hAnsi="Times New Roman"/>
          <w:i/>
          <w:snapToGrid w:val="0"/>
          <w:sz w:val="24"/>
          <w:szCs w:val="24"/>
        </w:rPr>
        <w:t xml:space="preserve">ЕЕДОП.  </w:t>
      </w:r>
    </w:p>
    <w:p w:rsidR="002873E4" w:rsidRPr="0064476D" w:rsidRDefault="002873E4" w:rsidP="00552CB3">
      <w:pPr>
        <w:spacing w:after="0" w:line="360" w:lineRule="auto"/>
        <w:ind w:firstLine="709"/>
        <w:jc w:val="both"/>
        <w:rPr>
          <w:rFonts w:ascii="Times New Roman" w:eastAsia="Times New Roman" w:hAnsi="Times New Roman"/>
          <w:i/>
          <w:snapToGrid w:val="0"/>
          <w:sz w:val="24"/>
          <w:szCs w:val="24"/>
          <w:lang w:val="en-US"/>
        </w:rPr>
      </w:pPr>
      <w:r w:rsidRPr="00B130FC">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ДА“ в полето за отговор</w:t>
      </w:r>
      <w:r w:rsidRPr="00B130FC">
        <w:rPr>
          <w:rFonts w:ascii="Times New Roman" w:eastAsia="Times New Roman" w:hAnsi="Times New Roman"/>
          <w:i/>
          <w:snapToGrid w:val="0"/>
          <w:sz w:val="24"/>
          <w:szCs w:val="24"/>
        </w:rPr>
        <w:t>.</w:t>
      </w:r>
    </w:p>
    <w:p w:rsidR="002873E4" w:rsidRPr="00B130FC" w:rsidRDefault="002873E4" w:rsidP="00552CB3">
      <w:pPr>
        <w:tabs>
          <w:tab w:val="left" w:pos="851"/>
        </w:tabs>
        <w:spacing w:after="0" w:line="360" w:lineRule="auto"/>
        <w:ind w:firstLine="709"/>
        <w:jc w:val="both"/>
        <w:rPr>
          <w:rFonts w:ascii="Times New Roman" w:hAnsi="Times New Roman"/>
          <w:b/>
          <w:i/>
          <w:snapToGrid w:val="0"/>
          <w:sz w:val="24"/>
          <w:szCs w:val="24"/>
        </w:rPr>
      </w:pPr>
      <w:r w:rsidRPr="00B130FC">
        <w:rPr>
          <w:rFonts w:ascii="Times New Roman" w:hAnsi="Times New Roman"/>
          <w:b/>
          <w:i/>
          <w:snapToGrid w:val="0"/>
          <w:sz w:val="24"/>
          <w:szCs w:val="24"/>
        </w:rPr>
        <w:t xml:space="preserve">При отговор „ДА“, участникът посочва, за кое обстоятелство (престъпление) се отнася, както и номер и дата на влизане в сила на акта, с който е постановена . </w:t>
      </w:r>
    </w:p>
    <w:p w:rsidR="002873E4" w:rsidRDefault="002873E4" w:rsidP="0073049A">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е осъден с влязла в сила присъда,</w:t>
      </w:r>
      <w:r>
        <w:rPr>
          <w:rFonts w:ascii="Times New Roman" w:eastAsia="Times New Roman" w:hAnsi="Times New Roman"/>
          <w:snapToGrid w:val="0"/>
          <w:sz w:val="24"/>
          <w:szCs w:val="24"/>
        </w:rPr>
        <w:t xml:space="preserve"> за престъпление</w:t>
      </w:r>
      <w:r w:rsidRPr="00B130FC">
        <w:rPr>
          <w:rFonts w:ascii="Times New Roman" w:eastAsia="Times New Roman" w:hAnsi="Times New Roman"/>
          <w:snapToGrid w:val="0"/>
          <w:sz w:val="24"/>
          <w:szCs w:val="24"/>
        </w:rPr>
        <w:t>, аналогично на тези по т. 2.1.1., в друга държава членка или трета страна;</w:t>
      </w:r>
    </w:p>
    <w:p w:rsidR="002873E4" w:rsidRPr="00F302BD" w:rsidRDefault="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F302BD">
        <w:rPr>
          <w:rFonts w:ascii="Times New Roman" w:eastAsia="Times New Roman" w:hAnsi="Times New Roman"/>
          <w:snapToGrid w:val="0"/>
          <w:sz w:val="24"/>
          <w:szCs w:val="24"/>
        </w:rPr>
        <w:t>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r>
        <w:rPr>
          <w:rFonts w:ascii="Times New Roman" w:eastAsia="Times New Roman" w:hAnsi="Times New Roman"/>
          <w:snapToGrid w:val="0"/>
          <w:sz w:val="24"/>
          <w:szCs w:val="24"/>
        </w:rPr>
        <w:t xml:space="preserve"> доказани с влязъл в сила акт на компетентен орган. </w:t>
      </w:r>
      <w:r w:rsidRPr="00F302BD">
        <w:rPr>
          <w:rFonts w:ascii="Times New Roman" w:eastAsia="Times New Roman" w:hAnsi="Times New Roman"/>
          <w:snapToGrid w:val="0"/>
          <w:sz w:val="24"/>
          <w:szCs w:val="24"/>
        </w:rPr>
        <w:t>;</w:t>
      </w:r>
    </w:p>
    <w:p w:rsidR="002873E4" w:rsidRPr="00B130FC" w:rsidRDefault="002873E4" w:rsidP="00552CB3">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w:t>
      </w:r>
      <w:r w:rsidR="004A73FA">
        <w:rPr>
          <w:rFonts w:ascii="Times New Roman" w:eastAsia="Times New Roman" w:hAnsi="Times New Roman"/>
          <w:i/>
          <w:snapToGrid w:val="0"/>
          <w:sz w:val="24"/>
          <w:szCs w:val="24"/>
        </w:rPr>
        <w:t>Изискването по т. 2.1.3. не се прилага</w:t>
      </w:r>
      <w:r w:rsidRPr="00B130FC">
        <w:rPr>
          <w:rFonts w:ascii="Times New Roman" w:eastAsia="Times New Roman" w:hAnsi="Times New Roman"/>
          <w:i/>
          <w:snapToGrid w:val="0"/>
          <w:sz w:val="24"/>
          <w:szCs w:val="24"/>
        </w:rPr>
        <w:t xml:space="preserve">, когато размерът </w:t>
      </w:r>
      <w:r w:rsidR="004A73FA">
        <w:rPr>
          <w:rFonts w:ascii="Times New Roman" w:eastAsia="Times New Roman" w:hAnsi="Times New Roman"/>
          <w:i/>
          <w:snapToGrid w:val="0"/>
          <w:sz w:val="24"/>
          <w:szCs w:val="24"/>
        </w:rPr>
        <w:t>на неплатените дължими данъци или осигурителни вноски</w:t>
      </w:r>
      <w:r w:rsidRPr="00B130FC">
        <w:rPr>
          <w:rFonts w:ascii="Times New Roman" w:eastAsia="Times New Roman" w:hAnsi="Times New Roman"/>
          <w:i/>
          <w:snapToGrid w:val="0"/>
          <w:sz w:val="24"/>
          <w:szCs w:val="24"/>
        </w:rPr>
        <w:t xml:space="preserve"> </w:t>
      </w:r>
      <w:r w:rsidR="004A73FA">
        <w:rPr>
          <w:rFonts w:ascii="Times New Roman" w:eastAsia="Times New Roman" w:hAnsi="Times New Roman"/>
          <w:i/>
          <w:snapToGrid w:val="0"/>
          <w:sz w:val="24"/>
          <w:szCs w:val="24"/>
        </w:rPr>
        <w:t>е до</w:t>
      </w:r>
      <w:r w:rsidRPr="00B130FC">
        <w:rPr>
          <w:rFonts w:ascii="Times New Roman" w:eastAsia="Times New Roman" w:hAnsi="Times New Roman"/>
          <w:i/>
          <w:snapToGrid w:val="0"/>
          <w:sz w:val="24"/>
          <w:szCs w:val="24"/>
        </w:rPr>
        <w:t xml:space="preserve"> 1% от годишния общ оборот на участника за </w:t>
      </w:r>
      <w:r>
        <w:rPr>
          <w:rFonts w:ascii="Times New Roman" w:eastAsia="Times New Roman" w:hAnsi="Times New Roman"/>
          <w:i/>
          <w:snapToGrid w:val="0"/>
          <w:sz w:val="24"/>
          <w:szCs w:val="24"/>
        </w:rPr>
        <w:t>последната</w:t>
      </w:r>
      <w:r w:rsidR="004A73FA">
        <w:rPr>
          <w:rFonts w:ascii="Times New Roman" w:eastAsia="Times New Roman" w:hAnsi="Times New Roman"/>
          <w:i/>
          <w:snapToGrid w:val="0"/>
          <w:sz w:val="24"/>
          <w:szCs w:val="24"/>
        </w:rPr>
        <w:t xml:space="preserve"> приключена</w:t>
      </w:r>
      <w:r w:rsidRPr="00B130FC">
        <w:rPr>
          <w:rFonts w:ascii="Times New Roman" w:eastAsia="Times New Roman" w:hAnsi="Times New Roman"/>
          <w:i/>
          <w:snapToGrid w:val="0"/>
          <w:sz w:val="24"/>
          <w:szCs w:val="24"/>
        </w:rPr>
        <w:t xml:space="preserve"> ф</w:t>
      </w:r>
      <w:r w:rsidR="004A73FA">
        <w:rPr>
          <w:rFonts w:ascii="Times New Roman" w:eastAsia="Times New Roman" w:hAnsi="Times New Roman"/>
          <w:i/>
          <w:snapToGrid w:val="0"/>
          <w:sz w:val="24"/>
          <w:szCs w:val="24"/>
        </w:rPr>
        <w:t>инансова година</w:t>
      </w:r>
      <w:r>
        <w:rPr>
          <w:rFonts w:ascii="Times New Roman" w:eastAsia="Times New Roman" w:hAnsi="Times New Roman"/>
          <w:i/>
          <w:snapToGrid w:val="0"/>
          <w:sz w:val="24"/>
          <w:szCs w:val="24"/>
        </w:rPr>
        <w:t>, но не повече от 50 000 лв.</w:t>
      </w:r>
      <w:r w:rsidRPr="00B130FC">
        <w:rPr>
          <w:rFonts w:ascii="Times New Roman" w:eastAsia="Times New Roman" w:hAnsi="Times New Roman"/>
          <w:i/>
          <w:snapToGrid w:val="0"/>
          <w:sz w:val="24"/>
          <w:szCs w:val="24"/>
        </w:rPr>
        <w:t xml:space="preserve"> </w:t>
      </w:r>
    </w:p>
    <w:p w:rsidR="002873E4"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случаите по чл. 44, ал. 5 от ЗОП;</w:t>
      </w:r>
    </w:p>
    <w:p w:rsidR="001D7DDF" w:rsidRDefault="001D7DDF" w:rsidP="001D7DDF">
      <w:pPr>
        <w:pStyle w:val="ListParagraph"/>
        <w:tabs>
          <w:tab w:val="left" w:pos="851"/>
          <w:tab w:val="left" w:pos="993"/>
        </w:tabs>
        <w:spacing w:after="0" w:line="360" w:lineRule="auto"/>
        <w:ind w:left="0"/>
        <w:jc w:val="both"/>
        <w:rPr>
          <w:rFonts w:ascii="Times New Roman" w:eastAsia="Times New Roman" w:hAnsi="Times New Roman"/>
          <w:snapToGrid w:val="0"/>
          <w:sz w:val="24"/>
          <w:szCs w:val="24"/>
        </w:rPr>
      </w:pPr>
      <w:r w:rsidRPr="001D7DDF">
        <w:rPr>
          <w:rFonts w:ascii="Times New Roman" w:eastAsia="Times New Roman" w:hAnsi="Times New Roman"/>
          <w:snapToGrid w:val="0"/>
          <w:sz w:val="24"/>
          <w:szCs w:val="24"/>
        </w:rPr>
        <w:t>за когото е установено, че: е представил документ с невярно съдържание, свързан с който се доказва декларираната липса удостоверяване липсата на основания за отстраняване или декларираното изпълнение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2873E4" w:rsidRPr="008D4AA5"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8D4AA5">
        <w:rPr>
          <w:rFonts w:ascii="Times New Roman" w:eastAsia="Times New Roman" w:hAnsi="Times New Roman"/>
          <w:snapToGrid w:val="0"/>
          <w:sz w:val="24"/>
          <w:szCs w:val="24"/>
        </w:rPr>
        <w:t xml:space="preserve">за когото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w:t>
      </w:r>
      <w:r w:rsidRPr="008D4AA5">
        <w:rPr>
          <w:rFonts w:ascii="Times New Roman" w:eastAsia="Times New Roman" w:hAnsi="Times New Roman"/>
          <w:bCs/>
          <w:snapToGrid w:val="0"/>
          <w:sz w:val="24"/>
          <w:szCs w:val="24"/>
        </w:rPr>
        <w:t>чл. 13, ал. 1 от Закона за трудовата миграция и трудовата мобилност</w:t>
      </w:r>
      <w:r w:rsidRPr="008D4AA5">
        <w:rPr>
          <w:rFonts w:ascii="Times New Roman" w:eastAsia="Times New Roman" w:hAnsi="Times New Roman"/>
          <w:snapToGrid w:val="0"/>
          <w:sz w:val="24"/>
          <w:szCs w:val="24"/>
        </w:rPr>
        <w:t xml:space="preserve"> или аналогични задължения, установени с акт </w:t>
      </w:r>
      <w:r w:rsidRPr="008D4AA5">
        <w:rPr>
          <w:rFonts w:ascii="Times New Roman" w:eastAsia="Times New Roman" w:hAnsi="Times New Roman"/>
          <w:snapToGrid w:val="0"/>
          <w:sz w:val="24"/>
          <w:szCs w:val="24"/>
        </w:rPr>
        <w:lastRenderedPageBreak/>
        <w:t>на компетентен орган, съгласно законодателството на държавата, в която кандидатът или участникът е установен;</w:t>
      </w:r>
    </w:p>
    <w:p w:rsidR="002873E4" w:rsidRDefault="002873E4" w:rsidP="002873E4">
      <w:pPr>
        <w:spacing w:after="0" w:line="360" w:lineRule="auto"/>
        <w:ind w:firstLine="70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 по т. 2.1.</w:t>
      </w:r>
      <w:r w:rsidR="00B203A5">
        <w:rPr>
          <w:rFonts w:ascii="Times New Roman" w:eastAsia="Times New Roman" w:hAnsi="Times New Roman"/>
          <w:i/>
          <w:snapToGrid w:val="0"/>
          <w:sz w:val="24"/>
          <w:szCs w:val="24"/>
        </w:rPr>
        <w:t>5</w:t>
      </w:r>
      <w:r w:rsidRPr="00233EDA">
        <w:rPr>
          <w:rFonts w:ascii="Times New Roman" w:eastAsia="Times New Roman" w:hAnsi="Times New Roman"/>
          <w:i/>
          <w:snapToGrid w:val="0"/>
          <w:sz w:val="24"/>
          <w:szCs w:val="24"/>
        </w:rPr>
        <w:t>., установени с влязло в сила наказателно постановление или съдебно решение, нарушения по чл. 61, ал. 1, чл. 62, ал. 1 или 3, чл. 63, ал. 1 или 2,</w:t>
      </w:r>
      <w:r w:rsidDel="00120036">
        <w:rPr>
          <w:rFonts w:ascii="Times New Roman" w:eastAsia="Times New Roman" w:hAnsi="Times New Roman"/>
          <w:i/>
          <w:snapToGrid w:val="0"/>
          <w:sz w:val="24"/>
          <w:szCs w:val="24"/>
        </w:rPr>
        <w:t xml:space="preserve"> </w:t>
      </w:r>
      <w:r>
        <w:rPr>
          <w:rFonts w:ascii="Times New Roman" w:eastAsia="Times New Roman" w:hAnsi="Times New Roman"/>
          <w:i/>
          <w:snapToGrid w:val="0"/>
          <w:sz w:val="24"/>
          <w:szCs w:val="24"/>
        </w:rPr>
        <w:t xml:space="preserve">, </w:t>
      </w:r>
      <w:r w:rsidRPr="00233EDA">
        <w:rPr>
          <w:rFonts w:ascii="Times New Roman" w:eastAsia="Times New Roman" w:hAnsi="Times New Roman"/>
          <w:i/>
          <w:snapToGrid w:val="0"/>
          <w:sz w:val="24"/>
          <w:szCs w:val="24"/>
        </w:rPr>
        <w:t>чл. 228, ал. 3</w:t>
      </w:r>
      <w:r>
        <w:rPr>
          <w:rFonts w:ascii="Times New Roman" w:eastAsia="Times New Roman" w:hAnsi="Times New Roman"/>
          <w:i/>
          <w:snapToGrid w:val="0"/>
          <w:sz w:val="24"/>
          <w:szCs w:val="24"/>
        </w:rPr>
        <w:t>, чл. 245 и чл. 301-305</w:t>
      </w:r>
      <w:r w:rsidRPr="00233EDA">
        <w:rPr>
          <w:rFonts w:ascii="Times New Roman" w:eastAsia="Times New Roman" w:hAnsi="Times New Roman"/>
          <w:i/>
          <w:snapToGrid w:val="0"/>
          <w:sz w:val="24"/>
          <w:szCs w:val="24"/>
        </w:rPr>
        <w:t xml:space="preserve"> от Кодекса на труда</w:t>
      </w:r>
      <w:r w:rsidRPr="00C42A9A">
        <w:rPr>
          <w:rFonts w:ascii="Times New Roman" w:eastAsia="Times New Roman" w:hAnsi="Times New Roman"/>
          <w:i/>
          <w:snapToGrid w:val="0"/>
          <w:sz w:val="24"/>
          <w:szCs w:val="24"/>
        </w:rPr>
        <w:t xml:space="preserve"> </w:t>
      </w:r>
      <w:r w:rsidRPr="00C50B72">
        <w:rPr>
          <w:rFonts w:ascii="Times New Roman" w:eastAsia="Times New Roman" w:hAnsi="Times New Roman"/>
          <w:i/>
          <w:snapToGrid w:val="0"/>
          <w:sz w:val="24"/>
          <w:szCs w:val="24"/>
        </w:rPr>
        <w:t>или чл. 13, ал. 1 от Закона за трудовата миграция и трудовата мобилност</w:t>
      </w:r>
      <w:r w:rsidRPr="00233EDA">
        <w:rPr>
          <w:rFonts w:ascii="Times New Roman" w:eastAsia="Times New Roman" w:hAnsi="Times New Roman"/>
          <w:b/>
          <w:i/>
          <w:snapToGrid w:val="0"/>
          <w:sz w:val="24"/>
          <w:szCs w:val="24"/>
        </w:rPr>
        <w:t>,</w:t>
      </w:r>
      <w:r w:rsidRPr="00233EDA">
        <w:rPr>
          <w:rFonts w:ascii="Times New Roman" w:eastAsia="Times New Roman" w:hAnsi="Times New Roman"/>
          <w:i/>
          <w:snapToGrid w:val="0"/>
          <w:sz w:val="24"/>
          <w:szCs w:val="24"/>
        </w:rPr>
        <w:t xml:space="preserve"> се посочват от участника</w:t>
      </w:r>
      <w:r w:rsidRPr="00233EDA">
        <w:rPr>
          <w:rFonts w:ascii="Times New Roman" w:eastAsia="Times New Roman" w:hAnsi="Times New Roman"/>
          <w:snapToGrid w:val="0"/>
          <w:sz w:val="24"/>
          <w:szCs w:val="24"/>
        </w:rPr>
        <w:t>*</w:t>
      </w:r>
      <w:r w:rsidRPr="00233EDA">
        <w:rPr>
          <w:rFonts w:ascii="Times New Roman" w:eastAsia="Times New Roman" w:hAnsi="Times New Roman"/>
          <w:i/>
          <w:snapToGrid w:val="0"/>
          <w:sz w:val="24"/>
          <w:szCs w:val="24"/>
        </w:rPr>
        <w:t xml:space="preserve"> </w:t>
      </w:r>
      <w:r w:rsidRPr="00233EDA">
        <w:rPr>
          <w:rFonts w:ascii="Times New Roman" w:eastAsia="Times New Roman" w:hAnsi="Times New Roman"/>
          <w:b/>
          <w:i/>
          <w:snapToGrid w:val="0"/>
          <w:sz w:val="24"/>
          <w:szCs w:val="24"/>
          <w:u w:val="single"/>
        </w:rPr>
        <w:t>чрез попълване</w:t>
      </w:r>
      <w:r w:rsidRPr="00233EDA">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r>
        <w:rPr>
          <w:rFonts w:ascii="Times New Roman" w:eastAsia="Times New Roman" w:hAnsi="Times New Roman"/>
          <w:i/>
          <w:snapToGrid w:val="0"/>
          <w:sz w:val="24"/>
          <w:szCs w:val="24"/>
        </w:rPr>
        <w:t>“</w:t>
      </w:r>
      <w:r w:rsidRPr="00233EDA">
        <w:rPr>
          <w:rFonts w:ascii="Times New Roman" w:eastAsia="Times New Roman" w:hAnsi="Times New Roman"/>
          <w:i/>
          <w:snapToGrid w:val="0"/>
          <w:sz w:val="24"/>
          <w:szCs w:val="24"/>
        </w:rPr>
        <w:t xml:space="preserve"> от </w:t>
      </w:r>
      <w:r>
        <w:rPr>
          <w:rFonts w:ascii="Times New Roman" w:eastAsia="Times New Roman" w:hAnsi="Times New Roman"/>
          <w:i/>
          <w:snapToGrid w:val="0"/>
          <w:sz w:val="24"/>
          <w:szCs w:val="24"/>
        </w:rPr>
        <w:t>е</w:t>
      </w:r>
      <w:r w:rsidRPr="00233EDA">
        <w:rPr>
          <w:rFonts w:ascii="Times New Roman" w:eastAsia="Times New Roman" w:hAnsi="Times New Roman"/>
          <w:i/>
          <w:snapToGrid w:val="0"/>
          <w:sz w:val="24"/>
          <w:szCs w:val="24"/>
        </w:rPr>
        <w:t xml:space="preserve">ЕЕДОП. </w:t>
      </w:r>
    </w:p>
    <w:p w:rsidR="002873E4" w:rsidRPr="00233EDA" w:rsidRDefault="002873E4" w:rsidP="002873E4">
      <w:pPr>
        <w:pStyle w:val="ListParagraph"/>
        <w:spacing w:after="0" w:line="360" w:lineRule="auto"/>
        <w:ind w:left="0" w:firstLine="709"/>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Липсата/наличието на обстоятелства по т. 2.1.</w:t>
      </w:r>
      <w:r w:rsidR="00B203A5">
        <w:rPr>
          <w:rFonts w:ascii="Times New Roman" w:eastAsia="Times New Roman" w:hAnsi="Times New Roman"/>
          <w:i/>
          <w:snapToGrid w:val="0"/>
          <w:sz w:val="24"/>
          <w:szCs w:val="24"/>
        </w:rPr>
        <w:t>5</w:t>
      </w:r>
      <w:r w:rsidRPr="00233EDA">
        <w:rPr>
          <w:rFonts w:ascii="Times New Roman" w:eastAsia="Times New Roman" w:hAnsi="Times New Roman"/>
          <w:i/>
          <w:snapToGrid w:val="0"/>
          <w:sz w:val="24"/>
          <w:szCs w:val="24"/>
        </w:rPr>
        <w:t>., установени с влязло в сила наказателно постановление или съдебно решение, нарушения по</w:t>
      </w:r>
      <w:ins w:id="33" w:author="Windows User" w:date="2020-02-21T14:26:00Z">
        <w:r w:rsidR="00DD127C">
          <w:rPr>
            <w:rFonts w:ascii="Times New Roman" w:eastAsia="Times New Roman" w:hAnsi="Times New Roman"/>
            <w:i/>
            <w:snapToGrid w:val="0"/>
            <w:sz w:val="24"/>
            <w:szCs w:val="24"/>
          </w:rPr>
          <w:t xml:space="preserve"> </w:t>
        </w:r>
      </w:ins>
      <w:r>
        <w:rPr>
          <w:rFonts w:ascii="Times New Roman" w:eastAsia="Times New Roman" w:hAnsi="Times New Roman"/>
          <w:i/>
          <w:snapToGrid w:val="0"/>
          <w:sz w:val="24"/>
          <w:szCs w:val="24"/>
        </w:rPr>
        <w:t xml:space="preserve">чл. 118, чл. 128, чл. 245 и чл. 301-305 от Кодекса на труда се посочват от участника </w:t>
      </w:r>
      <w:r w:rsidRPr="00120036">
        <w:rPr>
          <w:rFonts w:ascii="Times New Roman" w:eastAsia="Times New Roman" w:hAnsi="Times New Roman"/>
          <w:b/>
          <w:i/>
          <w:snapToGrid w:val="0"/>
          <w:sz w:val="24"/>
          <w:szCs w:val="24"/>
          <w:u w:val="single"/>
        </w:rPr>
        <w:t>чрез попълване</w:t>
      </w:r>
      <w:r>
        <w:rPr>
          <w:rFonts w:ascii="Times New Roman" w:eastAsia="Times New Roman" w:hAnsi="Times New Roman"/>
          <w:i/>
          <w:snapToGrid w:val="0"/>
          <w:sz w:val="24"/>
          <w:szCs w:val="24"/>
        </w:rPr>
        <w:t xml:space="preserve"> на част III, буква „В</w:t>
      </w:r>
      <w:r w:rsidRPr="00233EDA">
        <w:rPr>
          <w:rFonts w:ascii="Times New Roman" w:eastAsia="Times New Roman" w:hAnsi="Times New Roman"/>
          <w:i/>
          <w:snapToGrid w:val="0"/>
          <w:sz w:val="24"/>
          <w:szCs w:val="24"/>
        </w:rPr>
        <w:t>.</w:t>
      </w:r>
      <w:r>
        <w:rPr>
          <w:rFonts w:ascii="Times New Roman" w:eastAsia="Times New Roman" w:hAnsi="Times New Roman"/>
          <w:i/>
          <w:snapToGrid w:val="0"/>
          <w:sz w:val="24"/>
          <w:szCs w:val="24"/>
        </w:rPr>
        <w:t xml:space="preserve"> </w:t>
      </w:r>
      <w:r w:rsidRPr="00120036">
        <w:rPr>
          <w:rFonts w:ascii="Times New Roman" w:eastAsia="Times New Roman" w:hAnsi="Times New Roman"/>
          <w:i/>
          <w:snapToGrid w:val="0"/>
          <w:sz w:val="24"/>
          <w:szCs w:val="24"/>
        </w:rPr>
        <w:t>Информация относно евентуална несъстоятелност, конфликт на интереси или професионално нарушение</w:t>
      </w:r>
      <w:r>
        <w:rPr>
          <w:rFonts w:ascii="Times New Roman" w:eastAsia="Times New Roman" w:hAnsi="Times New Roman"/>
          <w:i/>
          <w:snapToGrid w:val="0"/>
          <w:sz w:val="24"/>
          <w:szCs w:val="24"/>
        </w:rPr>
        <w:t>“, поле „</w:t>
      </w:r>
      <w:r w:rsidRPr="00120036">
        <w:rPr>
          <w:rFonts w:ascii="Times New Roman" w:eastAsia="Times New Roman" w:hAnsi="Times New Roman"/>
          <w:i/>
          <w:snapToGrid w:val="0"/>
          <w:sz w:val="24"/>
          <w:szCs w:val="24"/>
        </w:rPr>
        <w:t>Икономическият оператор нарушил ли е, доколкото му е известно, задълженията си в областта на екологичното, социалното</w:t>
      </w:r>
      <w:r>
        <w:rPr>
          <w:rFonts w:ascii="Times New Roman" w:eastAsia="Times New Roman" w:hAnsi="Times New Roman"/>
          <w:i/>
          <w:snapToGrid w:val="0"/>
          <w:sz w:val="24"/>
          <w:szCs w:val="24"/>
        </w:rPr>
        <w:t xml:space="preserve"> или трудовото право“. </w:t>
      </w:r>
      <w:r w:rsidRPr="00233EDA">
        <w:rPr>
          <w:rFonts w:ascii="Times New Roman" w:eastAsia="Times New Roman" w:hAnsi="Times New Roman"/>
          <w:b/>
          <w:i/>
          <w:snapToGrid w:val="0"/>
          <w:sz w:val="24"/>
          <w:szCs w:val="24"/>
        </w:rPr>
        <w:t>Необходимо е участниците да отбележат „НЕ“/</w:t>
      </w:r>
      <w:r>
        <w:rPr>
          <w:rFonts w:ascii="Times New Roman" w:eastAsia="Times New Roman" w:hAnsi="Times New Roman"/>
          <w:b/>
          <w:i/>
          <w:snapToGrid w:val="0"/>
          <w:sz w:val="24"/>
          <w:szCs w:val="24"/>
        </w:rPr>
        <w:t>„</w:t>
      </w:r>
      <w:r w:rsidRPr="00233EDA">
        <w:rPr>
          <w:rFonts w:ascii="Times New Roman" w:eastAsia="Times New Roman" w:hAnsi="Times New Roman"/>
          <w:b/>
          <w:i/>
          <w:snapToGrid w:val="0"/>
          <w:sz w:val="24"/>
          <w:szCs w:val="24"/>
        </w:rPr>
        <w:t>ДА“ в полето за отговор</w:t>
      </w:r>
      <w:r w:rsidRPr="00233EDA">
        <w:rPr>
          <w:rFonts w:ascii="Times New Roman" w:eastAsia="Times New Roman" w:hAnsi="Times New Roman"/>
          <w:i/>
          <w:snapToGrid w:val="0"/>
          <w:sz w:val="24"/>
          <w:szCs w:val="24"/>
        </w:rPr>
        <w:t>.</w:t>
      </w:r>
    </w:p>
    <w:p w:rsidR="002873E4" w:rsidRPr="00233EDA" w:rsidRDefault="002873E4" w:rsidP="002873E4">
      <w:pPr>
        <w:pStyle w:val="ListParagraph"/>
        <w:tabs>
          <w:tab w:val="left" w:pos="851"/>
          <w:tab w:val="left" w:pos="1134"/>
        </w:tabs>
        <w:spacing w:after="0" w:line="360" w:lineRule="auto"/>
        <w:ind w:left="0" w:firstLine="567"/>
        <w:jc w:val="both"/>
        <w:rPr>
          <w:rFonts w:ascii="Times New Roman" w:eastAsia="Times New Roman" w:hAnsi="Times New Roman"/>
          <w:snapToGrid w:val="0"/>
          <w:sz w:val="24"/>
          <w:szCs w:val="24"/>
        </w:rPr>
      </w:pPr>
      <w:r w:rsidRPr="00233EDA">
        <w:rPr>
          <w:rFonts w:ascii="Times New Roman" w:hAnsi="Times New Roman"/>
          <w:b/>
          <w:i/>
          <w:snapToGrid w:val="0"/>
          <w:sz w:val="24"/>
          <w:szCs w:val="24"/>
        </w:rPr>
        <w:t>При отговор „ДА“, участникът посочва, за кое обстоятелство (нарушение) се отнася, както и номер и дата на влизане в сила на акта, с който е постановено .</w:t>
      </w:r>
    </w:p>
    <w:p w:rsidR="002873E4" w:rsidRPr="00233EDA" w:rsidRDefault="002873E4" w:rsidP="002873E4">
      <w:pPr>
        <w:pStyle w:val="ListParagraph"/>
        <w:numPr>
          <w:ilvl w:val="2"/>
          <w:numId w:val="25"/>
        </w:numPr>
        <w:tabs>
          <w:tab w:val="left" w:pos="851"/>
          <w:tab w:val="left" w:pos="993"/>
        </w:tabs>
        <w:spacing w:after="0" w:line="360" w:lineRule="auto"/>
        <w:ind w:left="0" w:firstLine="709"/>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 налице конфликт на интереси по смисъла на §2, т. 21 от ДР на ЗОП, който не може да бъде отстранен.</w:t>
      </w:r>
    </w:p>
    <w:p w:rsidR="002873E4" w:rsidRDefault="002873E4" w:rsidP="002873E4">
      <w:pPr>
        <w:tabs>
          <w:tab w:val="left" w:pos="0"/>
          <w:tab w:val="left" w:pos="3240"/>
        </w:tabs>
        <w:spacing w:after="0" w:line="360" w:lineRule="auto"/>
        <w:ind w:right="35" w:firstLine="567"/>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w:t>
      </w:r>
      <w:r w:rsidRPr="00B130FC">
        <w:rPr>
          <w:rFonts w:ascii="Times New Roman" w:eastAsia="Times New Roman" w:hAnsi="Times New Roman"/>
          <w:i/>
          <w:snapToGrid w:val="0"/>
          <w:sz w:val="24"/>
          <w:szCs w:val="24"/>
        </w:rPr>
        <w:t>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2873E4" w:rsidRPr="000D54FB"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eastAsia="Times New Roman" w:hAnsi="Times New Roman"/>
          <w:snapToGrid w:val="0"/>
          <w:sz w:val="24"/>
          <w:szCs w:val="24"/>
        </w:rPr>
      </w:pPr>
      <w:r w:rsidRPr="000D54FB">
        <w:rPr>
          <w:rFonts w:ascii="Times New Roman" w:eastAsia="Times New Roman" w:hAnsi="Times New Roman"/>
          <w:b/>
          <w:snapToGrid w:val="0"/>
          <w:sz w:val="24"/>
          <w:szCs w:val="24"/>
        </w:rPr>
        <w:t xml:space="preserve">На основание чл. 55, ал. 1, т. 1 от ЗОП Възложителят отстранява от участие в процедурата участник, </w:t>
      </w:r>
      <w:r w:rsidRPr="000D54FB">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873E4" w:rsidRPr="00843745" w:rsidRDefault="002873E4" w:rsidP="002873E4">
      <w:pPr>
        <w:pStyle w:val="Bodytext180"/>
        <w:shd w:val="clear" w:color="auto" w:fill="auto"/>
        <w:tabs>
          <w:tab w:val="left" w:pos="709"/>
        </w:tabs>
        <w:spacing w:line="360" w:lineRule="auto"/>
        <w:ind w:right="20" w:firstLine="567"/>
        <w:rPr>
          <w:i/>
          <w:sz w:val="24"/>
          <w:szCs w:val="24"/>
        </w:rPr>
      </w:pPr>
      <w:r w:rsidRPr="00843745">
        <w:rPr>
          <w:i/>
          <w:sz w:val="24"/>
          <w:szCs w:val="24"/>
        </w:rPr>
        <w:lastRenderedPageBreak/>
        <w:tab/>
      </w:r>
      <w:r w:rsidRPr="00843745">
        <w:rPr>
          <w:b/>
          <w:i/>
          <w:sz w:val="24"/>
          <w:szCs w:val="24"/>
          <w:u w:val="single"/>
        </w:rPr>
        <w:t>Забележка</w:t>
      </w:r>
      <w:r w:rsidRPr="00843745">
        <w:rPr>
          <w:i/>
          <w:sz w:val="24"/>
          <w:szCs w:val="24"/>
          <w:u w:val="single"/>
        </w:rPr>
        <w:t>:</w:t>
      </w:r>
      <w:r w:rsidRPr="00843745">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rsidR="002873E4"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Когато участникът е юридическо лице, основанията по т. 2.1.1.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 xml:space="preserve">2.1.7. </w:t>
      </w:r>
      <w:r w:rsidRPr="00843745">
        <w:rPr>
          <w:rFonts w:ascii="Times New Roman" w:hAnsi="Times New Roman"/>
          <w:sz w:val="24"/>
          <w:szCs w:val="24"/>
        </w:rPr>
        <w:t>се отнасят за лицата, които представляват участника, членовете на управителни и надзорни органи</w:t>
      </w:r>
      <w:r>
        <w:rPr>
          <w:rFonts w:ascii="Times New Roman" w:hAnsi="Times New Roman"/>
          <w:sz w:val="24"/>
          <w:szCs w:val="24"/>
        </w:rPr>
        <w:t xml:space="preserve"> съгласно регистъра, в който е вписан участникът,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rsidR="002873E4" w:rsidRPr="00A923B1"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Pr>
          <w:rFonts w:ascii="Times New Roman" w:hAnsi="Times New Roman"/>
          <w:sz w:val="24"/>
          <w:szCs w:val="24"/>
        </w:rPr>
        <w:t>Когато участникът или юридическото лице в състава на негов контролен или управителен орган се представлява от физическо лице по пълномощие, основанията по т. </w:t>
      </w:r>
      <w:r w:rsidRPr="00843745">
        <w:rPr>
          <w:rFonts w:ascii="Times New Roman" w:hAnsi="Times New Roman"/>
          <w:sz w:val="24"/>
          <w:szCs w:val="24"/>
        </w:rPr>
        <w:t>2.1.1. т. 2.1.2</w:t>
      </w:r>
      <w:r>
        <w:rPr>
          <w:rFonts w:ascii="Times New Roman" w:hAnsi="Times New Roman"/>
          <w:sz w:val="24"/>
          <w:szCs w:val="24"/>
        </w:rPr>
        <w:t xml:space="preserve"> и</w:t>
      </w:r>
      <w:r w:rsidRPr="00843745">
        <w:rPr>
          <w:rFonts w:ascii="Times New Roman" w:hAnsi="Times New Roman"/>
          <w:sz w:val="24"/>
          <w:szCs w:val="24"/>
        </w:rPr>
        <w:t xml:space="preserve"> т. </w:t>
      </w:r>
      <w:r>
        <w:rPr>
          <w:rFonts w:ascii="Times New Roman" w:hAnsi="Times New Roman"/>
          <w:sz w:val="24"/>
          <w:szCs w:val="24"/>
        </w:rPr>
        <w:t>2.1.7 се отнасят и за това физическо лице.</w:t>
      </w:r>
    </w:p>
    <w:p w:rsidR="002873E4" w:rsidRPr="00843745" w:rsidRDefault="002873E4" w:rsidP="002873E4">
      <w:pPr>
        <w:pStyle w:val="ListParagraph"/>
        <w:numPr>
          <w:ilvl w:val="1"/>
          <w:numId w:val="25"/>
        </w:numPr>
        <w:tabs>
          <w:tab w:val="left" w:pos="360"/>
          <w:tab w:val="left" w:pos="1134"/>
        </w:tabs>
        <w:spacing w:after="0" w:line="360" w:lineRule="auto"/>
        <w:ind w:left="0" w:firstLine="567"/>
        <w:jc w:val="both"/>
        <w:rPr>
          <w:rFonts w:ascii="Times New Roman" w:hAnsi="Times New Roman"/>
          <w:sz w:val="24"/>
          <w:szCs w:val="24"/>
        </w:rPr>
      </w:pPr>
      <w:r w:rsidRPr="00843745">
        <w:rPr>
          <w:rFonts w:ascii="Times New Roman" w:hAnsi="Times New Roman"/>
          <w:sz w:val="24"/>
          <w:szCs w:val="24"/>
        </w:rPr>
        <w:t>Участник в процедурата, за когото са налице някое от основанията</w:t>
      </w:r>
      <w:r w:rsidR="00F379C0">
        <w:rPr>
          <w:rFonts w:ascii="Times New Roman" w:hAnsi="Times New Roman"/>
          <w:sz w:val="24"/>
          <w:szCs w:val="24"/>
          <w:lang w:val="en-US"/>
        </w:rPr>
        <w:t>,</w:t>
      </w:r>
      <w:r w:rsidRPr="00843745">
        <w:rPr>
          <w:rFonts w:ascii="Times New Roman" w:hAnsi="Times New Roman"/>
          <w:sz w:val="24"/>
          <w:szCs w:val="24"/>
        </w:rPr>
        <w:t xml:space="preserve"> посочени в т. 2.1. или т. 2.2. по-горе, има право да представи доказателства, че е предприел мерки, които гарантират неговата надеждност, съгласно чл. 56, ал. 1 от ЗОП.</w:t>
      </w:r>
      <w:r>
        <w:rPr>
          <w:rFonts w:ascii="Times New Roman" w:hAnsi="Times New Roman"/>
          <w:sz w:val="24"/>
          <w:szCs w:val="24"/>
        </w:rPr>
        <w:t xml:space="preserve"> 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Използване на капацитета на трети лица. Подизпълнители.</w:t>
      </w:r>
    </w:p>
    <w:p w:rsidR="002873E4" w:rsidRPr="00843745" w:rsidRDefault="002873E4" w:rsidP="002873E4">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Когато при изпълнение на поръчката участникът ще ползва капацитета на трети лица или подизпълнители за тях не следва да са налице </w:t>
      </w:r>
      <w:r w:rsidRPr="00843745">
        <w:rPr>
          <w:rFonts w:ascii="Times New Roman" w:hAnsi="Times New Roman"/>
          <w:sz w:val="24"/>
          <w:szCs w:val="24"/>
        </w:rPr>
        <w:t xml:space="preserve">някое от основанията посочени в т. 2.1. </w:t>
      </w:r>
      <w:r w:rsidRPr="00843745">
        <w:rPr>
          <w:rFonts w:ascii="Times New Roman" w:eastAsia="Times New Roman" w:hAnsi="Times New Roman"/>
          <w:snapToGrid w:val="0"/>
          <w:sz w:val="24"/>
          <w:szCs w:val="24"/>
        </w:rPr>
        <w:t>и т. 2.2.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Обединения</w:t>
      </w:r>
    </w:p>
    <w:p w:rsidR="002873E4" w:rsidRPr="00843745" w:rsidRDefault="002873E4" w:rsidP="002873E4">
      <w:pPr>
        <w:tabs>
          <w:tab w:val="left" w:pos="851"/>
        </w:tabs>
        <w:spacing w:after="0" w:line="360" w:lineRule="auto"/>
        <w:ind w:firstLine="567"/>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2.2.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Pr="00843745">
        <w:rPr>
          <w:rFonts w:ascii="Times New Roman" w:hAnsi="Times New Roman"/>
          <w:sz w:val="24"/>
          <w:szCs w:val="24"/>
        </w:rPr>
        <w:t>посочени в т. 2.1. или</w:t>
      </w:r>
      <w:r w:rsidRPr="00843745">
        <w:rPr>
          <w:rFonts w:ascii="Times New Roman" w:eastAsia="Times New Roman" w:hAnsi="Times New Roman"/>
          <w:snapToGrid w:val="0"/>
          <w:sz w:val="24"/>
          <w:szCs w:val="24"/>
        </w:rPr>
        <w:t xml:space="preserve"> т. 2.2. по-горе.</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Основанията за отстраняване се прилагат до изтичане на сроковете, посочени в чл. 57, ал. 3 </w:t>
      </w:r>
      <w:r>
        <w:rPr>
          <w:rFonts w:ascii="Times New Roman" w:eastAsia="Times New Roman" w:hAnsi="Times New Roman"/>
          <w:snapToGrid w:val="0"/>
          <w:sz w:val="24"/>
          <w:szCs w:val="24"/>
        </w:rPr>
        <w:t xml:space="preserve">от </w:t>
      </w:r>
      <w:r w:rsidRPr="00843745">
        <w:rPr>
          <w:rFonts w:ascii="Times New Roman" w:eastAsia="Times New Roman" w:hAnsi="Times New Roman"/>
          <w:snapToGrid w:val="0"/>
          <w:sz w:val="24"/>
          <w:szCs w:val="24"/>
        </w:rPr>
        <w:t xml:space="preserve">ЗОП. Възложителят отстранява от участие в процедурата участник, за когото са налице </w:t>
      </w:r>
      <w:r>
        <w:rPr>
          <w:rFonts w:ascii="Times New Roman" w:eastAsia="Times New Roman" w:hAnsi="Times New Roman"/>
          <w:snapToGrid w:val="0"/>
          <w:sz w:val="24"/>
          <w:szCs w:val="24"/>
        </w:rPr>
        <w:t>някои</w:t>
      </w:r>
      <w:r w:rsidRPr="00843745">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rsidR="002873E4" w:rsidRPr="00843745" w:rsidRDefault="002873E4" w:rsidP="002873E4">
      <w:pPr>
        <w:pStyle w:val="ListParagraph"/>
        <w:numPr>
          <w:ilvl w:val="1"/>
          <w:numId w:val="25"/>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Освен на основанията</w:t>
      </w:r>
      <w:r>
        <w:rPr>
          <w:rFonts w:ascii="Times New Roman" w:eastAsia="Times New Roman" w:hAnsi="Times New Roman"/>
          <w:snapToGrid w:val="0"/>
          <w:sz w:val="24"/>
          <w:szCs w:val="24"/>
          <w:lang w:val="en-US"/>
        </w:rPr>
        <w:t>,</w:t>
      </w:r>
      <w:r w:rsidRPr="00843745">
        <w:rPr>
          <w:rFonts w:ascii="Times New Roman" w:eastAsia="Times New Roman" w:hAnsi="Times New Roman"/>
          <w:snapToGrid w:val="0"/>
          <w:sz w:val="24"/>
          <w:szCs w:val="24"/>
        </w:rPr>
        <w:t xml:space="preserve"> </w:t>
      </w:r>
      <w:r w:rsidRPr="00843745">
        <w:rPr>
          <w:rFonts w:ascii="Times New Roman" w:hAnsi="Times New Roman"/>
          <w:sz w:val="24"/>
          <w:szCs w:val="24"/>
        </w:rPr>
        <w:t>посочени в т. 2.1. и</w:t>
      </w:r>
      <w:r w:rsidRPr="00843745">
        <w:rPr>
          <w:rFonts w:ascii="Times New Roman" w:eastAsia="Times New Roman" w:hAnsi="Times New Roman"/>
          <w:snapToGrid w:val="0"/>
          <w:sz w:val="24"/>
          <w:szCs w:val="24"/>
        </w:rPr>
        <w:t xml:space="preserve"> т. 2.2. по-горе, </w:t>
      </w:r>
      <w:r w:rsidRPr="00843745">
        <w:rPr>
          <w:rFonts w:ascii="Times New Roman" w:eastAsia="Times New Roman" w:hAnsi="Times New Roman"/>
          <w:b/>
          <w:snapToGrid w:val="0"/>
          <w:sz w:val="24"/>
          <w:szCs w:val="24"/>
        </w:rPr>
        <w:t>възложителят отстранява от процедурата</w:t>
      </w:r>
      <w:r w:rsidRPr="00843745">
        <w:rPr>
          <w:rFonts w:ascii="Times New Roman" w:eastAsia="Times New Roman" w:hAnsi="Times New Roman"/>
          <w:snapToGrid w:val="0"/>
          <w:sz w:val="24"/>
          <w:szCs w:val="24"/>
        </w:rPr>
        <w:t>:</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 xml:space="preserve">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представил оферта, която не отговаря на:</w:t>
      </w:r>
    </w:p>
    <w:p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предварително обявените условия </w:t>
      </w:r>
      <w:r>
        <w:rPr>
          <w:rFonts w:ascii="Times New Roman" w:eastAsia="Times New Roman" w:hAnsi="Times New Roman"/>
          <w:snapToGrid w:val="0"/>
          <w:sz w:val="24"/>
          <w:szCs w:val="24"/>
        </w:rPr>
        <w:t xml:space="preserve">за изпълнение </w:t>
      </w:r>
      <w:r w:rsidRPr="00843745">
        <w:rPr>
          <w:rFonts w:ascii="Times New Roman" w:eastAsia="Times New Roman" w:hAnsi="Times New Roman"/>
          <w:snapToGrid w:val="0"/>
          <w:sz w:val="24"/>
          <w:szCs w:val="24"/>
        </w:rPr>
        <w:t>на поръчката;</w:t>
      </w:r>
    </w:p>
    <w:p w:rsidR="002873E4" w:rsidRPr="00843745" w:rsidRDefault="002873E4" w:rsidP="002873E4">
      <w:pPr>
        <w:tabs>
          <w:tab w:val="left" w:pos="993"/>
        </w:tabs>
        <w:spacing w:after="0" w:line="360" w:lineRule="auto"/>
        <w:ind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w:t>
      </w:r>
      <w:r w:rsidRPr="009B7E85">
        <w:rPr>
          <w:rFonts w:ascii="Times New Roman" w:eastAsia="Times New Roman" w:hAnsi="Times New Roman"/>
          <w:snapToGrid w:val="0"/>
          <w:sz w:val="24"/>
          <w:szCs w:val="24"/>
        </w:rPr>
        <w:t>приложение №</w:t>
      </w:r>
      <w:r>
        <w:rPr>
          <w:rFonts w:ascii="Times New Roman" w:eastAsia="Times New Roman" w:hAnsi="Times New Roman"/>
          <w:snapToGrid w:val="0"/>
          <w:sz w:val="24"/>
          <w:szCs w:val="24"/>
        </w:rPr>
        <w:t> </w:t>
      </w:r>
      <w:r w:rsidRPr="009B7E85">
        <w:rPr>
          <w:rFonts w:ascii="Times New Roman" w:eastAsia="Times New Roman" w:hAnsi="Times New Roman"/>
          <w:snapToGrid w:val="0"/>
          <w:sz w:val="24"/>
          <w:szCs w:val="24"/>
        </w:rPr>
        <w:t>10</w:t>
      </w:r>
      <w:r w:rsidRPr="00843745">
        <w:rPr>
          <w:rFonts w:ascii="Times New Roman" w:eastAsia="Times New Roman" w:hAnsi="Times New Roman"/>
          <w:snapToGrid w:val="0"/>
          <w:sz w:val="24"/>
          <w:szCs w:val="24"/>
        </w:rPr>
        <w:t xml:space="preserve"> от ЗОП;</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не е представил в срок обосновката по чл. 72, ал. 1 от ЗОП или чиято оферта не е приета съгласно чл. 72, ал. 3-5 от ЗОП;</w:t>
      </w:r>
    </w:p>
    <w:p w:rsidR="002873E4"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r>
        <w:rPr>
          <w:rFonts w:ascii="Times New Roman" w:eastAsia="Times New Roman" w:hAnsi="Times New Roman"/>
          <w:snapToGrid w:val="0"/>
          <w:sz w:val="24"/>
          <w:szCs w:val="24"/>
        </w:rPr>
        <w:t>;</w:t>
      </w:r>
    </w:p>
    <w:p w:rsidR="002873E4" w:rsidRPr="00843745" w:rsidRDefault="002873E4" w:rsidP="002873E4">
      <w:pPr>
        <w:pStyle w:val="ListParagraph"/>
        <w:numPr>
          <w:ilvl w:val="2"/>
          <w:numId w:val="25"/>
        </w:numPr>
        <w:tabs>
          <w:tab w:val="left" w:pos="360"/>
          <w:tab w:val="left" w:pos="1134"/>
          <w:tab w:val="left" w:pos="1701"/>
        </w:tabs>
        <w:spacing w:after="0" w:line="360" w:lineRule="auto"/>
        <w:ind w:left="0" w:firstLine="851"/>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участник, подал оферта, която не отговаря на условията за представяне, включително за форма, начин и срок.</w:t>
      </w:r>
    </w:p>
    <w:p w:rsidR="002873E4" w:rsidRDefault="002873E4" w:rsidP="002873E4">
      <w:pPr>
        <w:pStyle w:val="Heading2"/>
        <w:spacing w:before="0" w:line="360" w:lineRule="auto"/>
        <w:ind w:firstLine="709"/>
        <w:rPr>
          <w:rFonts w:ascii="Times New Roman" w:hAnsi="Times New Roman"/>
          <w:snapToGrid w:val="0"/>
          <w:color w:val="auto"/>
          <w:sz w:val="24"/>
          <w:szCs w:val="24"/>
          <w:highlight w:val="yellow"/>
        </w:rPr>
      </w:pPr>
    </w:p>
    <w:p w:rsidR="0018215B" w:rsidRPr="00FE4857" w:rsidRDefault="0018215B" w:rsidP="00A60BCA">
      <w:pPr>
        <w:spacing w:after="0" w:line="240" w:lineRule="auto"/>
        <w:jc w:val="both"/>
        <w:rPr>
          <w:rFonts w:ascii="Times New Roman" w:eastAsia="Times New Roman" w:hAnsi="Times New Roman"/>
          <w:snapToGrid w:val="0"/>
          <w:sz w:val="24"/>
          <w:szCs w:val="24"/>
          <w:highlight w:val="yellow"/>
        </w:rPr>
      </w:pPr>
    </w:p>
    <w:p w:rsidR="00795B95" w:rsidRPr="003551CF" w:rsidRDefault="001A3BE7" w:rsidP="00D95BD6">
      <w:pPr>
        <w:pStyle w:val="Heading2"/>
        <w:spacing w:before="0" w:line="360" w:lineRule="auto"/>
        <w:ind w:firstLine="709"/>
        <w:rPr>
          <w:rFonts w:ascii="Times New Roman" w:eastAsia="Times New Roman" w:hAnsi="Times New Roman" w:cs="Times New Roman"/>
          <w:snapToGrid w:val="0"/>
          <w:color w:val="auto"/>
          <w:sz w:val="24"/>
          <w:szCs w:val="24"/>
        </w:rPr>
      </w:pPr>
      <w:bookmarkStart w:id="34" w:name="_Toc27400068"/>
      <w:r w:rsidRPr="003551CF">
        <w:rPr>
          <w:rFonts w:ascii="Times New Roman" w:eastAsia="Times New Roman" w:hAnsi="Times New Roman" w:cs="Times New Roman"/>
          <w:snapToGrid w:val="0"/>
          <w:color w:val="auto"/>
          <w:sz w:val="24"/>
          <w:szCs w:val="24"/>
        </w:rPr>
        <w:t>Б</w:t>
      </w:r>
      <w:r w:rsidR="00795B95" w:rsidRPr="003551CF">
        <w:rPr>
          <w:rFonts w:ascii="Times New Roman" w:eastAsia="Times New Roman" w:hAnsi="Times New Roman" w:cs="Times New Roman"/>
          <w:snapToGrid w:val="0"/>
          <w:color w:val="auto"/>
          <w:sz w:val="24"/>
          <w:szCs w:val="24"/>
        </w:rPr>
        <w:t xml:space="preserve">. </w:t>
      </w:r>
      <w:r w:rsidR="001C2B3D" w:rsidRPr="003551CF">
        <w:rPr>
          <w:rFonts w:ascii="Times New Roman" w:eastAsia="Times New Roman" w:hAnsi="Times New Roman" w:cs="Times New Roman"/>
          <w:snapToGrid w:val="0"/>
          <w:color w:val="auto"/>
          <w:sz w:val="24"/>
          <w:szCs w:val="24"/>
        </w:rPr>
        <w:t>Критерии за подбор.</w:t>
      </w:r>
      <w:bookmarkEnd w:id="34"/>
      <w:r w:rsidR="001C2B3D" w:rsidRPr="003551CF">
        <w:rPr>
          <w:rFonts w:ascii="Times New Roman" w:eastAsia="Times New Roman" w:hAnsi="Times New Roman" w:cs="Times New Roman"/>
          <w:snapToGrid w:val="0"/>
          <w:color w:val="auto"/>
          <w:sz w:val="24"/>
          <w:szCs w:val="24"/>
        </w:rPr>
        <w:t xml:space="preserve"> </w:t>
      </w:r>
    </w:p>
    <w:p w:rsidR="003551CF" w:rsidRPr="003551CF" w:rsidRDefault="003551CF" w:rsidP="00733C18">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3551CF">
        <w:rPr>
          <w:rFonts w:ascii="Times New Roman" w:eastAsia="Times New Roman" w:hAnsi="Times New Roman"/>
          <w:snapToGrid w:val="0"/>
          <w:sz w:val="24"/>
          <w:szCs w:val="24"/>
        </w:rPr>
        <w:t>По отношение на участниците се прилагат следните критерии за подбор:</w:t>
      </w:r>
    </w:p>
    <w:p w:rsidR="003642AD" w:rsidRPr="003642AD" w:rsidRDefault="003642AD" w:rsidP="003642AD">
      <w:pPr>
        <w:spacing w:after="0" w:line="360" w:lineRule="auto"/>
        <w:ind w:firstLine="709"/>
        <w:jc w:val="both"/>
        <w:rPr>
          <w:rFonts w:ascii="Times New Roman" w:hAnsi="Times New Roman"/>
          <w:b/>
          <w:snapToGrid w:val="0"/>
          <w:sz w:val="24"/>
          <w:szCs w:val="24"/>
        </w:rPr>
      </w:pPr>
      <w:r w:rsidRPr="003642AD">
        <w:rPr>
          <w:rFonts w:ascii="Times New Roman" w:hAnsi="Times New Roman"/>
          <w:b/>
          <w:snapToGrid w:val="0"/>
          <w:sz w:val="24"/>
          <w:szCs w:val="24"/>
        </w:rPr>
        <w:t>1. Технически и професионални способности на участника</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hAnsi="Times New Roman"/>
          <w:snapToGrid w:val="0"/>
          <w:sz w:val="24"/>
          <w:szCs w:val="24"/>
        </w:rPr>
        <w:t xml:space="preserve">1.1. Участникът да притежава валиден сертификат </w:t>
      </w:r>
      <w:r>
        <w:rPr>
          <w:rFonts w:ascii="Times New Roman" w:hAnsi="Times New Roman"/>
          <w:snapToGrid w:val="0"/>
          <w:sz w:val="24"/>
          <w:szCs w:val="24"/>
        </w:rPr>
        <w:t>за качество БДС EN ISO 9001:</w:t>
      </w:r>
      <w:r w:rsidRPr="003642AD">
        <w:rPr>
          <w:rFonts w:ascii="Times New Roman" w:hAnsi="Times New Roman"/>
          <w:snapToGrid w:val="0"/>
          <w:sz w:val="24"/>
          <w:szCs w:val="24"/>
        </w:rPr>
        <w:t>2015 (или еквивалент);</w:t>
      </w:r>
    </w:p>
    <w:p w:rsidR="003642AD" w:rsidRPr="003642AD" w:rsidRDefault="003642AD" w:rsidP="003642AD">
      <w:pPr>
        <w:spacing w:after="0" w:line="360" w:lineRule="auto"/>
        <w:ind w:firstLine="709"/>
        <w:jc w:val="both"/>
        <w:rPr>
          <w:rFonts w:ascii="Times New Roman" w:hAnsi="Times New Roman"/>
          <w:i/>
          <w:snapToGrid w:val="0"/>
          <w:sz w:val="24"/>
          <w:szCs w:val="24"/>
        </w:rPr>
      </w:pPr>
      <w:r w:rsidRPr="003642AD">
        <w:rPr>
          <w:rFonts w:ascii="Times New Roman" w:hAnsi="Times New Roman"/>
          <w:snapToGrid w:val="0"/>
          <w:sz w:val="24"/>
          <w:szCs w:val="24"/>
          <w:u w:val="single"/>
        </w:rPr>
        <w:t>За доказване на критериите за подбор участникът попълва:</w:t>
      </w:r>
      <w:r w:rsidRPr="003642AD">
        <w:rPr>
          <w:rFonts w:ascii="Times New Roman" w:hAnsi="Times New Roman"/>
          <w:snapToGrid w:val="0"/>
          <w:sz w:val="24"/>
          <w:szCs w:val="24"/>
        </w:rPr>
        <w:t xml:space="preserve"> </w:t>
      </w:r>
      <w:r w:rsidRPr="003642AD">
        <w:rPr>
          <w:rFonts w:ascii="Times New Roman" w:hAnsi="Times New Roman"/>
          <w:i/>
          <w:snapToGrid w:val="0"/>
          <w:sz w:val="24"/>
          <w:szCs w:val="24"/>
        </w:rPr>
        <w:t>Част IV: „Критерии за подбор“, Раздел Г, „Стандарти за осигуряване на качеството и стандарти за екологично управление“ от еЕЕДОП – приложен образец към документацията;</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hAnsi="Times New Roman"/>
          <w:b/>
          <w:snapToGrid w:val="0"/>
          <w:sz w:val="24"/>
          <w:szCs w:val="24"/>
          <w:u w:val="single"/>
        </w:rPr>
        <w:t>Забележка:</w:t>
      </w:r>
      <w:r w:rsidRPr="003642AD">
        <w:rPr>
          <w:rFonts w:ascii="Times New Roman" w:hAnsi="Times New Roman"/>
          <w:b/>
          <w:snapToGrid w:val="0"/>
          <w:sz w:val="24"/>
          <w:szCs w:val="24"/>
        </w:rPr>
        <w:t xml:space="preserve"> </w:t>
      </w:r>
      <w:r w:rsidRPr="003642AD">
        <w:rPr>
          <w:rFonts w:ascii="Times New Roman" w:hAnsi="Times New Roman"/>
          <w:snapToGrid w:val="0"/>
          <w:sz w:val="24"/>
          <w:szCs w:val="24"/>
        </w:rPr>
        <w:t>На етап сключване на договор участникът, избран за изпълнител, следва да представи:</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hAnsi="Times New Roman"/>
          <w:snapToGrid w:val="0"/>
          <w:sz w:val="24"/>
          <w:szCs w:val="24"/>
        </w:rPr>
        <w:t>- копие заверено „Вярно с оригинала“ на валиден сертификат за въведена система на управление на</w:t>
      </w:r>
      <w:r w:rsidR="00DD2958">
        <w:rPr>
          <w:rFonts w:ascii="Times New Roman" w:hAnsi="Times New Roman"/>
          <w:snapToGrid w:val="0"/>
          <w:sz w:val="24"/>
          <w:szCs w:val="24"/>
        </w:rPr>
        <w:t xml:space="preserve"> качеството БДС EN ISO 9001:</w:t>
      </w:r>
      <w:r w:rsidRPr="003642AD">
        <w:rPr>
          <w:rFonts w:ascii="Times New Roman" w:hAnsi="Times New Roman"/>
          <w:snapToGrid w:val="0"/>
          <w:sz w:val="24"/>
          <w:szCs w:val="24"/>
        </w:rPr>
        <w:t>2015 (или еквивалентен), издаден от сертифицираща организация.</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hAnsi="Times New Roman"/>
          <w:snapToGrid w:val="0"/>
          <w:sz w:val="24"/>
          <w:szCs w:val="24"/>
        </w:rPr>
        <w:t>1.2. Участниците да разполагат с необходимите технически средства и съоръжения за осигуряване на качеството, включително за проучване и изследване - акредитирана лаборатория за извършване на механични изпитания и химични анализи;</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hAnsi="Times New Roman"/>
          <w:snapToGrid w:val="0"/>
          <w:sz w:val="24"/>
          <w:szCs w:val="24"/>
          <w:u w:val="single"/>
        </w:rPr>
        <w:t>За доказване на критериите за подбор участникът попълва:</w:t>
      </w:r>
      <w:r w:rsidRPr="003642AD">
        <w:rPr>
          <w:rFonts w:ascii="Times New Roman" w:hAnsi="Times New Roman"/>
          <w:snapToGrid w:val="0"/>
          <w:sz w:val="24"/>
          <w:szCs w:val="24"/>
        </w:rPr>
        <w:t xml:space="preserve"> </w:t>
      </w:r>
      <w:r w:rsidRPr="003642AD">
        <w:rPr>
          <w:rFonts w:ascii="Times New Roman" w:hAnsi="Times New Roman"/>
          <w:i/>
          <w:snapToGrid w:val="0"/>
          <w:sz w:val="24"/>
          <w:szCs w:val="24"/>
        </w:rPr>
        <w:t>Част IV: „Критерии за подбор“, Раздел В, т.3 от еЕЕДОП – приложен образец към документацията.</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hAnsi="Times New Roman"/>
          <w:b/>
          <w:snapToGrid w:val="0"/>
          <w:sz w:val="24"/>
          <w:szCs w:val="24"/>
          <w:u w:val="single"/>
        </w:rPr>
        <w:t>Забележка:</w:t>
      </w:r>
      <w:r w:rsidRPr="003642AD">
        <w:rPr>
          <w:rFonts w:ascii="Times New Roman" w:hAnsi="Times New Roman"/>
          <w:b/>
          <w:snapToGrid w:val="0"/>
          <w:sz w:val="24"/>
          <w:szCs w:val="24"/>
        </w:rPr>
        <w:t xml:space="preserve"> </w:t>
      </w:r>
      <w:r w:rsidRPr="003642AD">
        <w:rPr>
          <w:rFonts w:ascii="Times New Roman" w:hAnsi="Times New Roman"/>
          <w:snapToGrid w:val="0"/>
          <w:sz w:val="24"/>
          <w:szCs w:val="24"/>
        </w:rPr>
        <w:t>На етап сключване на договор участникът, избран за изпълнител, следва да представи:</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eastAsia="Times New Roman" w:hAnsi="Times New Roman"/>
          <w:sz w:val="24"/>
          <w:szCs w:val="24"/>
          <w:lang w:eastAsia="bg-BG"/>
        </w:rPr>
        <w:lastRenderedPageBreak/>
        <w:t>- подписан и подпечатан списък на техническите средства и съоръжения за осигуряване на качеството - на съответната акредитирана лаборатория за извършване на механични изпитвания и химични анализи, като се посочат и адресите, на които се намират.</w:t>
      </w:r>
    </w:p>
    <w:p w:rsidR="003642AD" w:rsidRPr="003642AD" w:rsidRDefault="003642AD" w:rsidP="003642AD">
      <w:pPr>
        <w:spacing w:after="0" w:line="360" w:lineRule="auto"/>
        <w:ind w:firstLine="709"/>
        <w:jc w:val="both"/>
        <w:rPr>
          <w:rFonts w:ascii="Times New Roman" w:hAnsi="Times New Roman"/>
          <w:snapToGrid w:val="0"/>
          <w:sz w:val="24"/>
          <w:szCs w:val="24"/>
        </w:rPr>
      </w:pPr>
      <w:r w:rsidRPr="003642AD">
        <w:rPr>
          <w:rFonts w:ascii="Times New Roman" w:hAnsi="Times New Roman"/>
          <w:snapToGrid w:val="0"/>
          <w:sz w:val="24"/>
          <w:szCs w:val="24"/>
        </w:rPr>
        <w:t>1.3. Персоналът на участника да притежава професионален опит за изпълнение на поръчката най-малко 5 (пет) години за минимум един ръководител на лаборатория и най-малко 3 (три) години за минимум един лаборант.</w:t>
      </w:r>
    </w:p>
    <w:p w:rsidR="003642AD" w:rsidRPr="003642AD" w:rsidRDefault="003642AD" w:rsidP="003642A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3642AD">
        <w:rPr>
          <w:rFonts w:ascii="Times New Roman" w:hAnsi="Times New Roman"/>
          <w:snapToGrid w:val="0"/>
          <w:sz w:val="24"/>
          <w:szCs w:val="24"/>
          <w:u w:val="single"/>
        </w:rPr>
        <w:t>За доказване на критериите за подбор участникът попълва:</w:t>
      </w:r>
      <w:r w:rsidRPr="003642AD">
        <w:rPr>
          <w:rFonts w:ascii="Times New Roman" w:hAnsi="Times New Roman"/>
          <w:snapToGrid w:val="0"/>
          <w:sz w:val="24"/>
          <w:szCs w:val="24"/>
        </w:rPr>
        <w:t xml:space="preserve"> </w:t>
      </w:r>
      <w:r w:rsidRPr="003642AD">
        <w:rPr>
          <w:rFonts w:ascii="Times New Roman" w:hAnsi="Times New Roman"/>
          <w:i/>
          <w:snapToGrid w:val="0"/>
          <w:sz w:val="24"/>
          <w:szCs w:val="24"/>
        </w:rPr>
        <w:t>Част IV: „Критерии за подбор“, Раздел В, т. 6: „Технически и професионални способности“ от еЕЕДОП – приложен образец към документацията.</w:t>
      </w:r>
      <w:r w:rsidRPr="003642AD">
        <w:rPr>
          <w:rFonts w:ascii="Times New Roman" w:hAnsi="Times New Roman"/>
          <w:snapToGrid w:val="0"/>
          <w:sz w:val="24"/>
          <w:szCs w:val="24"/>
        </w:rPr>
        <w:t xml:space="preserve"> В този раздел участникът следва да предостави следната информация: имената на лицата, данни за придобитото от тях образование/обучение,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издаващ орган, евентуално web-адрес, на който може да бъде намерена информация за посочения сертификат), описание на професионалния им опит, включително години, в зависимост от изискванията посочени по-горе.</w:t>
      </w:r>
    </w:p>
    <w:p w:rsidR="003642AD" w:rsidRPr="003642AD" w:rsidRDefault="003642AD" w:rsidP="003642AD">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642AD">
        <w:rPr>
          <w:rFonts w:ascii="Times New Roman" w:hAnsi="Times New Roman"/>
          <w:b/>
          <w:snapToGrid w:val="0"/>
          <w:sz w:val="24"/>
          <w:szCs w:val="24"/>
          <w:u w:val="single"/>
        </w:rPr>
        <w:t>Забележка:</w:t>
      </w:r>
      <w:r w:rsidRPr="003642AD">
        <w:rPr>
          <w:rFonts w:ascii="Times New Roman" w:hAnsi="Times New Roman"/>
          <w:snapToGrid w:val="0"/>
          <w:sz w:val="24"/>
          <w:szCs w:val="24"/>
        </w:rPr>
        <w:t xml:space="preserve"> На етап сключване на договор участникът, избран за изпълнител, следва да представи:</w:t>
      </w:r>
    </w:p>
    <w:p w:rsidR="003642AD" w:rsidRPr="003642AD" w:rsidRDefault="003642AD" w:rsidP="003642AD">
      <w:pPr>
        <w:numPr>
          <w:ilvl w:val="0"/>
          <w:numId w:val="4"/>
        </w:numPr>
        <w:tabs>
          <w:tab w:val="left" w:pos="851"/>
          <w:tab w:val="left" w:pos="1276"/>
          <w:tab w:val="left" w:pos="1843"/>
          <w:tab w:val="left" w:pos="3240"/>
          <w:tab w:val="left" w:pos="9356"/>
        </w:tabs>
        <w:spacing w:after="0" w:line="360" w:lineRule="auto"/>
        <w:ind w:left="0" w:firstLine="709"/>
        <w:contextualSpacing/>
        <w:jc w:val="both"/>
        <w:rPr>
          <w:rFonts w:ascii="Times New Roman" w:eastAsia="Times New Roman" w:hAnsi="Times New Roman"/>
          <w:sz w:val="24"/>
          <w:szCs w:val="24"/>
          <w:lang w:eastAsia="bg-BG"/>
        </w:rPr>
      </w:pPr>
      <w:r w:rsidRPr="003642AD">
        <w:rPr>
          <w:rFonts w:ascii="Times New Roman" w:eastAsia="Times New Roman" w:hAnsi="Times New Roman"/>
          <w:sz w:val="24"/>
          <w:szCs w:val="24"/>
          <w:lang w:eastAsia="bg-BG"/>
        </w:rPr>
        <w:t>Списък на персонала, който ще изпълнява услугите и на ръководния състав, които ще отговарят за изпълнението, в който е посочена професионалната компетентност на лицата и професионалния им опит.</w:t>
      </w:r>
    </w:p>
    <w:p w:rsidR="003642AD" w:rsidRPr="003642AD" w:rsidRDefault="003642AD" w:rsidP="003642AD">
      <w:pPr>
        <w:spacing w:after="0" w:line="360" w:lineRule="auto"/>
        <w:ind w:firstLine="709"/>
        <w:jc w:val="both"/>
        <w:rPr>
          <w:rFonts w:ascii="Times New Roman" w:eastAsia="Times New Roman" w:hAnsi="Times New Roman"/>
          <w:i/>
          <w:snapToGrid w:val="0"/>
          <w:sz w:val="24"/>
          <w:szCs w:val="24"/>
        </w:rPr>
      </w:pPr>
      <w:r w:rsidRPr="003642AD">
        <w:rPr>
          <w:rFonts w:ascii="Times New Roman" w:eastAsia="Times New Roman" w:hAnsi="Times New Roman"/>
          <w:i/>
          <w:snapToGrid w:val="0"/>
          <w:sz w:val="24"/>
          <w:szCs w:val="24"/>
        </w:rPr>
        <w:t>По смисъла на § 2, т. 41 от ДР на ЗОП –„Професионална компетентност“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rsidR="001B266A" w:rsidRPr="00FE485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rsidR="00A03F95" w:rsidRPr="00886502" w:rsidRDefault="00A03F95" w:rsidP="009A013E">
      <w:pPr>
        <w:pStyle w:val="ListParagraph"/>
        <w:numPr>
          <w:ilvl w:val="0"/>
          <w:numId w:val="3"/>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886502">
        <w:rPr>
          <w:rFonts w:ascii="Times New Roman" w:eastAsia="Times New Roman" w:hAnsi="Times New Roman"/>
          <w:b/>
          <w:snapToGrid w:val="0"/>
          <w:sz w:val="24"/>
          <w:szCs w:val="24"/>
        </w:rPr>
        <w:t>Обединения. Подизпълнители. Ползване капацитета на трети лица.</w:t>
      </w:r>
    </w:p>
    <w:p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886502">
        <w:rPr>
          <w:rFonts w:ascii="Times New Roman" w:eastAsia="Times New Roman" w:hAnsi="Times New Roman"/>
          <w:snapToGrid w:val="0"/>
          <w:sz w:val="24"/>
          <w:szCs w:val="24"/>
        </w:rPr>
        <w:t>и</w:t>
      </w:r>
      <w:r w:rsidR="006D6D38" w:rsidRPr="00886502">
        <w:rPr>
          <w:rFonts w:ascii="Times New Roman" w:eastAsia="Times New Roman" w:hAnsi="Times New Roman"/>
          <w:snapToGrid w:val="0"/>
          <w:sz w:val="24"/>
          <w:szCs w:val="24"/>
        </w:rPr>
        <w:t>ли</w:t>
      </w:r>
      <w:r w:rsidRPr="00886502">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886502">
        <w:rPr>
          <w:rFonts w:ascii="Times New Roman" w:eastAsia="Times New Roman" w:hAnsi="Times New Roman"/>
          <w:snapToGrid w:val="0"/>
          <w:sz w:val="24"/>
          <w:szCs w:val="24"/>
        </w:rPr>
        <w:t>лнение на дейностите, предвидени</w:t>
      </w:r>
      <w:r w:rsidRPr="00886502">
        <w:rPr>
          <w:rFonts w:ascii="Times New Roman" w:eastAsia="Times New Roman" w:hAnsi="Times New Roman"/>
          <w:snapToGrid w:val="0"/>
          <w:sz w:val="24"/>
          <w:szCs w:val="24"/>
        </w:rPr>
        <w:t xml:space="preserve"> в договора за създаване на обединението.</w:t>
      </w:r>
    </w:p>
    <w:p w:rsidR="00F872B6" w:rsidRPr="00886502"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886502">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886502">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D8286D" w:rsidRDefault="00795B95" w:rsidP="009A013E">
      <w:pPr>
        <w:pStyle w:val="ListParagraph"/>
        <w:numPr>
          <w:ilvl w:val="1"/>
          <w:numId w:val="3"/>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D8286D">
        <w:rPr>
          <w:rFonts w:ascii="Times New Roman" w:eastAsia="Times New Roman" w:hAnsi="Times New Roman"/>
          <w:snapToGrid w:val="0"/>
          <w:sz w:val="24"/>
          <w:szCs w:val="24"/>
        </w:rPr>
        <w:lastRenderedPageBreak/>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873E4" w:rsidRPr="00BE08DE" w:rsidRDefault="002873E4" w:rsidP="002873E4">
      <w:pPr>
        <w:pStyle w:val="Heading2"/>
        <w:spacing w:before="0" w:line="360" w:lineRule="auto"/>
        <w:ind w:firstLine="709"/>
        <w:rPr>
          <w:rFonts w:ascii="Times New Roman" w:hAnsi="Times New Roman"/>
          <w:color w:val="auto"/>
          <w:sz w:val="24"/>
          <w:szCs w:val="24"/>
          <w:lang w:eastAsia="bg-BG"/>
        </w:rPr>
      </w:pPr>
      <w:bookmarkStart w:id="35" w:name="_Toc511908829"/>
      <w:bookmarkStart w:id="36" w:name="_Toc1815316"/>
      <w:bookmarkStart w:id="37" w:name="_Toc27400071"/>
      <w:r w:rsidRPr="0064476D">
        <w:rPr>
          <w:rFonts w:ascii="Times New Roman" w:hAnsi="Times New Roman"/>
          <w:color w:val="auto"/>
          <w:sz w:val="24"/>
          <w:szCs w:val="24"/>
          <w:lang w:eastAsia="bg-BG"/>
        </w:rPr>
        <w:t xml:space="preserve">В. Електронен </w:t>
      </w:r>
      <w:r w:rsidRPr="006C1CDC">
        <w:rPr>
          <w:rFonts w:ascii="Times New Roman" w:hAnsi="Times New Roman"/>
          <w:color w:val="auto"/>
          <w:sz w:val="24"/>
          <w:szCs w:val="24"/>
          <w:lang w:eastAsia="bg-BG"/>
        </w:rPr>
        <w:t xml:space="preserve">Единен европейски документ за обществени поръчки </w:t>
      </w:r>
      <w:r w:rsidRPr="00CD74C8">
        <w:rPr>
          <w:rFonts w:ascii="Times New Roman" w:hAnsi="Times New Roman"/>
          <w:color w:val="auto"/>
          <w:sz w:val="24"/>
          <w:szCs w:val="24"/>
          <w:lang w:eastAsia="bg-BG"/>
        </w:rPr>
        <w:t>(е</w:t>
      </w:r>
      <w:r w:rsidRPr="0064476D">
        <w:rPr>
          <w:rFonts w:ascii="Times New Roman" w:hAnsi="Times New Roman"/>
          <w:color w:val="auto"/>
          <w:sz w:val="24"/>
          <w:szCs w:val="24"/>
          <w:lang w:eastAsia="bg-BG"/>
        </w:rPr>
        <w:t>ЕЕДОП).</w:t>
      </w:r>
      <w:bookmarkEnd w:id="35"/>
      <w:bookmarkEnd w:id="36"/>
      <w:bookmarkEnd w:id="37"/>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Участникът декларира липсата на основанията за отстраняване чрез представяне на подписан еЕЕДОП, попълнен съгласно изискванията и условията на ЗОП и ППЗОП. В еЕЕДОП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sz w:val="24"/>
          <w:szCs w:val="24"/>
          <w:lang w:eastAsia="bg-BG"/>
        </w:rPr>
        <w:t xml:space="preserve">Когато изискванията, посочени в Раздел III, буква „А“, </w:t>
      </w:r>
      <w:r w:rsidRPr="009F7B1B">
        <w:rPr>
          <w:rFonts w:ascii="Times New Roman" w:hAnsi="Times New Roman"/>
          <w:b/>
          <w:sz w:val="24"/>
          <w:szCs w:val="24"/>
        </w:rPr>
        <w:t>т. 2.1.1., т.</w:t>
      </w:r>
      <w:r w:rsidR="009C0C9D">
        <w:rPr>
          <w:rFonts w:ascii="Times New Roman" w:hAnsi="Times New Roman"/>
          <w:b/>
          <w:sz w:val="24"/>
          <w:szCs w:val="24"/>
        </w:rPr>
        <w:t xml:space="preserve"> </w:t>
      </w:r>
      <w:r w:rsidRPr="009F7B1B">
        <w:rPr>
          <w:rFonts w:ascii="Times New Roman" w:hAnsi="Times New Roman"/>
          <w:b/>
          <w:sz w:val="24"/>
          <w:szCs w:val="24"/>
        </w:rPr>
        <w:t xml:space="preserve">2.1.2 и </w:t>
      </w:r>
      <w:ins w:id="38" w:author="Windows User" w:date="2020-02-21T14:26:00Z">
        <w:r w:rsidR="00DD127C">
          <w:rPr>
            <w:rFonts w:ascii="Times New Roman" w:hAnsi="Times New Roman"/>
            <w:b/>
            <w:sz w:val="24"/>
            <w:szCs w:val="24"/>
          </w:rPr>
          <w:t xml:space="preserve">                 </w:t>
        </w:r>
      </w:ins>
      <w:r w:rsidRPr="009F7B1B">
        <w:rPr>
          <w:rFonts w:ascii="Times New Roman" w:hAnsi="Times New Roman"/>
          <w:b/>
          <w:sz w:val="24"/>
          <w:szCs w:val="24"/>
        </w:rPr>
        <w:t>т.</w:t>
      </w:r>
      <w:r w:rsidR="009C0C9D">
        <w:rPr>
          <w:rFonts w:ascii="Times New Roman" w:hAnsi="Times New Roman"/>
          <w:b/>
          <w:sz w:val="24"/>
          <w:szCs w:val="24"/>
        </w:rPr>
        <w:t xml:space="preserve"> </w:t>
      </w:r>
      <w:r w:rsidRPr="009F7B1B">
        <w:rPr>
          <w:rFonts w:ascii="Times New Roman" w:hAnsi="Times New Roman"/>
          <w:b/>
          <w:sz w:val="24"/>
          <w:szCs w:val="24"/>
        </w:rPr>
        <w:t xml:space="preserve">2.1.7 </w:t>
      </w:r>
      <w:r w:rsidRPr="009F7B1B">
        <w:rPr>
          <w:rFonts w:ascii="Times New Roman" w:eastAsia="Times New Roman" w:hAnsi="Times New Roman"/>
          <w:b/>
          <w:sz w:val="24"/>
          <w:szCs w:val="24"/>
          <w:lang w:eastAsia="bg-BG"/>
        </w:rPr>
        <w:t>се отнасят за повече от едно лице, всички лица подписват един и същ еЕЕДОП.</w:t>
      </w:r>
      <w:r w:rsidRPr="009F7B1B">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еЕЕДОП за всяко лице или за някои от лицата. </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sz w:val="24"/>
          <w:szCs w:val="24"/>
          <w:lang w:eastAsia="bg-BG"/>
        </w:rPr>
        <w:t>е</w:t>
      </w:r>
      <w:r w:rsidRPr="009F7B1B">
        <w:rPr>
          <w:rFonts w:ascii="Times New Roman" w:eastAsia="Times New Roman" w:hAnsi="Times New Roman"/>
          <w:color w:val="000000"/>
          <w:sz w:val="24"/>
          <w:szCs w:val="24"/>
          <w:lang w:eastAsia="bg-BG"/>
        </w:rPr>
        <w:t>ЕЕДОП се попълва и се подписва с квалифициран електронен подпис, като се прилага в електронен вид към офертата на участника.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b/>
          <w:color w:val="000000"/>
          <w:sz w:val="24"/>
          <w:szCs w:val="24"/>
          <w:lang w:eastAsia="bg-BG"/>
        </w:rPr>
        <w:t>еЕЕДОП се предоставя по един от следните начини</w:t>
      </w:r>
      <w:r w:rsidRPr="009F7B1B">
        <w:rPr>
          <w:rFonts w:ascii="Times New Roman" w:eastAsia="Times New Roman" w:hAnsi="Times New Roman"/>
          <w:color w:val="000000"/>
          <w:sz w:val="24"/>
          <w:szCs w:val="24"/>
          <w:lang w:eastAsia="bg-BG"/>
        </w:rPr>
        <w:t>:</w:t>
      </w:r>
    </w:p>
    <w:p w:rsidR="002873E4"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 xml:space="preserve">Представеният еЕЕДОП трябва да бъде цифрово подписан с квалифициран електронен подпис и приложен на подходящ оптичен носител (например CD, DVD, флаш памет и т.н.) към пакета документи за участие в процедурата. При необходимост от предоставяне на повече от един еЕЕДОП всеки един електронно подписан документ се поставя в отделна папка, която е подходящо именувана (препоръчително). </w:t>
      </w:r>
      <w:r w:rsidRPr="009F7B1B">
        <w:rPr>
          <w:rFonts w:ascii="Times New Roman" w:eastAsia="Times New Roman" w:hAnsi="Times New Roman"/>
          <w:b/>
          <w:color w:val="000000"/>
          <w:sz w:val="24"/>
          <w:szCs w:val="24"/>
          <w:lang w:eastAsia="bg-BG"/>
        </w:rPr>
        <w:t>Форматът, в който се предоставя еЕЕДОП не следва да позволява редактиране на неговото съдържание;</w:t>
      </w:r>
    </w:p>
    <w:p w:rsidR="002873E4" w:rsidRPr="009F7B1B" w:rsidRDefault="002873E4" w:rsidP="002873E4">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9F7B1B">
        <w:rPr>
          <w:rFonts w:ascii="Times New Roman" w:eastAsia="Times New Roman" w:hAnsi="Times New Roman"/>
          <w:color w:val="000000"/>
          <w:sz w:val="24"/>
          <w:szCs w:val="24"/>
          <w:lang w:eastAsia="bg-BG"/>
        </w:rPr>
        <w:t>Чрез осигурен достъп по електронен път до изготвения и подписан еЕЕДОП. В този случай документът следва да е снабден с т.нар. времеви печат, който да удостоверява, че еЕЕДОП е подписан и качен на интернет адреса, към който се препраща, преди крайния срок за получаване на офертите.</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еЕЕДОП:</w:t>
      </w:r>
    </w:p>
    <w:p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023BB7">
        <w:rPr>
          <w:rFonts w:ascii="Times New Roman" w:eastAsia="Times New Roman" w:hAnsi="Times New Roman"/>
          <w:b/>
          <w:sz w:val="24"/>
          <w:szCs w:val="24"/>
          <w:lang w:eastAsia="bg-BG"/>
        </w:rPr>
        <w:t>трети лица</w:t>
      </w:r>
      <w:r w:rsidRPr="00023BB7">
        <w:rPr>
          <w:rFonts w:ascii="Times New Roman" w:eastAsia="Times New Roman" w:hAnsi="Times New Roman"/>
          <w:sz w:val="24"/>
          <w:szCs w:val="24"/>
          <w:lang w:eastAsia="bg-BG"/>
        </w:rPr>
        <w:t>, представя попълнен отделен еЕЕДОП за всяко едно от третите лица, който съдържа информацията по т.1;</w:t>
      </w:r>
    </w:p>
    <w:p w:rsidR="002873E4"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lastRenderedPageBreak/>
        <w:t xml:space="preserve">участник (икономически оператор), който участва самостоятелно, но ще ползва един или повече </w:t>
      </w:r>
      <w:r w:rsidRPr="00023BB7">
        <w:rPr>
          <w:rFonts w:ascii="Times New Roman" w:eastAsia="Times New Roman" w:hAnsi="Times New Roman"/>
          <w:b/>
          <w:sz w:val="24"/>
          <w:szCs w:val="24"/>
          <w:lang w:eastAsia="bg-BG"/>
        </w:rPr>
        <w:t>подизпълнители</w:t>
      </w:r>
      <w:r w:rsidRPr="00023BB7">
        <w:rPr>
          <w:rFonts w:ascii="Times New Roman" w:eastAsia="Times New Roman" w:hAnsi="Times New Roman"/>
          <w:sz w:val="24"/>
          <w:szCs w:val="24"/>
          <w:lang w:eastAsia="bg-BG"/>
        </w:rPr>
        <w:t>, представя попълнен отделен еЕЕДОП за всеки един от подизпълнителите, в който се посочва и частта от поръчката, която ще изпълняват;</w:t>
      </w:r>
    </w:p>
    <w:p w:rsidR="002873E4" w:rsidRPr="00023BB7" w:rsidRDefault="002873E4" w:rsidP="0073049A">
      <w:pPr>
        <w:numPr>
          <w:ilvl w:val="1"/>
          <w:numId w:val="29"/>
        </w:numPr>
        <w:tabs>
          <w:tab w:val="left" w:pos="993"/>
          <w:tab w:val="left" w:pos="1134"/>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еЕЕДОП се представя за всяко едно от лицата, участващи в обединението.</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D73C83">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r>
        <w:rPr>
          <w:rFonts w:ascii="Times New Roman" w:eastAsia="Times New Roman" w:hAnsi="Times New Roman"/>
          <w:sz w:val="24"/>
          <w:szCs w:val="24"/>
          <w:lang w:eastAsia="bg-BG"/>
        </w:rPr>
        <w:t>е</w:t>
      </w:r>
      <w:r w:rsidRPr="00D73C83">
        <w:rPr>
          <w:rFonts w:ascii="Times New Roman" w:eastAsia="Times New Roman" w:hAnsi="Times New Roman"/>
          <w:sz w:val="24"/>
          <w:szCs w:val="24"/>
          <w:lang w:eastAsia="bg-BG"/>
        </w:rPr>
        <w:t>ЕЕДОП, когато това е необходимо за законосъобразното провеждане на процедурата.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2873E4"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 информация относно правно-организационната форма, под която осъществяват дейността си, както и списък на всички задължени лица по смисъла на чл. 54, ал. 2 от ЗОП, независимо от наименованието на органите, в които участват, или длъжностите, които заемат.</w:t>
      </w:r>
    </w:p>
    <w:p w:rsidR="002873E4" w:rsidRPr="00023BB7" w:rsidRDefault="002873E4" w:rsidP="002873E4">
      <w:pPr>
        <w:numPr>
          <w:ilvl w:val="0"/>
          <w:numId w:val="29"/>
        </w:numPr>
        <w:tabs>
          <w:tab w:val="left" w:pos="993"/>
        </w:tabs>
        <w:spacing w:after="0" w:line="360" w:lineRule="auto"/>
        <w:ind w:left="0" w:firstLine="709"/>
        <w:jc w:val="both"/>
        <w:rPr>
          <w:rFonts w:ascii="Times New Roman" w:eastAsia="Times New Roman" w:hAnsi="Times New Roman"/>
          <w:sz w:val="24"/>
          <w:szCs w:val="24"/>
          <w:lang w:eastAsia="bg-BG"/>
        </w:rPr>
      </w:pPr>
      <w:r w:rsidRPr="00023BB7">
        <w:rPr>
          <w:rFonts w:ascii="Times New Roman" w:eastAsia="Times New Roman" w:hAnsi="Times New Roman"/>
          <w:sz w:val="24"/>
          <w:szCs w:val="24"/>
          <w:lang w:eastAsia="bg-BG"/>
        </w:rPr>
        <w:t>Когато за участника е налице някое от основанията по Раздел III, буква „А“, т. 2.1. и т. 2.2 и преди подаването на офертата той е предприел мерки за доказване на надеждност, тези мерки се описват в еЕЕДОП. Като доказателства за надеждността на участника се представят документи па чл. 45, ал. 2 от ППЗОП.</w:t>
      </w:r>
    </w:p>
    <w:p w:rsidR="00B2529C" w:rsidRPr="00FE4857"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rsidR="00F31630" w:rsidRPr="001246B9" w:rsidRDefault="00A52F02" w:rsidP="009A013E">
      <w:pPr>
        <w:pStyle w:val="Heading1"/>
        <w:numPr>
          <w:ilvl w:val="0"/>
          <w:numId w:val="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39" w:name="_Toc27400073"/>
      <w:r w:rsidRPr="001246B9">
        <w:rPr>
          <w:rFonts w:ascii="Times New Roman" w:eastAsia="Times New Roman" w:hAnsi="Times New Roman" w:cs="Times New Roman"/>
          <w:color w:val="auto"/>
          <w:sz w:val="24"/>
          <w:szCs w:val="24"/>
          <w:lang w:eastAsia="bg-BG"/>
        </w:rPr>
        <w:t>КРИТЕРИЙ ЗА ВЪЗЛАГАНЕ НА ПОРЪЧКАТА</w:t>
      </w:r>
      <w:bookmarkEnd w:id="39"/>
    </w:p>
    <w:p w:rsidR="00F545B3" w:rsidRPr="00F545B3" w:rsidRDefault="00F545B3" w:rsidP="00F545B3">
      <w:pPr>
        <w:pStyle w:val="BodyText"/>
        <w:tabs>
          <w:tab w:val="left" w:pos="3240"/>
        </w:tabs>
        <w:spacing w:after="0" w:line="360" w:lineRule="auto"/>
        <w:ind w:firstLine="851"/>
        <w:jc w:val="both"/>
        <w:rPr>
          <w:rFonts w:ascii="Times New Roman" w:eastAsia="Times New Roman" w:hAnsi="Times New Roman"/>
          <w:sz w:val="24"/>
          <w:szCs w:val="24"/>
          <w:lang w:eastAsia="bg-BG"/>
        </w:rPr>
      </w:pPr>
      <w:r w:rsidRPr="00F545B3">
        <w:rPr>
          <w:rFonts w:ascii="Times New Roman" w:eastAsia="Times New Roman" w:hAnsi="Times New Roman"/>
          <w:sz w:val="24"/>
          <w:szCs w:val="24"/>
          <w:lang w:eastAsia="bg-BG"/>
        </w:rPr>
        <w:t>Оценката на офертите се извършва по критерий за възлагане „най-ниска цена“. Формирането на крайна обща цена ще служи само за оценка на офертите.</w:t>
      </w:r>
    </w:p>
    <w:p w:rsidR="00F545B3" w:rsidRPr="00F545B3" w:rsidRDefault="00F545B3" w:rsidP="00F545B3">
      <w:pPr>
        <w:pStyle w:val="BodyText"/>
        <w:tabs>
          <w:tab w:val="left" w:pos="3240"/>
        </w:tabs>
        <w:spacing w:after="0" w:line="360" w:lineRule="auto"/>
        <w:jc w:val="both"/>
        <w:rPr>
          <w:rFonts w:ascii="Times New Roman" w:eastAsia="Times New Roman" w:hAnsi="Times New Roman"/>
          <w:sz w:val="24"/>
          <w:szCs w:val="24"/>
          <w:lang w:eastAsia="bg-BG"/>
        </w:rPr>
      </w:pPr>
      <w:r w:rsidRPr="00F545B3">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F545B3" w:rsidRPr="00F545B3" w:rsidRDefault="00F545B3" w:rsidP="00F545B3">
      <w:pPr>
        <w:pStyle w:val="BodyText"/>
        <w:tabs>
          <w:tab w:val="left" w:pos="3240"/>
        </w:tabs>
        <w:spacing w:after="0" w:line="360" w:lineRule="auto"/>
        <w:ind w:firstLine="851"/>
        <w:jc w:val="both"/>
        <w:rPr>
          <w:rFonts w:ascii="Times New Roman" w:eastAsia="Times New Roman" w:hAnsi="Times New Roman"/>
          <w:sz w:val="24"/>
          <w:szCs w:val="24"/>
          <w:lang w:eastAsia="bg-BG"/>
        </w:rPr>
      </w:pPr>
      <w:r w:rsidRPr="00F545B3">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 Комисията провежда публично жребий за определяне на изпълнител между класираните на първо място оферти по критерий „най – ниска цена“, когато тази цена се предлага в две или повече оферти.</w:t>
      </w:r>
    </w:p>
    <w:p w:rsidR="00317093" w:rsidRDefault="00F545B3" w:rsidP="00F545B3">
      <w:pPr>
        <w:pStyle w:val="BodyText"/>
        <w:tabs>
          <w:tab w:val="left" w:pos="3240"/>
        </w:tabs>
        <w:spacing w:after="0" w:line="360" w:lineRule="auto"/>
        <w:ind w:firstLine="851"/>
        <w:jc w:val="both"/>
        <w:rPr>
          <w:ins w:id="40" w:author="Windows User" w:date="2020-02-21T14:27:00Z"/>
          <w:rFonts w:ascii="Times New Roman" w:eastAsia="Times New Roman" w:hAnsi="Times New Roman"/>
          <w:sz w:val="24"/>
          <w:szCs w:val="24"/>
          <w:lang w:eastAsia="bg-BG"/>
        </w:rPr>
      </w:pPr>
      <w:r w:rsidRPr="00F545B3">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Комисията провежда публично жребий </w:t>
      </w:r>
      <w:r w:rsidRPr="00F545B3">
        <w:rPr>
          <w:rFonts w:ascii="Times New Roman" w:eastAsia="Times New Roman" w:hAnsi="Times New Roman"/>
          <w:sz w:val="24"/>
          <w:szCs w:val="24"/>
          <w:lang w:eastAsia="bg-BG"/>
        </w:rPr>
        <w:lastRenderedPageBreak/>
        <w:t>за определяне на изпълнител между класираните на първо място оферти, когато критерият за възлагане е най-ниска цена и тази цена се предлага в две или повече оферти съгласно чл. 58, ал. 3 от ППЗОП.</w:t>
      </w:r>
    </w:p>
    <w:p w:rsidR="00DD127C" w:rsidRPr="00FE4857" w:rsidRDefault="00DD127C" w:rsidP="00F545B3">
      <w:pPr>
        <w:pStyle w:val="BodyText"/>
        <w:tabs>
          <w:tab w:val="left" w:pos="3240"/>
        </w:tabs>
        <w:spacing w:after="0" w:line="360" w:lineRule="auto"/>
        <w:ind w:firstLine="851"/>
        <w:jc w:val="both"/>
        <w:rPr>
          <w:rFonts w:ascii="Times New Roman" w:eastAsia="Times New Roman" w:hAnsi="Times New Roman"/>
          <w:b/>
          <w:sz w:val="24"/>
          <w:szCs w:val="24"/>
          <w:highlight w:val="yellow"/>
          <w:lang w:eastAsia="bg-BG"/>
        </w:rPr>
      </w:pPr>
    </w:p>
    <w:p w:rsidR="00724161" w:rsidRPr="00EA5EB3" w:rsidRDefault="002A1ACD" w:rsidP="0073049A">
      <w:pPr>
        <w:pStyle w:val="Heading1"/>
        <w:numPr>
          <w:ilvl w:val="0"/>
          <w:numId w:val="5"/>
        </w:numPr>
        <w:spacing w:before="0" w:line="360" w:lineRule="auto"/>
        <w:ind w:left="0" w:firstLine="0"/>
        <w:jc w:val="center"/>
        <w:rPr>
          <w:rFonts w:ascii="Times New Roman" w:eastAsia="Times New Roman" w:hAnsi="Times New Roman"/>
          <w:color w:val="auto"/>
          <w:sz w:val="24"/>
          <w:szCs w:val="24"/>
          <w:lang w:eastAsia="bg-BG"/>
        </w:rPr>
      </w:pPr>
      <w:bookmarkStart w:id="41" w:name="_Toc27400074"/>
      <w:r w:rsidRPr="00EA5EB3">
        <w:rPr>
          <w:rFonts w:ascii="Times New Roman" w:eastAsia="Times New Roman" w:hAnsi="Times New Roman"/>
          <w:color w:val="auto"/>
          <w:sz w:val="24"/>
          <w:szCs w:val="24"/>
          <w:lang w:eastAsia="bg-BG"/>
        </w:rPr>
        <w:t xml:space="preserve">ОФЕРТА. УКАЗАНИЯ ЗА ПОДГОТОВКАТА </w:t>
      </w:r>
      <w:r w:rsidR="00090E4A" w:rsidRPr="00EA5EB3">
        <w:rPr>
          <w:rFonts w:ascii="Times New Roman" w:eastAsia="Times New Roman" w:hAnsi="Times New Roman"/>
          <w:color w:val="auto"/>
          <w:sz w:val="24"/>
          <w:szCs w:val="24"/>
          <w:lang w:eastAsia="bg-BG"/>
        </w:rPr>
        <w:t>Ѝ</w:t>
      </w:r>
      <w:bookmarkEnd w:id="41"/>
      <w:r w:rsidR="00090E4A" w:rsidRPr="00EA5EB3">
        <w:rPr>
          <w:rFonts w:ascii="Times New Roman" w:eastAsia="Times New Roman" w:hAnsi="Times New Roman"/>
          <w:color w:val="auto"/>
          <w:sz w:val="24"/>
          <w:szCs w:val="24"/>
          <w:lang w:eastAsia="bg-BG"/>
        </w:rPr>
        <w:t xml:space="preserve"> </w:t>
      </w:r>
      <w:bookmarkStart w:id="42" w:name="bookmark23"/>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43" w:name="_Toc462844557"/>
      <w:bookmarkStart w:id="44" w:name="_Toc1815320"/>
      <w:bookmarkStart w:id="45" w:name="_Toc27400075"/>
      <w:r w:rsidRPr="00403077">
        <w:rPr>
          <w:rFonts w:ascii="Times New Roman" w:hAnsi="Times New Roman"/>
          <w:snapToGrid w:val="0"/>
          <w:color w:val="auto"/>
          <w:sz w:val="24"/>
          <w:szCs w:val="24"/>
        </w:rPr>
        <w:t>1. Общи изисквания при изготвяне и представяне на офертата.</w:t>
      </w:r>
      <w:bookmarkEnd w:id="43"/>
      <w:bookmarkEnd w:id="44"/>
      <w:bookmarkEnd w:id="45"/>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Всеки участник следва да изготви своята оферта на български език</w:t>
      </w:r>
      <w:r w:rsidRPr="00403077">
        <w:rPr>
          <w:rStyle w:val="FootnoteReference"/>
          <w:rFonts w:eastAsia="Times New Roman"/>
          <w:snapToGrid w:val="0"/>
          <w:sz w:val="24"/>
          <w:szCs w:val="24"/>
        </w:rPr>
        <w:footnoteReference w:id="1"/>
      </w:r>
      <w:r w:rsidRPr="00403077">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873E4" w:rsidRPr="00403077" w:rsidRDefault="002873E4" w:rsidP="002873E4">
      <w:pPr>
        <w:spacing w:after="0" w:line="360" w:lineRule="auto"/>
        <w:ind w:firstLine="567"/>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2873E4" w:rsidRPr="00403077" w:rsidRDefault="002873E4" w:rsidP="002873E4">
      <w:pPr>
        <w:pStyle w:val="Bodytext21"/>
        <w:shd w:val="clear" w:color="auto" w:fill="auto"/>
        <w:tabs>
          <w:tab w:val="left" w:pos="0"/>
          <w:tab w:val="left" w:pos="426"/>
        </w:tabs>
        <w:spacing w:after="0" w:line="360" w:lineRule="auto"/>
        <w:ind w:firstLine="737"/>
        <w:rPr>
          <w:sz w:val="24"/>
          <w:szCs w:val="24"/>
        </w:rPr>
      </w:pPr>
      <w:r w:rsidRPr="00403077">
        <w:rPr>
          <w:sz w:val="24"/>
          <w:szCs w:val="24"/>
        </w:rPr>
        <w:t>По офертата не се допуска никакви вписвания между редовете, изтривания или корекции.</w:t>
      </w:r>
    </w:p>
    <w:p w:rsidR="002873E4" w:rsidRPr="00403077" w:rsidRDefault="002873E4" w:rsidP="002873E4">
      <w:pPr>
        <w:pStyle w:val="Bodytext21"/>
        <w:shd w:val="clear" w:color="auto" w:fill="auto"/>
        <w:tabs>
          <w:tab w:val="left" w:pos="0"/>
          <w:tab w:val="left" w:pos="426"/>
        </w:tabs>
        <w:spacing w:after="0" w:line="360" w:lineRule="auto"/>
        <w:ind w:firstLine="737"/>
        <w:rPr>
          <w:sz w:val="24"/>
          <w:szCs w:val="24"/>
        </w:rPr>
      </w:pPr>
      <w:r w:rsidRPr="00403077">
        <w:rPr>
          <w:sz w:val="24"/>
          <w:szCs w:val="24"/>
        </w:rPr>
        <w:t>Разходите за изработването на офертите са за сметка на участниците. Спрямо възложителя участниците не могат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2873E4"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 xml:space="preserve">Офертата следва да включва пълния обем на </w:t>
      </w:r>
      <w:r w:rsidR="00123E1C">
        <w:rPr>
          <w:rFonts w:ascii="Times New Roman" w:eastAsia="Times New Roman" w:hAnsi="Times New Roman"/>
          <w:sz w:val="24"/>
          <w:szCs w:val="24"/>
          <w:lang w:eastAsia="bg-BG"/>
        </w:rPr>
        <w:t xml:space="preserve">техническата спецификация </w:t>
      </w:r>
      <w:r w:rsidRPr="00403077">
        <w:rPr>
          <w:rFonts w:ascii="Times New Roman" w:eastAsia="Times New Roman" w:hAnsi="Times New Roman"/>
          <w:sz w:val="24"/>
          <w:szCs w:val="24"/>
          <w:lang w:eastAsia="bg-BG"/>
        </w:rPr>
        <w:t>съобразно предмета на поръчката</w:t>
      </w:r>
      <w:r>
        <w:rPr>
          <w:rFonts w:ascii="Times New Roman" w:eastAsia="Times New Roman" w:hAnsi="Times New Roman"/>
          <w:sz w:val="24"/>
          <w:szCs w:val="24"/>
          <w:lang w:eastAsia="bg-BG"/>
        </w:rPr>
        <w:t xml:space="preserve">, за която/които </w:t>
      </w:r>
      <w:r w:rsidRPr="00403077">
        <w:rPr>
          <w:rFonts w:ascii="Times New Roman" w:eastAsia="Times New Roman" w:hAnsi="Times New Roman"/>
          <w:sz w:val="24"/>
          <w:szCs w:val="24"/>
          <w:lang w:eastAsia="bg-BG"/>
        </w:rPr>
        <w:t>участникът желае да участва. Участникът няма право да представя варианти на офертата.</w:t>
      </w:r>
      <w:r w:rsidRPr="00403077">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46DA4" w:rsidRPr="00403077" w:rsidRDefault="00F46DA4" w:rsidP="002873E4">
      <w:pPr>
        <w:spacing w:after="0" w:line="360" w:lineRule="auto"/>
        <w:ind w:firstLine="709"/>
        <w:jc w:val="both"/>
        <w:rPr>
          <w:rFonts w:ascii="Times New Roman" w:eastAsia="Times New Roman" w:hAnsi="Times New Roman"/>
          <w:sz w:val="24"/>
          <w:szCs w:val="24"/>
          <w:lang w:eastAsia="bg-BG"/>
        </w:rPr>
      </w:pPr>
      <w:r w:rsidRPr="00940A93">
        <w:rPr>
          <w:rFonts w:ascii="Times New Roman" w:eastAsia="Times New Roman" w:hAnsi="Times New Roman"/>
          <w:sz w:val="24"/>
          <w:szCs w:val="24"/>
          <w:lang w:eastAsia="bg-BG"/>
        </w:rPr>
        <w:t>Срокът за валидност на офертите е 3</w:t>
      </w:r>
      <w:r w:rsidR="007109CC">
        <w:rPr>
          <w:rFonts w:ascii="Times New Roman" w:eastAsia="Times New Roman" w:hAnsi="Times New Roman"/>
          <w:sz w:val="24"/>
          <w:szCs w:val="24"/>
          <w:lang w:eastAsia="bg-BG"/>
        </w:rPr>
        <w:t xml:space="preserve"> </w:t>
      </w:r>
      <w:r w:rsidR="007109CC">
        <w:rPr>
          <w:rFonts w:ascii="Times New Roman" w:eastAsia="Times New Roman" w:hAnsi="Times New Roman"/>
          <w:sz w:val="24"/>
          <w:szCs w:val="24"/>
          <w:lang w:val="en-US" w:eastAsia="bg-BG"/>
        </w:rPr>
        <w:t>(</w:t>
      </w:r>
      <w:r w:rsidR="007109CC">
        <w:rPr>
          <w:rFonts w:ascii="Times New Roman" w:eastAsia="Times New Roman" w:hAnsi="Times New Roman"/>
          <w:sz w:val="24"/>
          <w:szCs w:val="24"/>
          <w:lang w:eastAsia="bg-BG"/>
        </w:rPr>
        <w:t>три</w:t>
      </w:r>
      <w:r w:rsidR="007109CC">
        <w:rPr>
          <w:rFonts w:ascii="Times New Roman" w:eastAsia="Times New Roman" w:hAnsi="Times New Roman"/>
          <w:sz w:val="24"/>
          <w:szCs w:val="24"/>
          <w:lang w:val="en-US" w:eastAsia="bg-BG"/>
        </w:rPr>
        <w:t>)</w:t>
      </w:r>
      <w:r w:rsidRPr="00940A93">
        <w:rPr>
          <w:rFonts w:ascii="Times New Roman" w:eastAsia="Times New Roman" w:hAnsi="Times New Roman"/>
          <w:sz w:val="24"/>
          <w:szCs w:val="24"/>
          <w:lang w:eastAsia="bg-BG"/>
        </w:rPr>
        <w:t xml:space="preserve"> месеца от датата</w:t>
      </w:r>
      <w:r w:rsidR="007109CC">
        <w:rPr>
          <w:rFonts w:ascii="Times New Roman" w:eastAsia="Times New Roman" w:hAnsi="Times New Roman"/>
          <w:sz w:val="24"/>
          <w:szCs w:val="24"/>
          <w:lang w:val="en-US" w:eastAsia="bg-BG"/>
        </w:rPr>
        <w:t>,</w:t>
      </w:r>
      <w:r w:rsidRPr="00940A93">
        <w:rPr>
          <w:rFonts w:ascii="Times New Roman" w:eastAsia="Times New Roman" w:hAnsi="Times New Roman"/>
          <w:sz w:val="24"/>
          <w:szCs w:val="24"/>
          <w:lang w:eastAsia="bg-BG"/>
        </w:rPr>
        <w:t xml:space="preserve"> посочена в обявлението като краен срок за получаването им.</w:t>
      </w:r>
    </w:p>
    <w:p w:rsidR="002873E4" w:rsidRPr="00403077" w:rsidRDefault="002873E4" w:rsidP="002873E4">
      <w:pPr>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Възложителят може да поиска писмено от класираните участници да удължат срока на валидност на офертите до момента на сключване на договора за обществена поръчка.   </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Документите, свързани с участието в процедурата, се представят от участника или от упълномощен от него представител, лично</w:t>
      </w:r>
      <w:r>
        <w:rPr>
          <w:rFonts w:ascii="Times New Roman" w:eastAsia="Times New Roman" w:hAnsi="Times New Roman"/>
          <w:sz w:val="24"/>
          <w:szCs w:val="24"/>
          <w:lang w:eastAsia="bg-BG"/>
        </w:rPr>
        <w:t xml:space="preserve"> на гише № </w:t>
      </w:r>
      <w:r w:rsidRPr="00403077">
        <w:rPr>
          <w:rFonts w:ascii="Times New Roman" w:eastAsia="Times New Roman" w:hAnsi="Times New Roman"/>
          <w:sz w:val="24"/>
          <w:szCs w:val="24"/>
          <w:lang w:eastAsia="bg-BG"/>
        </w:rPr>
        <w:t>4</w:t>
      </w:r>
      <w:r>
        <w:rPr>
          <w:rFonts w:ascii="Times New Roman" w:eastAsia="Times New Roman" w:hAnsi="Times New Roman"/>
          <w:sz w:val="24"/>
          <w:szCs w:val="24"/>
          <w:lang w:eastAsia="bg-BG"/>
        </w:rPr>
        <w:t>3</w:t>
      </w:r>
      <w:r w:rsidRPr="00403077">
        <w:rPr>
          <w:rFonts w:ascii="Times New Roman" w:eastAsia="Times New Roman" w:hAnsi="Times New Roman"/>
          <w:sz w:val="24"/>
          <w:szCs w:val="24"/>
          <w:lang w:eastAsia="bg-BG"/>
        </w:rPr>
        <w:t xml:space="preserve"> в Паричния салон на БНБ или чрез </w:t>
      </w:r>
      <w:r w:rsidRPr="00403077">
        <w:rPr>
          <w:rFonts w:ascii="Times New Roman" w:eastAsia="Times New Roman" w:hAnsi="Times New Roman"/>
          <w:sz w:val="24"/>
          <w:szCs w:val="24"/>
          <w:lang w:eastAsia="bg-BG"/>
        </w:rPr>
        <w:lastRenderedPageBreak/>
        <w:t xml:space="preserve">пощенска или друга куриерска  услуга с препоръчана пратка с обратна разписка, на адреса на възложителя, както следва: гр. София, пл. „Княз Александър </w:t>
      </w:r>
      <w:r w:rsidRPr="00403077">
        <w:rPr>
          <w:rFonts w:ascii="Times New Roman" w:eastAsia="Times New Roman" w:hAnsi="Times New Roman"/>
          <w:sz w:val="24"/>
          <w:szCs w:val="24"/>
          <w:lang w:val="en-US" w:eastAsia="bg-BG"/>
        </w:rPr>
        <w:t>I</w:t>
      </w:r>
      <w:r w:rsidRPr="00403077">
        <w:rPr>
          <w:rFonts w:ascii="Times New Roman" w:eastAsia="Times New Roman" w:hAnsi="Times New Roman"/>
          <w:sz w:val="24"/>
          <w:szCs w:val="24"/>
          <w:lang w:eastAsia="bg-BG"/>
        </w:rPr>
        <w:t xml:space="preserve">“ № 1, Българска народна банка. Документите се представят в запечатана непрозрачна опаковка, върху която се посочват: </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участника, включително участниците в обединението, когато е приложимо; </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адрес за кореспонденция, телефон и по възможност факс и електронен адрес;</w:t>
      </w:r>
    </w:p>
    <w:p w:rsidR="002873E4" w:rsidRPr="00403077" w:rsidRDefault="002873E4" w:rsidP="002873E4">
      <w:pPr>
        <w:pStyle w:val="ListParagraph"/>
        <w:numPr>
          <w:ilvl w:val="0"/>
          <w:numId w:val="2"/>
        </w:numPr>
        <w:tabs>
          <w:tab w:val="left" w:pos="851"/>
          <w:tab w:val="left" w:pos="3240"/>
        </w:tabs>
        <w:spacing w:after="0" w:line="360" w:lineRule="auto"/>
        <w:ind w:left="0"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наименованието на обществената поръчка. </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офертата, така че да обезпечи нейното пристигане на посочения от възложителя адрес преди изтичане на срока за подаване на офертите.</w:t>
      </w:r>
    </w:p>
    <w:p w:rsidR="002873E4" w:rsidRPr="00403077" w:rsidRDefault="002873E4" w:rsidP="002873E4">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403077">
        <w:rPr>
          <w:rFonts w:ascii="Times New Roman" w:eastAsia="Times New Roman" w:hAnsi="Times New Roman"/>
          <w:sz w:val="24"/>
          <w:szCs w:val="24"/>
          <w:lang w:eastAsia="bg-BG"/>
        </w:rPr>
        <w:t xml:space="preserve">Съдържанието на опаковката следва да отговаря на изискванията на възложителя, посочени в </w:t>
      </w:r>
      <w:r w:rsidRPr="00403077">
        <w:rPr>
          <w:rFonts w:ascii="Times New Roman" w:eastAsia="Times New Roman" w:hAnsi="Times New Roman"/>
          <w:b/>
          <w:sz w:val="24"/>
          <w:szCs w:val="24"/>
          <w:lang w:eastAsia="bg-BG"/>
        </w:rPr>
        <w:t>т. 2 „Съдържание на опаковката</w:t>
      </w:r>
      <w:r w:rsidRPr="00403077">
        <w:rPr>
          <w:rFonts w:ascii="Times New Roman" w:eastAsia="Times New Roman" w:hAnsi="Times New Roman"/>
          <w:sz w:val="24"/>
          <w:szCs w:val="24"/>
          <w:lang w:eastAsia="bg-BG"/>
        </w:rPr>
        <w:t>“ в настоящия раздел.</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 xml:space="preserve">Възложителят води регистър на получените оферти. При получаване на оферта от страна на Възложителя, върху опаковката се отбелязват поредният номер, датата и часът на получаването, за което на приносителя се издава документ. </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 за получаване или са в незапечатана опаковка или в опаковка с нарушена цялост. Тези обстоятелства се отразяват във входящия регистър.</w:t>
      </w:r>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регистъра. В този случай не се допуска приемане на оферти от лица, които не са включени в списъка.</w:t>
      </w:r>
    </w:p>
    <w:p w:rsidR="002873E4" w:rsidRPr="00403077" w:rsidRDefault="002873E4" w:rsidP="002873E4">
      <w:pPr>
        <w:pStyle w:val="Heading2"/>
        <w:spacing w:before="0" w:line="360" w:lineRule="auto"/>
        <w:ind w:firstLine="709"/>
        <w:rPr>
          <w:rFonts w:ascii="Times New Roman" w:hAnsi="Times New Roman"/>
          <w:snapToGrid w:val="0"/>
          <w:color w:val="auto"/>
          <w:sz w:val="24"/>
          <w:szCs w:val="24"/>
        </w:rPr>
      </w:pPr>
      <w:bookmarkStart w:id="46" w:name="_Toc462844558"/>
      <w:bookmarkStart w:id="47" w:name="_Toc1815321"/>
      <w:bookmarkStart w:id="48" w:name="_Toc27400076"/>
      <w:r w:rsidRPr="00403077">
        <w:rPr>
          <w:rFonts w:ascii="Times New Roman" w:hAnsi="Times New Roman"/>
          <w:snapToGrid w:val="0"/>
          <w:color w:val="auto"/>
          <w:sz w:val="24"/>
          <w:szCs w:val="24"/>
        </w:rPr>
        <w:t>2. Съдържание на опаковката.</w:t>
      </w:r>
      <w:bookmarkEnd w:id="46"/>
      <w:bookmarkEnd w:id="47"/>
      <w:bookmarkEnd w:id="48"/>
    </w:p>
    <w:p w:rsidR="002873E4" w:rsidRPr="00403077" w:rsidRDefault="002873E4" w:rsidP="002873E4">
      <w:pPr>
        <w:spacing w:after="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В представената от участника опаковка следва да се съдържат:</w:t>
      </w:r>
    </w:p>
    <w:p w:rsidR="002873E4" w:rsidRPr="00C00812" w:rsidRDefault="002873E4" w:rsidP="002873E4">
      <w:pPr>
        <w:spacing w:after="0" w:line="360" w:lineRule="auto"/>
        <w:ind w:firstLine="709"/>
        <w:jc w:val="both"/>
        <w:rPr>
          <w:rFonts w:ascii="Times New Roman" w:eastAsia="Times New Roman" w:hAnsi="Times New Roman"/>
          <w:b/>
          <w:snapToGrid w:val="0"/>
          <w:sz w:val="24"/>
          <w:szCs w:val="24"/>
        </w:rPr>
      </w:pPr>
      <w:r w:rsidRPr="00403077">
        <w:rPr>
          <w:rFonts w:ascii="Times New Roman" w:eastAsia="Times New Roman" w:hAnsi="Times New Roman"/>
          <w:b/>
          <w:snapToGrid w:val="0"/>
          <w:sz w:val="24"/>
          <w:szCs w:val="24"/>
        </w:rPr>
        <w:t>А</w:t>
      </w:r>
      <w:r w:rsidRPr="00C00812">
        <w:rPr>
          <w:rFonts w:ascii="Times New Roman" w:eastAsia="Times New Roman" w:hAnsi="Times New Roman"/>
          <w:b/>
          <w:snapToGrid w:val="0"/>
          <w:sz w:val="24"/>
          <w:szCs w:val="24"/>
        </w:rPr>
        <w:t xml:space="preserve">. Информация относно личното състояние:  </w:t>
      </w:r>
    </w:p>
    <w:p w:rsidR="002873E4" w:rsidRDefault="002873E4" w:rsidP="002873E4">
      <w:pPr>
        <w:numPr>
          <w:ilvl w:val="0"/>
          <w:numId w:val="31"/>
        </w:numPr>
        <w:tabs>
          <w:tab w:val="left" w:pos="993"/>
        </w:tabs>
        <w:spacing w:after="0" w:line="360" w:lineRule="auto"/>
        <w:ind w:left="0" w:firstLine="709"/>
        <w:jc w:val="both"/>
        <w:rPr>
          <w:rFonts w:ascii="Times New Roman" w:eastAsia="Times New Roman" w:hAnsi="Times New Roman"/>
          <w:snapToGrid w:val="0"/>
          <w:sz w:val="24"/>
          <w:szCs w:val="24"/>
        </w:rPr>
      </w:pPr>
      <w:r w:rsidRPr="00C00812">
        <w:rPr>
          <w:rFonts w:ascii="Times New Roman" w:eastAsia="Times New Roman" w:hAnsi="Times New Roman"/>
          <w:snapToGrid w:val="0"/>
          <w:sz w:val="24"/>
          <w:szCs w:val="24"/>
        </w:rPr>
        <w:t>Подписан и подпечатан списък</w:t>
      </w:r>
      <w:r w:rsidRPr="00403077">
        <w:rPr>
          <w:rFonts w:ascii="Times New Roman" w:eastAsia="Times New Roman" w:hAnsi="Times New Roman"/>
          <w:snapToGrid w:val="0"/>
          <w:sz w:val="24"/>
          <w:szCs w:val="24"/>
        </w:rPr>
        <w:t xml:space="preserve"> – опис</w:t>
      </w:r>
      <w:r w:rsidRPr="00C00812">
        <w:rPr>
          <w:rFonts w:ascii="Times New Roman" w:eastAsia="Times New Roman" w:hAnsi="Times New Roman"/>
          <w:snapToGrid w:val="0"/>
          <w:sz w:val="24"/>
          <w:szCs w:val="24"/>
        </w:rPr>
        <w:t xml:space="preserve"> на представените от участника документи – свободен текст.  </w:t>
      </w:r>
    </w:p>
    <w:p w:rsidR="00123E1C" w:rsidRPr="00B54BF2" w:rsidRDefault="00123E1C" w:rsidP="00123E1C">
      <w:pPr>
        <w:spacing w:after="0" w:line="360" w:lineRule="auto"/>
        <w:ind w:firstLine="709"/>
        <w:jc w:val="both"/>
        <w:rPr>
          <w:rFonts w:ascii="Times New Roman" w:eastAsia="Times New Roman" w:hAnsi="Times New Roman"/>
          <w:snapToGrid w:val="0"/>
          <w:sz w:val="24"/>
          <w:szCs w:val="24"/>
        </w:rPr>
      </w:pPr>
      <w:r w:rsidRPr="00B54BF2">
        <w:rPr>
          <w:rFonts w:ascii="Times New Roman" w:eastAsia="Times New Roman" w:hAnsi="Times New Roman"/>
          <w:snapToGrid w:val="0"/>
          <w:sz w:val="24"/>
          <w:szCs w:val="24"/>
        </w:rPr>
        <w:t xml:space="preserve">2. Електронен Единен европейски документ за обществени поръчки (еЕЕДОП, изготвен във електронен вид, цифрово подписан и представен по един от описаните в раздел III, б. „В“, т. 4 начини) за участника, подписан от всички лица по чл. 54, ал. 2 от ЗОП*, в съответствие с изискванията на закона и условията на възложителя, а когато е приложимо еЕЕДОП за всеки от членовете в обединението, което не е юридическо лице, за </w:t>
      </w:r>
      <w:r w:rsidRPr="00B54BF2">
        <w:rPr>
          <w:rFonts w:ascii="Times New Roman" w:eastAsia="Times New Roman" w:hAnsi="Times New Roman"/>
          <w:snapToGrid w:val="0"/>
          <w:sz w:val="24"/>
          <w:szCs w:val="24"/>
        </w:rPr>
        <w:lastRenderedPageBreak/>
        <w:t>всеки подизпълнител и за всяко лице, чиито ресурси ще бъдат ангажирани в изпълнението на поръчката;</w:t>
      </w:r>
    </w:p>
    <w:p w:rsidR="00123E1C" w:rsidRPr="00B54BF2" w:rsidRDefault="00123E1C" w:rsidP="00123E1C">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snapToGrid w:val="0"/>
          <w:sz w:val="24"/>
          <w:szCs w:val="24"/>
        </w:rPr>
        <w:t>*</w:t>
      </w:r>
      <w:r w:rsidRPr="00B54BF2">
        <w:rPr>
          <w:rFonts w:ascii="Times New Roman" w:eastAsia="Times New Roman" w:hAnsi="Times New Roman"/>
          <w:i/>
          <w:snapToGrid w:val="0"/>
          <w:sz w:val="24"/>
          <w:szCs w:val="24"/>
        </w:rPr>
        <w:t>Лицата по чл. 54, ал. 2 от ЗОП са:</w:t>
      </w:r>
    </w:p>
    <w:p w:rsidR="00123E1C" w:rsidRPr="00B54BF2" w:rsidRDefault="00123E1C" w:rsidP="00123E1C">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а) лицата, които представляват участника;</w:t>
      </w:r>
    </w:p>
    <w:p w:rsidR="00123E1C" w:rsidRPr="00B54BF2" w:rsidRDefault="00123E1C" w:rsidP="00123E1C">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б) лицата, които са членове на управителни и надзорни органи на участника;</w:t>
      </w:r>
    </w:p>
    <w:p w:rsidR="00123E1C" w:rsidRPr="00B54BF2" w:rsidRDefault="00123E1C" w:rsidP="00123E1C">
      <w:pPr>
        <w:spacing w:after="0" w:line="360" w:lineRule="auto"/>
        <w:ind w:firstLine="709"/>
        <w:jc w:val="both"/>
        <w:rPr>
          <w:rFonts w:ascii="Times New Roman" w:eastAsia="Times New Roman" w:hAnsi="Times New Roman"/>
          <w:i/>
          <w:snapToGrid w:val="0"/>
          <w:sz w:val="24"/>
          <w:szCs w:val="24"/>
        </w:rPr>
      </w:pPr>
      <w:r w:rsidRPr="00B54BF2">
        <w:rPr>
          <w:rFonts w:ascii="Times New Roman" w:eastAsia="Times New Roman" w:hAnsi="Times New Roman"/>
          <w:i/>
          <w:snapToGrid w:val="0"/>
          <w:sz w:val="24"/>
          <w:szCs w:val="24"/>
        </w:rPr>
        <w:t>в) други лица, които имат правомощия да упражняват контрол при вземането на решения от тези органи.</w:t>
      </w:r>
    </w:p>
    <w:p w:rsidR="00123E1C" w:rsidRPr="00B54BF2" w:rsidRDefault="00123E1C" w:rsidP="00123E1C">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 xml:space="preserve">3. </w:t>
      </w:r>
      <w:r w:rsidRPr="00B54BF2">
        <w:rPr>
          <w:rFonts w:ascii="Times New Roman" w:eastAsia="Times New Roman" w:hAnsi="Times New Roman"/>
          <w:snapToGrid w:val="0"/>
          <w:sz w:val="24"/>
          <w:szCs w:val="24"/>
        </w:rPr>
        <w:t>Документи за доказване на предприетите мерки за надеждност съгласно чл. 45, ал. 2 от ППЗОП, когато е приложимо;</w:t>
      </w:r>
    </w:p>
    <w:p w:rsidR="00123E1C" w:rsidRPr="00B54BF2" w:rsidRDefault="00123E1C" w:rsidP="00123E1C">
      <w:pPr>
        <w:spacing w:after="0" w:line="360" w:lineRule="auto"/>
        <w:ind w:firstLine="709"/>
        <w:jc w:val="both"/>
        <w:rPr>
          <w:rFonts w:ascii="Times New Roman" w:eastAsia="Times New Roman" w:hAnsi="Times New Roman"/>
          <w:sz w:val="24"/>
          <w:szCs w:val="24"/>
          <w:lang w:eastAsia="bg-BG"/>
        </w:rPr>
      </w:pPr>
      <w:r w:rsidRPr="00B54BF2">
        <w:rPr>
          <w:rFonts w:ascii="Times New Roman" w:eastAsia="Times New Roman" w:hAnsi="Times New Roman"/>
          <w:sz w:val="24"/>
          <w:szCs w:val="24"/>
          <w:lang w:eastAsia="bg-BG"/>
        </w:rPr>
        <w:t>4. Когато участникът е обединение, което не е юридическо лице, на основание чл. 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2873E4" w:rsidRPr="002873E4" w:rsidRDefault="002873E4" w:rsidP="00552CB3">
      <w:pPr>
        <w:spacing w:after="0" w:line="360" w:lineRule="auto"/>
        <w:ind w:firstLine="709"/>
        <w:jc w:val="both"/>
        <w:rPr>
          <w:rFonts w:ascii="Times New Roman" w:eastAsia="Times New Roman" w:hAnsi="Times New Roman"/>
          <w:b/>
          <w:snapToGrid w:val="0"/>
          <w:sz w:val="24"/>
          <w:szCs w:val="24"/>
        </w:rPr>
      </w:pPr>
      <w:r w:rsidRPr="002873E4">
        <w:rPr>
          <w:rFonts w:ascii="Times New Roman" w:eastAsia="Times New Roman" w:hAnsi="Times New Roman"/>
          <w:b/>
          <w:snapToGrid w:val="0"/>
          <w:sz w:val="24"/>
          <w:szCs w:val="24"/>
        </w:rPr>
        <w:t>Б. Техническо предложение, съдържащо:</w:t>
      </w:r>
    </w:p>
    <w:p w:rsidR="00D02309" w:rsidRPr="00B54BF2" w:rsidRDefault="002873E4" w:rsidP="00D02309">
      <w:pPr>
        <w:spacing w:after="0" w:line="360" w:lineRule="auto"/>
        <w:ind w:firstLine="709"/>
        <w:jc w:val="both"/>
        <w:rPr>
          <w:rFonts w:ascii="Times New Roman" w:eastAsia="Times New Roman" w:hAnsi="Times New Roman"/>
          <w:snapToGrid w:val="0"/>
          <w:sz w:val="24"/>
          <w:szCs w:val="24"/>
        </w:rPr>
      </w:pPr>
      <w:bookmarkStart w:id="49" w:name="to_paragraph_id29453765"/>
      <w:bookmarkEnd w:id="42"/>
      <w:bookmarkEnd w:id="49"/>
      <w:r>
        <w:rPr>
          <w:rFonts w:ascii="Times New Roman" w:eastAsia="Times New Roman" w:hAnsi="Times New Roman"/>
          <w:sz w:val="24"/>
          <w:szCs w:val="24"/>
          <w:lang w:eastAsia="bg-BG"/>
        </w:rPr>
        <w:t>1. </w:t>
      </w:r>
      <w:r w:rsidR="00D02309" w:rsidRPr="00B54BF2">
        <w:rPr>
          <w:rFonts w:ascii="Times New Roman" w:eastAsia="Times New Roman" w:hAnsi="Times New Roman"/>
          <w:snapToGrid w:val="0"/>
          <w:sz w:val="24"/>
          <w:szCs w:val="24"/>
        </w:rPr>
        <w:t>Техническо предложение изготвено по приложения образец. Участниците представят техническото си предложение, в което описват подробно услугите, които ще извършват в съответствие с изисквания на възложителя, посочени в „Техническа спецификация“ - Приложение № 1 към документацията за участие в поръчката.</w:t>
      </w:r>
    </w:p>
    <w:p w:rsidR="00D02309" w:rsidRDefault="00D02309" w:rsidP="00E0247D">
      <w:pPr>
        <w:spacing w:after="0" w:line="360" w:lineRule="auto"/>
        <w:ind w:firstLine="720"/>
        <w:jc w:val="both"/>
        <w:rPr>
          <w:rFonts w:ascii="Times New Roman" w:eastAsia="Times New Roman" w:hAnsi="Times New Roman"/>
          <w:b/>
          <w:i/>
          <w:sz w:val="24"/>
          <w:szCs w:val="24"/>
          <w:u w:val="single"/>
          <w:lang w:eastAsia="ar-SA"/>
        </w:rPr>
      </w:pPr>
    </w:p>
    <w:p w:rsidR="00D02309" w:rsidRDefault="00E0247D" w:rsidP="00D02309">
      <w:pPr>
        <w:spacing w:after="0" w:line="360" w:lineRule="auto"/>
        <w:ind w:firstLine="720"/>
        <w:jc w:val="both"/>
        <w:rPr>
          <w:rFonts w:ascii="Times New Roman" w:eastAsia="Times New Roman" w:hAnsi="Times New Roman"/>
          <w:i/>
          <w:sz w:val="24"/>
          <w:szCs w:val="24"/>
          <w:lang w:eastAsia="ar-SA"/>
        </w:rPr>
      </w:pPr>
      <w:r w:rsidRPr="000B33CA">
        <w:rPr>
          <w:rFonts w:ascii="Times New Roman" w:eastAsia="Times New Roman" w:hAnsi="Times New Roman"/>
          <w:b/>
          <w:i/>
          <w:sz w:val="24"/>
          <w:szCs w:val="24"/>
          <w:u w:val="single"/>
          <w:lang w:eastAsia="ar-SA"/>
        </w:rPr>
        <w:t>Забележка:</w:t>
      </w:r>
      <w:r>
        <w:rPr>
          <w:rFonts w:ascii="Times New Roman" w:eastAsia="Times New Roman" w:hAnsi="Times New Roman"/>
          <w:sz w:val="24"/>
          <w:szCs w:val="24"/>
          <w:lang w:eastAsia="ar-SA"/>
        </w:rPr>
        <w:t xml:space="preserve"> </w:t>
      </w:r>
      <w:r w:rsidR="00D02309" w:rsidRPr="00D02309">
        <w:rPr>
          <w:rFonts w:ascii="Times New Roman" w:eastAsia="Times New Roman" w:hAnsi="Times New Roman"/>
          <w:i/>
          <w:sz w:val="24"/>
          <w:szCs w:val="24"/>
          <w:lang w:eastAsia="ar-SA"/>
        </w:rPr>
        <w:t>Ако техническото предложение не съответства на обхвата и изискванията на възложителя, посочени в съответните приложения по-горе или липсва предложение, участникът се отстранява от участие в процедурата.</w:t>
      </w:r>
    </w:p>
    <w:p w:rsidR="00044D1C" w:rsidRPr="00D02309" w:rsidRDefault="00044D1C" w:rsidP="00D02309">
      <w:pPr>
        <w:spacing w:after="0" w:line="360" w:lineRule="auto"/>
        <w:ind w:firstLine="720"/>
        <w:jc w:val="both"/>
        <w:rPr>
          <w:rFonts w:ascii="Times New Roman" w:eastAsia="Times New Roman" w:hAnsi="Times New Roman"/>
          <w:i/>
          <w:sz w:val="24"/>
          <w:szCs w:val="24"/>
          <w:lang w:eastAsia="ar-SA"/>
        </w:rPr>
      </w:pPr>
    </w:p>
    <w:p w:rsidR="00024343" w:rsidRPr="00B54BF2" w:rsidRDefault="00E0247D" w:rsidP="00024343">
      <w:pPr>
        <w:tabs>
          <w:tab w:val="left" w:pos="0"/>
          <w:tab w:val="left" w:pos="3240"/>
          <w:tab w:val="left" w:pos="8789"/>
          <w:tab w:val="left" w:pos="8931"/>
          <w:tab w:val="left" w:pos="9356"/>
        </w:tabs>
        <w:spacing w:after="0" w:line="360" w:lineRule="auto"/>
        <w:ind w:firstLine="709"/>
        <w:jc w:val="both"/>
        <w:rPr>
          <w:rFonts w:ascii="Times New Roman" w:eastAsia="Times New Roman" w:hAnsi="Times New Roman"/>
          <w:snapToGrid w:val="0"/>
          <w:sz w:val="24"/>
          <w:szCs w:val="24"/>
        </w:rPr>
      </w:pPr>
      <w:r w:rsidRPr="00940A93">
        <w:rPr>
          <w:rFonts w:ascii="Times New Roman" w:hAnsi="Times New Roman"/>
          <w:b/>
          <w:snapToGrid w:val="0"/>
          <w:sz w:val="24"/>
          <w:szCs w:val="24"/>
        </w:rPr>
        <w:t xml:space="preserve">В. </w:t>
      </w:r>
      <w:r w:rsidR="00024343" w:rsidRPr="00B54BF2">
        <w:rPr>
          <w:rFonts w:ascii="Times New Roman" w:eastAsia="Times New Roman" w:hAnsi="Times New Roman"/>
          <w:b/>
          <w:snapToGrid w:val="0"/>
          <w:sz w:val="24"/>
          <w:szCs w:val="24"/>
        </w:rPr>
        <w:t>Ценово предложение</w:t>
      </w:r>
      <w:r w:rsidR="00024343" w:rsidRPr="00B54BF2">
        <w:rPr>
          <w:rFonts w:ascii="Times New Roman" w:eastAsia="Times New Roman" w:hAnsi="Times New Roman"/>
          <w:snapToGrid w:val="0"/>
          <w:sz w:val="24"/>
          <w:szCs w:val="24"/>
        </w:rPr>
        <w:t xml:space="preserve"> изготвено по образеца, приложен в документацията. На основание чл. 47, ал. 6 от Правилника за прилагане на ЗОП, ценовите предложения могат да не се представят в запечатан плик.</w:t>
      </w:r>
    </w:p>
    <w:p w:rsidR="00343743" w:rsidRPr="0000621A" w:rsidRDefault="00343743" w:rsidP="00E0247D">
      <w:pPr>
        <w:spacing w:after="0" w:line="360" w:lineRule="auto"/>
        <w:ind w:firstLine="709"/>
        <w:jc w:val="both"/>
        <w:rPr>
          <w:rFonts w:ascii="Times New Roman" w:eastAsia="Times New Roman" w:hAnsi="Times New Roman"/>
          <w:snapToGrid w:val="0"/>
          <w:sz w:val="24"/>
          <w:szCs w:val="24"/>
        </w:rPr>
      </w:pPr>
      <w:r w:rsidRPr="0000621A">
        <w:rPr>
          <w:rFonts w:ascii="Times New Roman" w:eastAsia="Times New Roman" w:hAnsi="Times New Roman"/>
          <w:b/>
          <w:sz w:val="24"/>
          <w:szCs w:val="24"/>
          <w:lang w:eastAsia="bg-BG"/>
        </w:rPr>
        <w:t xml:space="preserve">Всички </w:t>
      </w:r>
      <w:r w:rsidR="002F2B1C" w:rsidRPr="0000621A">
        <w:rPr>
          <w:rFonts w:ascii="Times New Roman" w:eastAsia="Times New Roman" w:hAnsi="Times New Roman"/>
          <w:b/>
          <w:sz w:val="24"/>
          <w:szCs w:val="24"/>
          <w:lang w:eastAsia="bg-BG"/>
        </w:rPr>
        <w:t>образци</w:t>
      </w:r>
      <w:r w:rsidRPr="0000621A">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00621A">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00621A">
        <w:rPr>
          <w:rFonts w:ascii="Times New Roman" w:eastAsia="Times New Roman" w:hAnsi="Times New Roman"/>
          <w:b/>
          <w:sz w:val="24"/>
          <w:szCs w:val="24"/>
          <w:lang w:eastAsia="bg-BG"/>
        </w:rPr>
        <w:t xml:space="preserve">точно </w:t>
      </w:r>
      <w:r w:rsidRPr="0000621A">
        <w:rPr>
          <w:rFonts w:ascii="Times New Roman" w:eastAsia="Times New Roman" w:hAnsi="Times New Roman"/>
          <w:b/>
          <w:sz w:val="24"/>
          <w:szCs w:val="24"/>
          <w:lang w:eastAsia="bg-BG"/>
        </w:rPr>
        <w:t>към тях</w:t>
      </w:r>
      <w:r w:rsidRPr="0000621A">
        <w:rPr>
          <w:rFonts w:ascii="Times New Roman" w:eastAsia="Times New Roman" w:hAnsi="Times New Roman"/>
          <w:sz w:val="24"/>
          <w:szCs w:val="24"/>
          <w:lang w:eastAsia="bg-BG"/>
        </w:rPr>
        <w:t xml:space="preserve"> при изготвяне на офертата си.</w:t>
      </w:r>
    </w:p>
    <w:p w:rsidR="00E0247D" w:rsidRDefault="002873E4" w:rsidP="002873E4">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z w:val="24"/>
          <w:szCs w:val="24"/>
          <w:lang w:eastAsia="bg-BG"/>
        </w:rPr>
        <w:t>Документите в офертата се подписват на всеки лист от</w:t>
      </w:r>
      <w:r w:rsidRPr="00403077">
        <w:rPr>
          <w:rFonts w:ascii="Times New Roman" w:eastAsia="Times New Roman" w:hAnsi="Times New Roman"/>
          <w:b/>
          <w:snapToGrid w:val="0"/>
          <w:sz w:val="24"/>
          <w:szCs w:val="24"/>
        </w:rPr>
        <w:t xml:space="preserve"> лица с представителни и управителни функции</w:t>
      </w:r>
      <w:r w:rsidRPr="00403077">
        <w:rPr>
          <w:rFonts w:ascii="Times New Roman" w:eastAsia="Times New Roman" w:hAnsi="Times New Roman"/>
          <w:snapToGrid w:val="0"/>
          <w:sz w:val="24"/>
          <w:szCs w:val="24"/>
        </w:rPr>
        <w:t>,</w:t>
      </w:r>
      <w:r w:rsidRPr="00403077">
        <w:rPr>
          <w:rFonts w:ascii="Times New Roman" w:eastAsia="Times New Roman" w:hAnsi="Times New Roman"/>
          <w:b/>
          <w:snapToGrid w:val="0"/>
          <w:sz w:val="24"/>
          <w:szCs w:val="24"/>
        </w:rPr>
        <w:t xml:space="preserve"> </w:t>
      </w:r>
      <w:r w:rsidRPr="00403077">
        <w:rPr>
          <w:rFonts w:ascii="Times New Roman" w:eastAsia="Times New Roman" w:hAnsi="Times New Roman"/>
          <w:snapToGrid w:val="0"/>
          <w:sz w:val="24"/>
          <w:szCs w:val="24"/>
        </w:rPr>
        <w:t xml:space="preserve">посочени в Търговския регистър или </w:t>
      </w:r>
      <w:r w:rsidRPr="00403077">
        <w:rPr>
          <w:rFonts w:ascii="Times New Roman" w:eastAsia="Times New Roman" w:hAnsi="Times New Roman"/>
          <w:b/>
          <w:snapToGrid w:val="0"/>
          <w:sz w:val="24"/>
          <w:szCs w:val="24"/>
        </w:rPr>
        <w:t>упълномощени за това лица</w:t>
      </w:r>
      <w:r w:rsidRPr="00403077">
        <w:rPr>
          <w:rFonts w:ascii="Times New Roman" w:eastAsia="Times New Roman" w:hAnsi="Times New Roman"/>
          <w:snapToGrid w:val="0"/>
          <w:sz w:val="24"/>
          <w:szCs w:val="24"/>
        </w:rPr>
        <w:t xml:space="preserve">. </w:t>
      </w:r>
    </w:p>
    <w:p w:rsidR="002873E4" w:rsidRPr="00403077" w:rsidRDefault="002873E4" w:rsidP="002873E4">
      <w:pPr>
        <w:spacing w:after="120" w:line="360" w:lineRule="auto"/>
        <w:ind w:firstLine="709"/>
        <w:jc w:val="both"/>
        <w:rPr>
          <w:rFonts w:ascii="Times New Roman" w:eastAsia="Times New Roman" w:hAnsi="Times New Roman"/>
          <w:snapToGrid w:val="0"/>
          <w:sz w:val="24"/>
          <w:szCs w:val="24"/>
        </w:rPr>
      </w:pPr>
      <w:r w:rsidRPr="00403077">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w:t>
      </w:r>
      <w:r>
        <w:rPr>
          <w:rFonts w:ascii="Times New Roman" w:eastAsia="Times New Roman" w:hAnsi="Times New Roman"/>
          <w:snapToGrid w:val="0"/>
          <w:sz w:val="24"/>
          <w:szCs w:val="24"/>
        </w:rPr>
        <w:t>ат заверени „вярно с оригинала” с</w:t>
      </w:r>
      <w:r w:rsidRPr="00403077">
        <w:rPr>
          <w:rFonts w:ascii="Times New Roman" w:eastAsia="Times New Roman" w:hAnsi="Times New Roman"/>
          <w:snapToGrid w:val="0"/>
          <w:sz w:val="24"/>
          <w:szCs w:val="24"/>
        </w:rPr>
        <w:t xml:space="preserve"> подпис и печат на участника.</w:t>
      </w:r>
    </w:p>
    <w:p w:rsidR="002873E4" w:rsidRPr="004C530A" w:rsidRDefault="002873E4" w:rsidP="002873E4">
      <w:pPr>
        <w:tabs>
          <w:tab w:val="left" w:pos="142"/>
          <w:tab w:val="left" w:pos="8789"/>
          <w:tab w:val="left" w:pos="9356"/>
        </w:tabs>
        <w:spacing w:after="0" w:line="360" w:lineRule="auto"/>
        <w:ind w:firstLine="426"/>
        <w:jc w:val="both"/>
        <w:rPr>
          <w:rFonts w:ascii="Times New Roman" w:eastAsia="Times New Roman" w:hAnsi="Times New Roman"/>
          <w:snapToGrid w:val="0"/>
          <w:sz w:val="24"/>
          <w:szCs w:val="24"/>
          <w:lang w:val="en-US"/>
        </w:rPr>
      </w:pPr>
    </w:p>
    <w:p w:rsidR="002873E4" w:rsidRPr="00023BB7" w:rsidRDefault="002873E4" w:rsidP="002873E4">
      <w:pPr>
        <w:pStyle w:val="Heading1"/>
        <w:tabs>
          <w:tab w:val="left" w:pos="993"/>
        </w:tabs>
        <w:spacing w:before="0" w:line="360" w:lineRule="auto"/>
        <w:ind w:left="568"/>
        <w:jc w:val="center"/>
        <w:rPr>
          <w:rFonts w:ascii="Times New Roman" w:hAnsi="Times New Roman"/>
          <w:snapToGrid w:val="0"/>
          <w:color w:val="auto"/>
          <w:sz w:val="24"/>
          <w:szCs w:val="24"/>
        </w:rPr>
      </w:pPr>
      <w:bookmarkStart w:id="50" w:name="_Toc462844559"/>
      <w:bookmarkStart w:id="51" w:name="_Toc1815322"/>
      <w:bookmarkStart w:id="52" w:name="_Toc27400077"/>
      <w:r>
        <w:rPr>
          <w:rFonts w:ascii="Times New Roman" w:hAnsi="Times New Roman"/>
          <w:snapToGrid w:val="0"/>
          <w:color w:val="auto"/>
          <w:sz w:val="24"/>
          <w:szCs w:val="24"/>
          <w:lang w:val="en-US"/>
        </w:rPr>
        <w:t xml:space="preserve">VI. </w:t>
      </w:r>
      <w:r w:rsidRPr="00403077">
        <w:rPr>
          <w:rFonts w:ascii="Times New Roman" w:hAnsi="Times New Roman"/>
          <w:snapToGrid w:val="0"/>
          <w:color w:val="auto"/>
          <w:sz w:val="24"/>
          <w:szCs w:val="24"/>
        </w:rPr>
        <w:t>РАЗГЛЕЖДАНЕ, ОЦЕНКА И КЛАСИРАНЕ НА ОФЕРТИТЕ</w:t>
      </w:r>
      <w:bookmarkEnd w:id="50"/>
      <w:bookmarkEnd w:id="51"/>
      <w:bookmarkEnd w:id="52"/>
    </w:p>
    <w:p w:rsidR="00051269" w:rsidRPr="00051269" w:rsidRDefault="00051269" w:rsidP="00051269">
      <w:pPr>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Комисията,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новоопреления час.</w:t>
      </w:r>
    </w:p>
    <w:p w:rsidR="00051269" w:rsidRPr="00051269" w:rsidRDefault="00051269" w:rsidP="00051269">
      <w:pPr>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w:t>
      </w:r>
    </w:p>
    <w:p w:rsidR="00051269" w:rsidRPr="00051269" w:rsidRDefault="00051269" w:rsidP="00051269">
      <w:pPr>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w:t>
      </w:r>
    </w:p>
    <w:p w:rsidR="00051269" w:rsidRPr="00051269" w:rsidRDefault="00051269" w:rsidP="00051269">
      <w:pPr>
        <w:keepNext/>
        <w:keepLines/>
        <w:spacing w:after="0" w:line="360" w:lineRule="auto"/>
        <w:ind w:firstLine="709"/>
        <w:outlineLvl w:val="1"/>
        <w:rPr>
          <w:rFonts w:ascii="Times New Roman" w:eastAsia="Times New Roman" w:hAnsi="Times New Roman"/>
          <w:b/>
          <w:sz w:val="24"/>
          <w:szCs w:val="24"/>
          <w:lang w:eastAsia="bg-BG"/>
        </w:rPr>
      </w:pPr>
      <w:bookmarkStart w:id="53" w:name="bookmark57"/>
      <w:bookmarkStart w:id="54" w:name="_Toc463887267"/>
      <w:bookmarkStart w:id="55" w:name="_Toc516568488"/>
      <w:r w:rsidRPr="00051269">
        <w:rPr>
          <w:rFonts w:ascii="Times New Roman" w:hAnsi="Times New Roman"/>
          <w:b/>
          <w:sz w:val="24"/>
          <w:szCs w:val="24"/>
        </w:rPr>
        <w:t>Б. Разглеждане на офертите</w:t>
      </w:r>
      <w:bookmarkEnd w:id="53"/>
      <w:r w:rsidRPr="00051269">
        <w:rPr>
          <w:rFonts w:ascii="Times New Roman" w:hAnsi="Times New Roman"/>
          <w:b/>
          <w:sz w:val="24"/>
          <w:szCs w:val="24"/>
        </w:rPr>
        <w:t>.</w:t>
      </w:r>
      <w:bookmarkEnd w:id="54"/>
      <w:bookmarkEnd w:id="55"/>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 xml:space="preserve">На основание чл. 181, ал. 2 от ЗОП, комисията </w:t>
      </w:r>
      <w:r w:rsidRPr="00051269">
        <w:rPr>
          <w:rFonts w:ascii="Times New Roman" w:eastAsia="Times New Roman" w:hAnsi="Times New Roman"/>
          <w:bCs/>
          <w:iCs/>
          <w:sz w:val="24"/>
          <w:szCs w:val="24"/>
          <w:lang w:eastAsia="bg-BG"/>
        </w:rPr>
        <w:t>извършва оценка на техническите и ценовите предложения на участниците преди разглеждане на документите за съответствие с критериите за подбор</w:t>
      </w:r>
      <w:r w:rsidRPr="00051269">
        <w:rPr>
          <w:rFonts w:ascii="Times New Roman" w:eastAsia="Times New Roman" w:hAnsi="Times New Roman"/>
          <w:sz w:val="24"/>
          <w:szCs w:val="24"/>
          <w:lang w:eastAsia="bg-BG"/>
        </w:rPr>
        <w:t xml:space="preserve"> и разглежда постъпилите оферти по реда, регламентиран в чл. 61 от ППЗОП.</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Действията на комисията се извършват в следната последователност:</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rsidR="00051269" w:rsidRPr="00051269" w:rsidRDefault="00051269" w:rsidP="00051269">
      <w:pPr>
        <w:tabs>
          <w:tab w:val="left" w:pos="-4860"/>
        </w:tabs>
        <w:spacing w:after="0" w:line="360" w:lineRule="auto"/>
        <w:ind w:firstLine="709"/>
        <w:jc w:val="both"/>
        <w:rPr>
          <w:rFonts w:ascii="Times New Roman" w:hAnsi="Times New Roman"/>
          <w:sz w:val="24"/>
          <w:szCs w:val="24"/>
          <w:lang w:eastAsia="bg-BG"/>
        </w:rPr>
      </w:pPr>
      <w:r w:rsidRPr="00051269">
        <w:rPr>
          <w:rFonts w:ascii="Times New Roman" w:eastAsia="Times New Roman" w:hAnsi="Times New Roman"/>
          <w:sz w:val="24"/>
          <w:szCs w:val="24"/>
          <w:lang w:eastAsia="bg-BG"/>
        </w:rPr>
        <w:t xml:space="preserve">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 включително извършва преглед за необичайно благоприятни оферти. 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w:t>
      </w:r>
      <w:r w:rsidRPr="00051269">
        <w:rPr>
          <w:rFonts w:ascii="Times New Roman" w:eastAsia="Times New Roman" w:hAnsi="Times New Roman"/>
          <w:sz w:val="24"/>
          <w:szCs w:val="24"/>
          <w:lang w:eastAsia="bg-BG"/>
        </w:rPr>
        <w:lastRenderedPageBreak/>
        <w:t>останалите участници по същия показател за оценка, възложителят изисква подробна писмена обосновка за начина на неговото образуване.</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Подробната писмена обосновка се представя от участника в 5-дневен (петдневен) срок от получаване на искането.</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4. Комисията разглежда документите, свързани с личното състояние и критериите за подбор, на участниците в низходящ ред спрямо получените оценки.</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6. В срок до 5 работни дни от получаването на уведомлението участникът може да представи нов еЕЕДОП и/или други документи, които съдържат променена и/или допълнена информация.</w:t>
      </w:r>
    </w:p>
    <w:p w:rsidR="00051269" w:rsidRPr="00051269" w:rsidRDefault="00051269" w:rsidP="00051269">
      <w:pPr>
        <w:tabs>
          <w:tab w:val="left" w:pos="-4860"/>
        </w:tabs>
        <w:spacing w:after="0" w:line="360" w:lineRule="auto"/>
        <w:ind w:firstLine="709"/>
        <w:jc w:val="both"/>
        <w:rPr>
          <w:rFonts w:ascii="Times New Roman" w:eastAsia="Times New Roman" w:hAnsi="Times New Roman"/>
          <w:bCs/>
          <w:iCs/>
          <w:sz w:val="24"/>
          <w:szCs w:val="24"/>
          <w:lang w:eastAsia="bg-BG"/>
        </w:rPr>
      </w:pPr>
      <w:r w:rsidRPr="00051269">
        <w:rPr>
          <w:rFonts w:ascii="Times New Roman" w:eastAsia="Times New Roman" w:hAnsi="Times New Roman"/>
          <w:bCs/>
          <w:iCs/>
          <w:sz w:val="24"/>
          <w:szCs w:val="24"/>
          <w:lang w:eastAsia="bg-BG"/>
        </w:rPr>
        <w:t>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bCs/>
          <w:iCs/>
          <w:sz w:val="24"/>
          <w:szCs w:val="24"/>
          <w:lang w:eastAsia="bg-BG"/>
        </w:rPr>
        <w:t>Когато промените са отнасят за обстоятелства, различни от посочените по Раздел III, буква „А“, т. 2.1.1. т. 2.1.2, т. 2.1.7., новият еЕЕДОП може да бъде подписан от едно от лицата, които могат самостоятелно да представляват участника.</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bCs/>
          <w:iCs/>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051269" w:rsidRPr="00051269" w:rsidRDefault="00051269" w:rsidP="00051269">
      <w:pPr>
        <w:tabs>
          <w:tab w:val="left" w:pos="-4860"/>
        </w:tabs>
        <w:spacing w:after="0" w:line="360" w:lineRule="auto"/>
        <w:ind w:firstLine="709"/>
        <w:jc w:val="both"/>
        <w:rPr>
          <w:rFonts w:ascii="Times New Roman" w:eastAsia="Times New Roman" w:hAnsi="Times New Roman"/>
          <w:sz w:val="24"/>
          <w:szCs w:val="24"/>
          <w:lang w:eastAsia="bg-BG"/>
        </w:rPr>
      </w:pPr>
      <w:r w:rsidRPr="00051269">
        <w:rPr>
          <w:rFonts w:ascii="Times New Roman" w:eastAsia="Times New Roman" w:hAnsi="Times New Roman"/>
          <w:sz w:val="24"/>
          <w:szCs w:val="24"/>
          <w:lang w:eastAsia="bg-BG"/>
        </w:rPr>
        <w:lastRenderedPageBreak/>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p>
    <w:p w:rsidR="002873E4" w:rsidRPr="00B928DC" w:rsidRDefault="002873E4" w:rsidP="002873E4">
      <w:pPr>
        <w:tabs>
          <w:tab w:val="left" w:pos="-4860"/>
        </w:tabs>
        <w:spacing w:after="0" w:line="360" w:lineRule="auto"/>
        <w:ind w:firstLine="709"/>
        <w:jc w:val="both"/>
        <w:rPr>
          <w:rFonts w:ascii="Times New Roman" w:eastAsia="Times New Roman" w:hAnsi="Times New Roman"/>
          <w:sz w:val="24"/>
          <w:szCs w:val="24"/>
          <w:lang w:eastAsia="bg-BG"/>
        </w:rPr>
      </w:pPr>
    </w:p>
    <w:p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56" w:name="_Toc462844562"/>
      <w:bookmarkStart w:id="57" w:name="_Toc1815323"/>
      <w:bookmarkStart w:id="58" w:name="_Toc27400080"/>
      <w:r>
        <w:rPr>
          <w:rFonts w:ascii="Times New Roman" w:hAnsi="Times New Roman"/>
          <w:snapToGrid w:val="0"/>
          <w:color w:val="auto"/>
          <w:sz w:val="24"/>
          <w:szCs w:val="24"/>
          <w:lang w:val="en-US"/>
        </w:rPr>
        <w:t xml:space="preserve">VII. </w:t>
      </w:r>
      <w:r w:rsidRPr="00403077">
        <w:rPr>
          <w:rFonts w:ascii="Times New Roman" w:hAnsi="Times New Roman"/>
          <w:snapToGrid w:val="0"/>
          <w:color w:val="auto"/>
          <w:sz w:val="24"/>
          <w:szCs w:val="24"/>
        </w:rPr>
        <w:t>ОПРЕДЕЛЯНЕ НА ИЗПЪЛНИТЕЛ</w:t>
      </w:r>
      <w:bookmarkEnd w:id="56"/>
      <w:bookmarkEnd w:id="57"/>
      <w:bookmarkEnd w:id="58"/>
    </w:p>
    <w:p w:rsidR="00D6229E" w:rsidRPr="00D6229E" w:rsidRDefault="00D6229E" w:rsidP="00D6229E">
      <w:pPr>
        <w:tabs>
          <w:tab w:val="left" w:pos="1134"/>
        </w:tabs>
        <w:spacing w:after="0" w:line="360" w:lineRule="auto"/>
        <w:ind w:firstLine="709"/>
        <w:jc w:val="both"/>
        <w:rPr>
          <w:rFonts w:ascii="Times New Roman" w:eastAsia="Times New Roman" w:hAnsi="Times New Roman"/>
          <w:sz w:val="24"/>
          <w:szCs w:val="24"/>
          <w:lang w:eastAsia="bg-BG"/>
        </w:rPr>
      </w:pPr>
      <w:r w:rsidRPr="00D6229E">
        <w:rPr>
          <w:rFonts w:ascii="Times New Roman" w:eastAsia="Times New Roman" w:hAnsi="Times New Roman"/>
          <w:sz w:val="24"/>
          <w:szCs w:val="24"/>
          <w:lang w:eastAsia="bg-BG"/>
        </w:rPr>
        <w:t>1.</w:t>
      </w:r>
      <w:r w:rsidRPr="00D6229E">
        <w:rPr>
          <w:rFonts w:ascii="Times New Roman" w:eastAsia="Times New Roman" w:hAnsi="Times New Roman"/>
          <w:sz w:val="24"/>
          <w:szCs w:val="24"/>
          <w:lang w:eastAsia="bg-BG"/>
        </w:rPr>
        <w:tab/>
        <w:t>На основание чл. 181, ал. 5 от ЗОП, Възложителят утвърждава протокола по реда на чл. 106 от ЗОП.</w:t>
      </w:r>
    </w:p>
    <w:p w:rsidR="00D6229E" w:rsidRPr="00D6229E" w:rsidRDefault="00D6229E" w:rsidP="00D6229E">
      <w:pPr>
        <w:tabs>
          <w:tab w:val="left" w:pos="1134"/>
        </w:tabs>
        <w:spacing w:after="0" w:line="360" w:lineRule="auto"/>
        <w:ind w:firstLine="709"/>
        <w:jc w:val="both"/>
        <w:rPr>
          <w:rFonts w:ascii="Times New Roman" w:eastAsia="Times New Roman" w:hAnsi="Times New Roman"/>
          <w:sz w:val="24"/>
          <w:szCs w:val="24"/>
          <w:lang w:eastAsia="bg-BG"/>
        </w:rPr>
      </w:pPr>
      <w:r w:rsidRPr="00D6229E">
        <w:rPr>
          <w:rFonts w:ascii="Times New Roman" w:eastAsia="Times New Roman" w:hAnsi="Times New Roman"/>
          <w:sz w:val="24"/>
          <w:szCs w:val="24"/>
          <w:lang w:eastAsia="bg-BG"/>
        </w:rPr>
        <w:t xml:space="preserve">2. В 10-дневен срок от утвърждаване на протокола възложителят издава решение за определяне на изпълнител по </w:t>
      </w:r>
      <w:r w:rsidR="00A42BD0">
        <w:rPr>
          <w:rFonts w:ascii="Times New Roman" w:eastAsia="Times New Roman" w:hAnsi="Times New Roman"/>
          <w:sz w:val="24"/>
          <w:szCs w:val="24"/>
          <w:lang w:eastAsia="bg-BG"/>
        </w:rPr>
        <w:t>процедурата</w:t>
      </w:r>
      <w:r w:rsidRPr="00D6229E">
        <w:rPr>
          <w:rFonts w:ascii="Times New Roman" w:eastAsia="Times New Roman" w:hAnsi="Times New Roman"/>
          <w:sz w:val="24"/>
          <w:szCs w:val="24"/>
          <w:lang w:eastAsia="bg-BG"/>
        </w:rPr>
        <w:t xml:space="preserve"> или</w:t>
      </w:r>
      <w:r w:rsidR="00A42BD0">
        <w:rPr>
          <w:rFonts w:ascii="Times New Roman" w:eastAsia="Times New Roman" w:hAnsi="Times New Roman"/>
          <w:sz w:val="24"/>
          <w:szCs w:val="24"/>
          <w:lang w:eastAsia="bg-BG"/>
        </w:rPr>
        <w:t xml:space="preserve"> за прекратяване на процедурата</w:t>
      </w:r>
      <w:r w:rsidRPr="00D6229E">
        <w:rPr>
          <w:rFonts w:ascii="Times New Roman" w:eastAsia="Times New Roman" w:hAnsi="Times New Roman"/>
          <w:sz w:val="24"/>
          <w:szCs w:val="24"/>
          <w:lang w:eastAsia="bg-BG"/>
        </w:rPr>
        <w:t>.</w:t>
      </w:r>
    </w:p>
    <w:p w:rsidR="00D6229E" w:rsidRPr="00D6229E" w:rsidRDefault="00D6229E" w:rsidP="00D6229E">
      <w:pPr>
        <w:tabs>
          <w:tab w:val="left" w:pos="1134"/>
        </w:tabs>
        <w:spacing w:after="0" w:line="360" w:lineRule="auto"/>
        <w:ind w:firstLine="709"/>
        <w:jc w:val="both"/>
        <w:rPr>
          <w:rFonts w:ascii="Times New Roman" w:eastAsia="Times New Roman" w:hAnsi="Times New Roman"/>
          <w:sz w:val="24"/>
          <w:szCs w:val="24"/>
          <w:lang w:eastAsia="bg-BG"/>
        </w:rPr>
      </w:pPr>
      <w:r w:rsidRPr="00D6229E">
        <w:rPr>
          <w:rFonts w:ascii="Times New Roman" w:eastAsia="Times New Roman" w:hAnsi="Times New Roman"/>
          <w:sz w:val="24"/>
          <w:szCs w:val="24"/>
          <w:lang w:eastAsia="bg-BG"/>
        </w:rPr>
        <w:t>3. Решението по т. 2 се изпраща в един и същи ден на участниците и се публикува в профила на купувача.</w:t>
      </w:r>
    </w:p>
    <w:p w:rsidR="002873E4" w:rsidRPr="005A658A" w:rsidRDefault="002873E4" w:rsidP="002873E4">
      <w:pPr>
        <w:tabs>
          <w:tab w:val="left" w:pos="709"/>
          <w:tab w:val="left" w:pos="993"/>
        </w:tabs>
        <w:spacing w:after="0" w:line="360" w:lineRule="auto"/>
        <w:ind w:left="705"/>
        <w:jc w:val="both"/>
        <w:rPr>
          <w:rFonts w:ascii="Times New Roman" w:eastAsia="Times New Roman" w:hAnsi="Times New Roman"/>
          <w:sz w:val="24"/>
          <w:szCs w:val="24"/>
          <w:lang w:eastAsia="bg-BG"/>
        </w:rPr>
      </w:pPr>
    </w:p>
    <w:p w:rsidR="002873E4" w:rsidRPr="00023BB7" w:rsidRDefault="002873E4"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59" w:name="_Toc462844563"/>
      <w:bookmarkStart w:id="60" w:name="_Toc1815324"/>
      <w:bookmarkStart w:id="61" w:name="_Toc27400081"/>
      <w:r>
        <w:rPr>
          <w:rFonts w:ascii="Times New Roman" w:hAnsi="Times New Roman"/>
          <w:snapToGrid w:val="0"/>
          <w:color w:val="auto"/>
          <w:sz w:val="24"/>
          <w:szCs w:val="24"/>
          <w:lang w:val="en-US"/>
        </w:rPr>
        <w:t xml:space="preserve">VIII. </w:t>
      </w:r>
      <w:r w:rsidRPr="00483185">
        <w:rPr>
          <w:rFonts w:ascii="Times New Roman" w:hAnsi="Times New Roman"/>
          <w:snapToGrid w:val="0"/>
          <w:color w:val="auto"/>
          <w:sz w:val="24"/>
          <w:szCs w:val="24"/>
        </w:rPr>
        <w:t>ПРЕКРАТЯВАНЕ НА ПРОЦЕДУРАТА</w:t>
      </w:r>
      <w:bookmarkEnd w:id="59"/>
      <w:bookmarkEnd w:id="60"/>
      <w:bookmarkEnd w:id="61"/>
    </w:p>
    <w:p w:rsidR="00CB59B6" w:rsidRPr="00CB59B6" w:rsidRDefault="00CB59B6" w:rsidP="00CB59B6">
      <w:pPr>
        <w:numPr>
          <w:ilvl w:val="4"/>
          <w:numId w:val="1"/>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CB59B6">
        <w:rPr>
          <w:rFonts w:ascii="Times New Roman" w:eastAsia="Times New Roman" w:hAnsi="Times New Roman"/>
          <w:sz w:val="24"/>
          <w:szCs w:val="24"/>
          <w:lang w:eastAsia="bg-BG"/>
        </w:rPr>
        <w:t>Възложителят прекратява процедурата с мотивирано решение, когато е налице някое от основанията, посочени в чл. 110, ал. 1 от ЗОП.</w:t>
      </w:r>
    </w:p>
    <w:p w:rsidR="00CB59B6" w:rsidRPr="00CB59B6" w:rsidRDefault="00CB59B6" w:rsidP="00CB59B6">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CB59B6">
        <w:rPr>
          <w:rFonts w:ascii="Times New Roman" w:eastAsia="Times New Roman" w:hAnsi="Times New Roman"/>
          <w:sz w:val="24"/>
          <w:szCs w:val="24"/>
          <w:lang w:eastAsia="bg-BG"/>
        </w:rPr>
        <w:t>Възложителят може да прекрати процедурата с мотивирано решение в случаите посочени в чл. 110, ал. 2 от ЗОП.</w:t>
      </w:r>
    </w:p>
    <w:p w:rsidR="00CB59B6" w:rsidRDefault="00CB59B6" w:rsidP="00CB59B6">
      <w:pPr>
        <w:numPr>
          <w:ilvl w:val="4"/>
          <w:numId w:val="1"/>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CB59B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AD1588" w:rsidRDefault="00AD1588" w:rsidP="00AD1588">
      <w:pPr>
        <w:tabs>
          <w:tab w:val="left" w:pos="815"/>
          <w:tab w:val="left" w:pos="1134"/>
        </w:tabs>
        <w:spacing w:after="0" w:line="360" w:lineRule="auto"/>
        <w:ind w:left="729"/>
        <w:jc w:val="both"/>
        <w:rPr>
          <w:rFonts w:ascii="Times New Roman" w:eastAsia="Times New Roman" w:hAnsi="Times New Roman"/>
          <w:sz w:val="24"/>
          <w:szCs w:val="24"/>
          <w:lang w:eastAsia="bg-BG"/>
        </w:rPr>
      </w:pPr>
    </w:p>
    <w:p w:rsidR="00AD1588" w:rsidRPr="00B54BF2" w:rsidRDefault="00AD1588" w:rsidP="00AD1588">
      <w:pPr>
        <w:pStyle w:val="Heading1"/>
        <w:spacing w:before="0" w:line="360" w:lineRule="auto"/>
        <w:jc w:val="center"/>
        <w:rPr>
          <w:rFonts w:ascii="Times New Roman" w:hAnsi="Times New Roman"/>
          <w:color w:val="auto"/>
          <w:sz w:val="24"/>
          <w:szCs w:val="24"/>
          <w:lang w:eastAsia="bg-BG"/>
        </w:rPr>
      </w:pPr>
      <w:bookmarkStart w:id="62" w:name="_Toc461283123"/>
      <w:bookmarkStart w:id="63" w:name="_Toc516568491"/>
      <w:r w:rsidRPr="00B54BF2">
        <w:rPr>
          <w:rFonts w:ascii="Times New Roman" w:hAnsi="Times New Roman"/>
          <w:color w:val="auto"/>
          <w:sz w:val="24"/>
          <w:szCs w:val="24"/>
          <w:lang w:eastAsia="bg-BG"/>
        </w:rPr>
        <w:t>IХ. ГАРАНЦИЯ ЗА ИЗПЪЛНЕНИЕ НА ДОГОВОРА</w:t>
      </w:r>
      <w:bookmarkEnd w:id="62"/>
      <w:bookmarkEnd w:id="63"/>
    </w:p>
    <w:p w:rsidR="00AD1588" w:rsidRPr="00B54BF2" w:rsidRDefault="00AD1588" w:rsidP="00AD1588">
      <w:pPr>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1. Гаранцията за изпълнение на договора се представя от участника, определен за изпълнител на поръчката, при подписване на договора в размер на 5 % от сумата без ДДС, посочена в чл. 6, ал. 2 от проекта на договор.</w:t>
      </w:r>
    </w:p>
    <w:p w:rsidR="00AD1588" w:rsidRPr="00B54BF2" w:rsidRDefault="00AD1588" w:rsidP="00AD1588">
      <w:pPr>
        <w:spacing w:after="0" w:line="360" w:lineRule="auto"/>
        <w:jc w:val="both"/>
        <w:rPr>
          <w:rFonts w:ascii="Times New Roman" w:hAnsi="Times New Roman"/>
          <w:sz w:val="24"/>
          <w:szCs w:val="24"/>
          <w:lang w:eastAsia="bg-BG"/>
        </w:rPr>
      </w:pPr>
      <w:r w:rsidRPr="00B54BF2">
        <w:rPr>
          <w:rFonts w:ascii="Times New Roman" w:hAnsi="Times New Roman"/>
          <w:sz w:val="24"/>
          <w:szCs w:val="24"/>
          <w:lang w:eastAsia="bg-BG"/>
        </w:rPr>
        <w:tab/>
        <w:t>2. Условията за освобождаване и задържане на гаранцията за изпълнение са определени в проекта на договор.</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3. Гаранцията за изпълнение се представя под формата на банкова гаранция – в оригинал, парична сума (платежно нареждане в копие) или застраховка – в оригинал, която обезпечава изпълнението чрез покритие на отговорността на изпълнителя, по избор на избрания за изпълнител участник.</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 xml:space="preserve">4. Участникът, определен за изпълнител, избира сам формата на гаранцията за изпълнение. </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5.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lastRenderedPageBreak/>
        <w:t xml:space="preserve">6. </w:t>
      </w:r>
      <w:r w:rsidRPr="00B54BF2">
        <w:rPr>
          <w:rFonts w:ascii="Times New Roman" w:eastAsia="Times New Roman" w:hAnsi="Times New Roman"/>
          <w:sz w:val="24"/>
          <w:szCs w:val="24"/>
          <w:lang w:eastAsia="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7. В случай че гаранцията за изпълнение на договора е под формата на банкова гаранция, същата трябва отговаря на клаузите на договора.</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8. В случай че гаранцията за изпълнение на договора е под формата на застраховка, същата трябва отговаря на клаузите на договора.</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9. При представяне на гаранцията в нея изрично се посочва предметът на договора, за изпълнението на който се представя гаранцията.</w:t>
      </w:r>
    </w:p>
    <w:p w:rsidR="00AD1588" w:rsidRDefault="00AD1588" w:rsidP="00AD1588">
      <w:pPr>
        <w:tabs>
          <w:tab w:val="left" w:pos="1134"/>
        </w:tabs>
        <w:spacing w:after="0" w:line="360" w:lineRule="auto"/>
        <w:ind w:firstLine="709"/>
        <w:jc w:val="both"/>
        <w:rPr>
          <w:rFonts w:ascii="Times New Roman" w:hAnsi="Times New Roman"/>
          <w:sz w:val="24"/>
          <w:szCs w:val="24"/>
          <w:lang w:eastAsia="bg-BG"/>
        </w:rPr>
      </w:pPr>
      <w:r w:rsidRPr="00B54BF2">
        <w:rPr>
          <w:rFonts w:ascii="Times New Roman" w:hAnsi="Times New Roman"/>
          <w:sz w:val="24"/>
          <w:szCs w:val="24"/>
          <w:lang w:eastAsia="bg-BG"/>
        </w:rPr>
        <w:t>10. Разходите по откриването и поддържането на гаранцията за изпълнение са за сметка на изпълнителя, както и разходите по усвояването на средствата от страна на възложителя при наличие на основание за това.</w:t>
      </w:r>
    </w:p>
    <w:p w:rsidR="00AD1588" w:rsidRPr="00B54BF2" w:rsidRDefault="00AD1588" w:rsidP="00AD1588">
      <w:pPr>
        <w:tabs>
          <w:tab w:val="left" w:pos="1134"/>
        </w:tabs>
        <w:spacing w:after="0" w:line="360" w:lineRule="auto"/>
        <w:ind w:firstLine="709"/>
        <w:jc w:val="both"/>
        <w:rPr>
          <w:rFonts w:ascii="Times New Roman" w:hAnsi="Times New Roman"/>
          <w:sz w:val="24"/>
          <w:szCs w:val="24"/>
          <w:lang w:eastAsia="bg-BG"/>
        </w:rPr>
      </w:pPr>
    </w:p>
    <w:p w:rsidR="00AD1588" w:rsidRPr="00CB59B6" w:rsidDel="00DD127C" w:rsidRDefault="00AD1588" w:rsidP="00AD1588">
      <w:pPr>
        <w:tabs>
          <w:tab w:val="left" w:pos="815"/>
          <w:tab w:val="left" w:pos="1134"/>
        </w:tabs>
        <w:spacing w:after="0" w:line="360" w:lineRule="auto"/>
        <w:ind w:left="729"/>
        <w:jc w:val="both"/>
        <w:rPr>
          <w:del w:id="64" w:author="Windows User" w:date="2020-02-21T14:27:00Z"/>
          <w:rFonts w:ascii="Times New Roman" w:eastAsia="Times New Roman" w:hAnsi="Times New Roman"/>
          <w:sz w:val="24"/>
          <w:szCs w:val="24"/>
          <w:lang w:eastAsia="bg-BG"/>
        </w:rPr>
      </w:pPr>
    </w:p>
    <w:p w:rsidR="00B2529C" w:rsidRPr="003032A5" w:rsidRDefault="00B2529C" w:rsidP="00EA2DF4">
      <w:pPr>
        <w:pStyle w:val="Heading1"/>
        <w:spacing w:before="0" w:line="240" w:lineRule="auto"/>
        <w:rPr>
          <w:rFonts w:ascii="Times New Roman" w:eastAsia="Times New Roman" w:hAnsi="Times New Roman" w:cs="Times New Roman"/>
          <w:color w:val="auto"/>
          <w:sz w:val="24"/>
          <w:szCs w:val="24"/>
          <w:lang w:eastAsia="bg-BG"/>
        </w:rPr>
      </w:pPr>
    </w:p>
    <w:p w:rsidR="002873E4" w:rsidRPr="00244116" w:rsidRDefault="0087524A" w:rsidP="002873E4">
      <w:pPr>
        <w:pStyle w:val="Heading1"/>
        <w:tabs>
          <w:tab w:val="left" w:pos="993"/>
        </w:tabs>
        <w:spacing w:before="0" w:line="360" w:lineRule="auto"/>
        <w:ind w:left="709"/>
        <w:jc w:val="center"/>
        <w:rPr>
          <w:rFonts w:ascii="Times New Roman" w:hAnsi="Times New Roman"/>
          <w:snapToGrid w:val="0"/>
          <w:color w:val="auto"/>
          <w:sz w:val="24"/>
          <w:szCs w:val="24"/>
        </w:rPr>
      </w:pPr>
      <w:bookmarkStart w:id="65" w:name="_Toc1815326"/>
      <w:bookmarkStart w:id="66" w:name="_Toc27400082"/>
      <w:r>
        <w:rPr>
          <w:rFonts w:ascii="Times New Roman" w:hAnsi="Times New Roman"/>
          <w:snapToGrid w:val="0"/>
          <w:color w:val="auto"/>
          <w:sz w:val="24"/>
          <w:szCs w:val="24"/>
          <w:lang w:val="en-US"/>
        </w:rPr>
        <w:t>I</w:t>
      </w:r>
      <w:r w:rsidR="002873E4">
        <w:rPr>
          <w:rFonts w:ascii="Times New Roman" w:hAnsi="Times New Roman"/>
          <w:snapToGrid w:val="0"/>
          <w:color w:val="auto"/>
          <w:sz w:val="24"/>
          <w:szCs w:val="24"/>
          <w:lang w:val="en-US"/>
        </w:rPr>
        <w:t xml:space="preserve">X. </w:t>
      </w:r>
      <w:r w:rsidR="002873E4" w:rsidRPr="00244116">
        <w:rPr>
          <w:rFonts w:ascii="Times New Roman" w:hAnsi="Times New Roman"/>
          <w:snapToGrid w:val="0"/>
          <w:color w:val="auto"/>
          <w:sz w:val="24"/>
          <w:szCs w:val="24"/>
        </w:rPr>
        <w:t>СКЛЮЧВАНЕ НА ДОГОВОР. ДОГОВОР ЗА ПОДИЗПЪЛНЕНИЕ</w:t>
      </w:r>
      <w:bookmarkEnd w:id="65"/>
      <w:bookmarkEnd w:id="66"/>
    </w:p>
    <w:p w:rsidR="002873E4" w:rsidRPr="000A6D26" w:rsidRDefault="002873E4" w:rsidP="002873E4">
      <w:pPr>
        <w:numPr>
          <w:ilvl w:val="0"/>
          <w:numId w:val="33"/>
        </w:numPr>
        <w:tabs>
          <w:tab w:val="left" w:pos="720"/>
        </w:tabs>
        <w:spacing w:after="0" w:line="360" w:lineRule="auto"/>
        <w:jc w:val="both"/>
        <w:rPr>
          <w:rFonts w:ascii="Times New Roman" w:eastAsia="Times New Roman" w:hAnsi="Times New Roman"/>
          <w:b/>
          <w:snapToGrid w:val="0"/>
          <w:sz w:val="24"/>
          <w:szCs w:val="24"/>
        </w:rPr>
      </w:pPr>
      <w:r w:rsidRPr="000A6D26">
        <w:rPr>
          <w:rFonts w:ascii="Times New Roman" w:eastAsia="Times New Roman" w:hAnsi="Times New Roman"/>
          <w:b/>
          <w:snapToGrid w:val="0"/>
          <w:sz w:val="24"/>
          <w:szCs w:val="24"/>
        </w:rPr>
        <w:t>Договор за обществена поръчка</w:t>
      </w:r>
    </w:p>
    <w:p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w:t>
      </w:r>
      <w:r>
        <w:rPr>
          <w:rFonts w:ascii="Times New Roman" w:eastAsia="Times New Roman" w:hAnsi="Times New Roman"/>
          <w:snapToGrid w:val="0"/>
          <w:sz w:val="24"/>
          <w:szCs w:val="24"/>
        </w:rPr>
        <w:t xml:space="preserve"> – публично състезание,</w:t>
      </w:r>
      <w:r w:rsidRPr="00483185">
        <w:rPr>
          <w:rFonts w:ascii="Times New Roman" w:eastAsia="Times New Roman" w:hAnsi="Times New Roman"/>
          <w:snapToGrid w:val="0"/>
          <w:sz w:val="24"/>
          <w:szCs w:val="24"/>
        </w:rPr>
        <w:t xml:space="preserve"> при изпълнени изисквания по чл. 112, ал. 1</w:t>
      </w:r>
      <w:r>
        <w:rPr>
          <w:rFonts w:ascii="Times New Roman" w:eastAsia="Times New Roman" w:hAnsi="Times New Roman"/>
          <w:snapToGrid w:val="0"/>
          <w:sz w:val="24"/>
          <w:szCs w:val="24"/>
        </w:rPr>
        <w:t xml:space="preserve"> от</w:t>
      </w:r>
      <w:r w:rsidRPr="00483185">
        <w:rPr>
          <w:rFonts w:ascii="Times New Roman" w:eastAsia="Times New Roman" w:hAnsi="Times New Roman"/>
          <w:snapToGrid w:val="0"/>
          <w:sz w:val="24"/>
          <w:szCs w:val="24"/>
        </w:rPr>
        <w:t xml:space="preserve"> ЗОП</w:t>
      </w:r>
      <w:r>
        <w:rPr>
          <w:rFonts w:ascii="Times New Roman" w:eastAsia="Times New Roman" w:hAnsi="Times New Roman"/>
          <w:snapToGrid w:val="0"/>
          <w:sz w:val="24"/>
          <w:szCs w:val="24"/>
        </w:rPr>
        <w:t>.</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Договор не се сключва в случаите по чл. 112, ал. 2 </w:t>
      </w:r>
      <w:r>
        <w:rPr>
          <w:rFonts w:ascii="Times New Roman" w:eastAsia="Times New Roman" w:hAnsi="Times New Roman"/>
          <w:snapToGrid w:val="0"/>
          <w:sz w:val="24"/>
          <w:szCs w:val="24"/>
        </w:rPr>
        <w:t xml:space="preserve">от </w:t>
      </w:r>
      <w:r w:rsidRPr="00483185">
        <w:rPr>
          <w:rFonts w:ascii="Times New Roman" w:eastAsia="Times New Roman" w:hAnsi="Times New Roman"/>
          <w:snapToGrid w:val="0"/>
          <w:sz w:val="24"/>
          <w:szCs w:val="24"/>
        </w:rPr>
        <w:t>ЗОП.</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1854F5">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w:t>
      </w:r>
      <w:r>
        <w:rPr>
          <w:rFonts w:ascii="Times New Roman" w:eastAsia="Times New Roman" w:hAnsi="Times New Roman"/>
          <w:snapToGrid w:val="0"/>
          <w:sz w:val="24"/>
          <w:szCs w:val="24"/>
        </w:rPr>
        <w:t xml:space="preserve">, </w:t>
      </w:r>
      <w:r w:rsidRPr="001854F5">
        <w:rPr>
          <w:rFonts w:ascii="Times New Roman" w:eastAsia="Times New Roman" w:hAnsi="Times New Roman"/>
          <w:snapToGrid w:val="0"/>
          <w:sz w:val="24"/>
          <w:szCs w:val="24"/>
        </w:rPr>
        <w:t>допълнен с всички</w:t>
      </w:r>
      <w:r w:rsidRPr="00483185">
        <w:rPr>
          <w:rFonts w:ascii="Times New Roman" w:eastAsia="Times New Roman" w:hAnsi="Times New Roman"/>
          <w:snapToGrid w:val="0"/>
          <w:sz w:val="24"/>
          <w:szCs w:val="24"/>
        </w:rPr>
        <w:t xml:space="preserve"> предложения от офертата на участника, въз основа на които е определен за изпълнител.</w:t>
      </w:r>
    </w:p>
    <w:p w:rsidR="002873E4" w:rsidRPr="00483185" w:rsidRDefault="002873E4" w:rsidP="002873E4">
      <w:pPr>
        <w:tabs>
          <w:tab w:val="left" w:pos="720"/>
        </w:tabs>
        <w:spacing w:after="0" w:line="360" w:lineRule="auto"/>
        <w:ind w:firstLine="709"/>
        <w:jc w:val="both"/>
        <w:rPr>
          <w:rFonts w:ascii="Times New Roman" w:eastAsia="Times New Roman" w:hAnsi="Times New Roman"/>
          <w:snapToGrid w:val="0"/>
          <w:sz w:val="24"/>
          <w:szCs w:val="24"/>
        </w:rPr>
      </w:pPr>
      <w:r w:rsidRPr="005E08E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2873E4" w:rsidRDefault="002873E4" w:rsidP="002873E4">
      <w:pPr>
        <w:tabs>
          <w:tab w:val="left" w:pos="720"/>
        </w:tabs>
        <w:spacing w:after="0" w:line="360" w:lineRule="auto"/>
        <w:ind w:firstLine="709"/>
        <w:jc w:val="both"/>
        <w:rPr>
          <w:rFonts w:ascii="Times New Roman" w:eastAsia="Times New Roman" w:hAnsi="Times New Roman"/>
          <w:snapToGrid w:val="0"/>
          <w:sz w:val="24"/>
          <w:szCs w:val="24"/>
          <w:lang w:val="en-US"/>
        </w:rPr>
      </w:pPr>
      <w:r w:rsidRPr="00483185">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w:t>
      </w:r>
      <w:r>
        <w:rPr>
          <w:rFonts w:ascii="Times New Roman" w:eastAsia="Times New Roman" w:hAnsi="Times New Roman"/>
          <w:snapToGrid w:val="0"/>
          <w:sz w:val="24"/>
          <w:szCs w:val="24"/>
        </w:rPr>
        <w:t xml:space="preserve"> Закона за обществените поръчки, както и разпоредбите на действащото българско законодателство.</w:t>
      </w:r>
    </w:p>
    <w:p w:rsidR="00731341" w:rsidRDefault="00731341" w:rsidP="002873E4">
      <w:pPr>
        <w:tabs>
          <w:tab w:val="left" w:pos="720"/>
        </w:tabs>
        <w:spacing w:after="0" w:line="360" w:lineRule="auto"/>
        <w:ind w:firstLine="709"/>
        <w:jc w:val="both"/>
        <w:rPr>
          <w:rFonts w:ascii="Times New Roman" w:eastAsia="Times New Roman" w:hAnsi="Times New Roman"/>
          <w:snapToGrid w:val="0"/>
          <w:sz w:val="24"/>
          <w:szCs w:val="24"/>
          <w:lang w:val="en-US"/>
        </w:rPr>
      </w:pPr>
    </w:p>
    <w:p w:rsidR="00731341" w:rsidRPr="00731341" w:rsidRDefault="00731341" w:rsidP="002873E4">
      <w:pPr>
        <w:tabs>
          <w:tab w:val="left" w:pos="720"/>
        </w:tabs>
        <w:spacing w:after="0" w:line="360" w:lineRule="auto"/>
        <w:ind w:firstLine="709"/>
        <w:jc w:val="both"/>
        <w:rPr>
          <w:rFonts w:ascii="Times New Roman" w:eastAsia="Times New Roman" w:hAnsi="Times New Roman"/>
          <w:snapToGrid w:val="0"/>
          <w:sz w:val="24"/>
          <w:szCs w:val="24"/>
          <w:lang w:val="en-US"/>
        </w:rPr>
      </w:pPr>
    </w:p>
    <w:p w:rsidR="002873E4" w:rsidRPr="00244116" w:rsidRDefault="002873E4" w:rsidP="002873E4">
      <w:pPr>
        <w:numPr>
          <w:ilvl w:val="0"/>
          <w:numId w:val="33"/>
        </w:numPr>
        <w:tabs>
          <w:tab w:val="left" w:pos="720"/>
        </w:tabs>
        <w:spacing w:after="0" w:line="360" w:lineRule="auto"/>
        <w:jc w:val="both"/>
        <w:rPr>
          <w:rFonts w:ascii="Times New Roman" w:hAnsi="Times New Roman"/>
          <w:b/>
          <w:snapToGrid w:val="0"/>
          <w:sz w:val="24"/>
          <w:szCs w:val="24"/>
        </w:rPr>
      </w:pPr>
      <w:bookmarkStart w:id="67" w:name="_Toc462844566"/>
      <w:r w:rsidRPr="00244116">
        <w:rPr>
          <w:rFonts w:ascii="Times New Roman" w:hAnsi="Times New Roman"/>
          <w:b/>
          <w:snapToGrid w:val="0"/>
          <w:sz w:val="24"/>
          <w:szCs w:val="24"/>
        </w:rPr>
        <w:t>Договор за подизпълнение</w:t>
      </w:r>
      <w:bookmarkEnd w:id="67"/>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lastRenderedPageBreak/>
        <w:t xml:space="preserve">Избраният за изпълнител участник </w:t>
      </w:r>
      <w:r>
        <w:rPr>
          <w:rFonts w:ascii="Times New Roman" w:eastAsia="Times New Roman" w:hAnsi="Times New Roman"/>
          <w:snapToGrid w:val="0"/>
          <w:sz w:val="24"/>
          <w:szCs w:val="24"/>
        </w:rPr>
        <w:t>сключва</w:t>
      </w:r>
      <w:r w:rsidRPr="00483185">
        <w:rPr>
          <w:rFonts w:ascii="Times New Roman" w:eastAsia="Times New Roman" w:hAnsi="Times New Roman"/>
          <w:snapToGrid w:val="0"/>
          <w:sz w:val="24"/>
          <w:szCs w:val="24"/>
        </w:rPr>
        <w:t xml:space="preserve"> договор за подизпълнение с подизп</w:t>
      </w:r>
      <w:r>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Pr="00483185">
        <w:rPr>
          <w:rFonts w:ascii="Times New Roman" w:eastAsia="Times New Roman" w:hAnsi="Times New Roman"/>
          <w:snapToGrid w:val="0"/>
          <w:sz w:val="24"/>
          <w:szCs w:val="24"/>
        </w:rPr>
        <w:t>отговорността за изпълнение на договора за обществена поръчка</w:t>
      </w:r>
      <w:r>
        <w:rPr>
          <w:rFonts w:ascii="Times New Roman" w:eastAsia="Times New Roman" w:hAnsi="Times New Roman"/>
          <w:snapToGrid w:val="0"/>
          <w:sz w:val="24"/>
          <w:szCs w:val="24"/>
        </w:rPr>
        <w:t xml:space="preserve"> е на изпълнителя</w:t>
      </w:r>
      <w:r w:rsidRPr="00483185">
        <w:rPr>
          <w:rFonts w:ascii="Times New Roman" w:eastAsia="Times New Roman" w:hAnsi="Times New Roman"/>
          <w:snapToGrid w:val="0"/>
          <w:sz w:val="24"/>
          <w:szCs w:val="24"/>
        </w:rPr>
        <w:t>.</w:t>
      </w:r>
      <w:r w:rsidRPr="00522A09">
        <w:rPr>
          <w:rFonts w:ascii="Times New Roman" w:eastAsia="Times New Roman" w:hAnsi="Times New Roman"/>
          <w:snapToGrid w:val="0"/>
          <w:sz w:val="24"/>
          <w:szCs w:val="24"/>
        </w:rPr>
        <w:t xml:space="preserve"> </w:t>
      </w:r>
    </w:p>
    <w:p w:rsidR="002873E4" w:rsidRPr="00483185"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483185">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w:t>
      </w:r>
      <w:r>
        <w:rPr>
          <w:rFonts w:ascii="Times New Roman" w:eastAsia="Times New Roman" w:hAnsi="Times New Roman"/>
          <w:snapToGrid w:val="0"/>
          <w:sz w:val="24"/>
          <w:szCs w:val="24"/>
        </w:rPr>
        <w:t>условията, посочени в чл. 66, ал. 14 от ЗОП.</w:t>
      </w:r>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14 в случаите на замяна на подизпълнител или </w:t>
      </w:r>
      <w:r w:rsidRPr="004F4ACF">
        <w:rPr>
          <w:rFonts w:ascii="Times New Roman" w:eastAsia="Times New Roman" w:hAnsi="Times New Roman"/>
          <w:snapToGrid w:val="0"/>
          <w:sz w:val="24"/>
          <w:szCs w:val="24"/>
        </w:rPr>
        <w:t>включването на нов подизпълнител по време на изпълнение на договора</w:t>
      </w:r>
      <w:r>
        <w:rPr>
          <w:rFonts w:ascii="Times New Roman" w:eastAsia="Times New Roman" w:hAnsi="Times New Roman"/>
          <w:snapToGrid w:val="0"/>
          <w:sz w:val="24"/>
          <w:szCs w:val="24"/>
        </w:rPr>
        <w:t>) от ЗОП.</w:t>
      </w:r>
    </w:p>
    <w:p w:rsidR="002873E4"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на подизпълнит</w:t>
      </w:r>
      <w:r w:rsidRPr="002D1938">
        <w:rPr>
          <w:rFonts w:ascii="Times New Roman" w:eastAsia="Times New Roman" w:hAnsi="Times New Roman"/>
          <w:snapToGrid w:val="0"/>
          <w:sz w:val="24"/>
          <w:szCs w:val="24"/>
        </w:rPr>
        <w:t xml:space="preserve">еля, когато искането за плащане е оспорено, до момента на отстраняване на причината за отказа. </w:t>
      </w:r>
    </w:p>
    <w:p w:rsidR="002873E4" w:rsidRPr="00E32A40" w:rsidRDefault="002873E4" w:rsidP="002873E4">
      <w:pPr>
        <w:pStyle w:val="Heading2"/>
        <w:spacing w:before="0" w:line="360" w:lineRule="auto"/>
        <w:ind w:firstLine="709"/>
        <w:rPr>
          <w:rFonts w:ascii="Times New Roman" w:hAnsi="Times New Roman"/>
          <w:snapToGrid w:val="0"/>
          <w:color w:val="auto"/>
          <w:sz w:val="24"/>
          <w:szCs w:val="24"/>
        </w:rPr>
      </w:pPr>
      <w:bookmarkStart w:id="68" w:name="_Toc27400083"/>
      <w:r>
        <w:rPr>
          <w:rFonts w:ascii="Times New Roman" w:hAnsi="Times New Roman"/>
          <w:snapToGrid w:val="0"/>
          <w:color w:val="auto"/>
          <w:sz w:val="24"/>
          <w:szCs w:val="24"/>
        </w:rPr>
        <w:t xml:space="preserve">3. </w:t>
      </w:r>
      <w:r w:rsidRPr="00E32A40">
        <w:rPr>
          <w:rFonts w:ascii="Times New Roman" w:hAnsi="Times New Roman"/>
          <w:snapToGrid w:val="0"/>
          <w:color w:val="auto"/>
          <w:sz w:val="24"/>
          <w:szCs w:val="24"/>
        </w:rPr>
        <w:t>Прилагане на мерки по Закона за мерките срещу изпирането на пари</w:t>
      </w:r>
      <w:bookmarkEnd w:id="68"/>
    </w:p>
    <w:p w:rsidR="002873E4" w:rsidRPr="000D54FB" w:rsidRDefault="002873E4" w:rsidP="002873E4">
      <w:pPr>
        <w:tabs>
          <w:tab w:val="left" w:pos="720"/>
          <w:tab w:val="left" w:pos="993"/>
        </w:tabs>
        <w:spacing w:after="0" w:line="360" w:lineRule="auto"/>
        <w:ind w:firstLine="851"/>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Възложителят </w:t>
      </w:r>
      <w:r>
        <w:rPr>
          <w:rFonts w:ascii="Times New Roman" w:eastAsia="Times New Roman" w:hAnsi="Times New Roman"/>
          <w:snapToGrid w:val="0"/>
          <w:sz w:val="24"/>
          <w:szCs w:val="24"/>
        </w:rPr>
        <w:t>не сключва договор за обществена поръчка с избрания изпълнител, в случай, че</w:t>
      </w:r>
      <w:r w:rsidRPr="000D54FB">
        <w:rPr>
          <w:rFonts w:ascii="Times New Roman" w:eastAsia="Times New Roman" w:hAnsi="Times New Roman"/>
          <w:snapToGrid w:val="0"/>
          <w:sz w:val="24"/>
          <w:szCs w:val="24"/>
        </w:rPr>
        <w:t xml:space="preserve"> не може да бъде изв</w:t>
      </w:r>
      <w:r>
        <w:rPr>
          <w:rFonts w:ascii="Times New Roman" w:eastAsia="Times New Roman" w:hAnsi="Times New Roman"/>
          <w:snapToGrid w:val="0"/>
          <w:sz w:val="24"/>
          <w:szCs w:val="24"/>
        </w:rPr>
        <w:t>ършена идентификация на клиента</w:t>
      </w:r>
      <w:r w:rsidRPr="000D54FB">
        <w:rPr>
          <w:rFonts w:ascii="Times New Roman" w:eastAsia="Times New Roman" w:hAnsi="Times New Roman"/>
          <w:snapToGrid w:val="0"/>
          <w:sz w:val="24"/>
          <w:szCs w:val="24"/>
        </w:rPr>
        <w:t xml:space="preserve">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w:t>
      </w:r>
      <w:r w:rsidR="00604ECD">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2, ал. 1 от ДР на ЗМИП.</w:t>
      </w:r>
    </w:p>
    <w:p w:rsidR="002873E4" w:rsidRPr="000D54FB"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 xml:space="preserve">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w:t>
      </w:r>
      <w:r>
        <w:rPr>
          <w:rFonts w:ascii="Times New Roman" w:eastAsia="Times New Roman" w:hAnsi="Times New Roman"/>
          <w:snapToGrid w:val="0"/>
          <w:sz w:val="24"/>
          <w:szCs w:val="24"/>
        </w:rPr>
        <w:t xml:space="preserve">освен ако не е налице хипотезата на чл. 54, ал. 2 от ЗМИП във вр. с чл. 23, ал. 6 от Закона за търговския регистър и регистъра на юридическите лица с нестопанска цел, </w:t>
      </w:r>
      <w:r w:rsidRPr="000D54FB">
        <w:rPr>
          <w:rFonts w:ascii="Times New Roman" w:eastAsia="Times New Roman" w:hAnsi="Times New Roman"/>
          <w:snapToGrid w:val="0"/>
          <w:sz w:val="24"/>
          <w:szCs w:val="24"/>
        </w:rPr>
        <w:t>в офертата на участника следва да бъде представена информацията, както следва:</w:t>
      </w:r>
    </w:p>
    <w:p w:rsidR="002873E4" w:rsidRPr="000D54FB"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ри участници/членове на обединение – физически лица: документите и информацията по чл. 53 от ЗМИП;</w:t>
      </w:r>
    </w:p>
    <w:p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sidRPr="000D54FB">
        <w:rPr>
          <w:rFonts w:ascii="Times New Roman" w:eastAsia="Times New Roman" w:hAnsi="Times New Roman"/>
          <w:snapToGrid w:val="0"/>
          <w:sz w:val="24"/>
          <w:szCs w:val="24"/>
        </w:rPr>
        <w:lastRenderedPageBreak/>
        <w:t>-</w:t>
      </w:r>
      <w:r w:rsidRPr="000D54FB">
        <w:rPr>
          <w:rFonts w:ascii="Times New Roman" w:eastAsia="Times New Roman" w:hAnsi="Times New Roman"/>
          <w:snapToGrid w:val="0"/>
          <w:sz w:val="24"/>
          <w:szCs w:val="24"/>
        </w:rPr>
        <w:tab/>
      </w:r>
      <w:r>
        <w:rPr>
          <w:rFonts w:ascii="Times New Roman" w:eastAsia="Times New Roman" w:hAnsi="Times New Roman"/>
          <w:snapToGrid w:val="0"/>
          <w:sz w:val="24"/>
          <w:szCs w:val="24"/>
        </w:rPr>
        <w:t>п</w:t>
      </w:r>
      <w:r w:rsidRPr="000D54FB">
        <w:rPr>
          <w:rFonts w:ascii="Times New Roman" w:eastAsia="Times New Roman" w:hAnsi="Times New Roman"/>
          <w:snapToGrid w:val="0"/>
          <w:sz w:val="24"/>
          <w:szCs w:val="24"/>
        </w:rPr>
        <w:t xml:space="preserve">ри участници/членове на обединение – юридически лица: информацията и документите по чл. 54 от ЗМИП. </w:t>
      </w:r>
    </w:p>
    <w:p w:rsidR="002873E4" w:rsidRDefault="002873E4" w:rsidP="002873E4">
      <w:pPr>
        <w:tabs>
          <w:tab w:val="left" w:pos="851"/>
        </w:tabs>
        <w:spacing w:after="0" w:line="360" w:lineRule="auto"/>
        <w:ind w:right="35" w:firstLine="426"/>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0D54FB">
        <w:rPr>
          <w:rFonts w:ascii="Times New Roman" w:eastAsia="Times New Roman" w:hAnsi="Times New Roman"/>
          <w:snapToGrid w:val="0"/>
          <w:sz w:val="24"/>
          <w:szCs w:val="24"/>
        </w:rPr>
        <w:t>Когато е посочен ЕИК, съгласно чл. 23, ал. 6 от ЗТР</w:t>
      </w:r>
      <w:r>
        <w:rPr>
          <w:rFonts w:ascii="Times New Roman" w:eastAsia="Times New Roman" w:hAnsi="Times New Roman"/>
          <w:snapToGrid w:val="0"/>
          <w:sz w:val="24"/>
          <w:szCs w:val="24"/>
        </w:rPr>
        <w:t>РЮЛНЦ</w:t>
      </w:r>
      <w:r w:rsidRPr="000D54FB">
        <w:rPr>
          <w:rFonts w:ascii="Times New Roman" w:eastAsia="Times New Roman" w:hAnsi="Times New Roman"/>
          <w:snapToGrid w:val="0"/>
          <w:sz w:val="24"/>
          <w:szCs w:val="24"/>
        </w:rPr>
        <w:t>,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w:t>
      </w:r>
    </w:p>
    <w:p w:rsidR="002873E4" w:rsidRDefault="002873E4" w:rsidP="002873E4">
      <w:pPr>
        <w:tabs>
          <w:tab w:val="left" w:pos="851"/>
        </w:tabs>
        <w:spacing w:after="0" w:line="360" w:lineRule="auto"/>
        <w:ind w:right="35"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На етап сключване на договора за възлагане на обществена поръчка участникът, избран за изпълнител, следва да бъде представи</w:t>
      </w:r>
      <w:r w:rsidRPr="000D54FB">
        <w:rPr>
          <w:rFonts w:ascii="Times New Roman" w:eastAsia="Times New Roman" w:hAnsi="Times New Roman"/>
          <w:snapToGrid w:val="0"/>
          <w:sz w:val="24"/>
          <w:szCs w:val="24"/>
        </w:rPr>
        <w:t xml:space="preserve"> декларация по образец, съгласно чл. 59, ал. 1, т. 3 от ЗМИП</w:t>
      </w:r>
      <w:r>
        <w:rPr>
          <w:rFonts w:ascii="Times New Roman" w:eastAsia="Times New Roman" w:hAnsi="Times New Roman"/>
          <w:snapToGrid w:val="0"/>
          <w:sz w:val="24"/>
          <w:szCs w:val="24"/>
        </w:rPr>
        <w:t>.</w:t>
      </w:r>
    </w:p>
    <w:p w:rsidR="002873E4" w:rsidRPr="002D1938" w:rsidRDefault="002873E4" w:rsidP="002873E4">
      <w:pPr>
        <w:tabs>
          <w:tab w:val="left" w:pos="720"/>
          <w:tab w:val="left" w:pos="1134"/>
        </w:tabs>
        <w:spacing w:after="0" w:line="360" w:lineRule="auto"/>
        <w:ind w:firstLine="709"/>
        <w:jc w:val="both"/>
        <w:rPr>
          <w:rFonts w:ascii="Times New Roman" w:eastAsia="Times New Roman" w:hAnsi="Times New Roman"/>
          <w:snapToGrid w:val="0"/>
          <w:sz w:val="24"/>
          <w:szCs w:val="24"/>
        </w:rPr>
      </w:pPr>
    </w:p>
    <w:p w:rsidR="002873E4" w:rsidRPr="002D1938" w:rsidRDefault="0087524A" w:rsidP="00DD127C">
      <w:pPr>
        <w:pStyle w:val="Heading1"/>
        <w:tabs>
          <w:tab w:val="left" w:pos="851"/>
        </w:tabs>
        <w:spacing w:before="0" w:line="360" w:lineRule="auto"/>
        <w:jc w:val="center"/>
        <w:rPr>
          <w:rFonts w:ascii="Times New Roman" w:hAnsi="Times New Roman"/>
          <w:color w:val="auto"/>
          <w:sz w:val="24"/>
          <w:szCs w:val="24"/>
          <w:lang w:eastAsia="bg-BG"/>
        </w:rPr>
      </w:pPr>
      <w:bookmarkStart w:id="69" w:name="_Toc462844567"/>
      <w:bookmarkStart w:id="70" w:name="_Toc1815327"/>
      <w:bookmarkStart w:id="71" w:name="_Toc27400084"/>
      <w:r>
        <w:rPr>
          <w:rFonts w:ascii="Times New Roman" w:hAnsi="Times New Roman"/>
          <w:color w:val="auto"/>
          <w:sz w:val="24"/>
          <w:szCs w:val="24"/>
          <w:lang w:val="en-US" w:eastAsia="bg-BG"/>
        </w:rPr>
        <w:t>X</w:t>
      </w:r>
      <w:r w:rsidR="002873E4">
        <w:rPr>
          <w:rFonts w:ascii="Times New Roman" w:hAnsi="Times New Roman"/>
          <w:color w:val="auto"/>
          <w:sz w:val="24"/>
          <w:szCs w:val="24"/>
          <w:lang w:val="en-US" w:eastAsia="bg-BG"/>
        </w:rPr>
        <w:t xml:space="preserve">. </w:t>
      </w:r>
      <w:r w:rsidR="002873E4" w:rsidRPr="002D1938">
        <w:rPr>
          <w:rFonts w:ascii="Times New Roman" w:hAnsi="Times New Roman"/>
          <w:color w:val="auto"/>
          <w:sz w:val="24"/>
          <w:szCs w:val="24"/>
          <w:lang w:eastAsia="bg-BG"/>
        </w:rPr>
        <w:t>ОБЖАЛВАНЕ</w:t>
      </w:r>
      <w:bookmarkEnd w:id="69"/>
      <w:bookmarkEnd w:id="70"/>
      <w:bookmarkEnd w:id="71"/>
    </w:p>
    <w:p w:rsidR="002873E4" w:rsidRDefault="002873E4" w:rsidP="00DD127C">
      <w:pPr>
        <w:spacing w:after="0" w:line="360" w:lineRule="auto"/>
        <w:ind w:firstLine="709"/>
        <w:jc w:val="both"/>
        <w:rPr>
          <w:rFonts w:ascii="Times New Roman" w:eastAsia="Arial Unicode MS" w:hAnsi="Times New Roman"/>
          <w:sz w:val="24"/>
          <w:szCs w:val="24"/>
          <w:lang w:eastAsia="bg-BG"/>
        </w:rPr>
      </w:pPr>
      <w:r w:rsidRPr="002D1938">
        <w:rPr>
          <w:rFonts w:ascii="Times New Roman" w:eastAsia="Arial Unicode MS" w:hAnsi="Times New Roman"/>
          <w:sz w:val="24"/>
          <w:szCs w:val="24"/>
          <w:lang w:eastAsia="bg-BG"/>
        </w:rPr>
        <w:t>Обжалването се извършва при условията и по реда на чл. 196 и сл. от ЗОП</w:t>
      </w:r>
    </w:p>
    <w:p w:rsidR="002873E4" w:rsidRPr="002D1938" w:rsidRDefault="002873E4" w:rsidP="002873E4">
      <w:pPr>
        <w:tabs>
          <w:tab w:val="left" w:pos="3240"/>
        </w:tabs>
        <w:spacing w:after="0" w:line="360" w:lineRule="auto"/>
        <w:ind w:firstLine="709"/>
        <w:jc w:val="both"/>
        <w:rPr>
          <w:rFonts w:ascii="Times New Roman" w:eastAsia="Arial Unicode MS" w:hAnsi="Times New Roman"/>
          <w:sz w:val="24"/>
          <w:szCs w:val="24"/>
          <w:lang w:eastAsia="bg-BG"/>
        </w:rPr>
      </w:pPr>
    </w:p>
    <w:p w:rsidR="002873E4" w:rsidRPr="002D1938" w:rsidRDefault="0087524A" w:rsidP="00DD127C">
      <w:pPr>
        <w:pStyle w:val="Heading1"/>
        <w:tabs>
          <w:tab w:val="left" w:pos="709"/>
        </w:tabs>
        <w:spacing w:before="0" w:line="360" w:lineRule="auto"/>
        <w:jc w:val="center"/>
        <w:rPr>
          <w:rFonts w:ascii="Times New Roman" w:eastAsia="Arial Unicode MS" w:hAnsi="Times New Roman"/>
          <w:color w:val="auto"/>
          <w:sz w:val="24"/>
          <w:szCs w:val="24"/>
          <w:lang w:eastAsia="bg-BG"/>
        </w:rPr>
      </w:pPr>
      <w:bookmarkStart w:id="72" w:name="_Toc462844568"/>
      <w:bookmarkStart w:id="73" w:name="_Toc1815328"/>
      <w:bookmarkStart w:id="74" w:name="_Toc27400085"/>
      <w:r>
        <w:rPr>
          <w:rFonts w:ascii="Times New Roman" w:eastAsia="Arial Unicode MS" w:hAnsi="Times New Roman"/>
          <w:color w:val="auto"/>
          <w:sz w:val="24"/>
          <w:szCs w:val="24"/>
          <w:lang w:val="en-US" w:eastAsia="bg-BG"/>
        </w:rPr>
        <w:t>XI</w:t>
      </w:r>
      <w:r w:rsidR="002873E4">
        <w:rPr>
          <w:rFonts w:ascii="Times New Roman" w:eastAsia="Arial Unicode MS" w:hAnsi="Times New Roman"/>
          <w:color w:val="auto"/>
          <w:sz w:val="24"/>
          <w:szCs w:val="24"/>
          <w:lang w:val="en-US" w:eastAsia="bg-BG"/>
        </w:rPr>
        <w:t xml:space="preserve">. </w:t>
      </w:r>
      <w:r w:rsidR="002873E4" w:rsidRPr="002D1938">
        <w:rPr>
          <w:rFonts w:ascii="Times New Roman" w:eastAsia="Arial Unicode MS" w:hAnsi="Times New Roman"/>
          <w:color w:val="auto"/>
          <w:sz w:val="24"/>
          <w:szCs w:val="24"/>
          <w:lang w:eastAsia="bg-BG"/>
        </w:rPr>
        <w:t>ДРУГИ УСЛОВИЯ</w:t>
      </w:r>
      <w:bookmarkEnd w:id="72"/>
      <w:bookmarkEnd w:id="73"/>
      <w:bookmarkEnd w:id="74"/>
    </w:p>
    <w:p w:rsidR="00AD1588" w:rsidRPr="00AD1588" w:rsidRDefault="00AD1588" w:rsidP="00DD127C">
      <w:pPr>
        <w:tabs>
          <w:tab w:val="left" w:pos="0"/>
        </w:tabs>
        <w:spacing w:after="0" w:line="360" w:lineRule="auto"/>
        <w:ind w:right="20"/>
        <w:jc w:val="both"/>
        <w:rPr>
          <w:rFonts w:ascii="Times New Roman" w:eastAsia="Times New Roman" w:hAnsi="Times New Roman"/>
          <w:sz w:val="24"/>
          <w:szCs w:val="24"/>
          <w:lang w:eastAsia="bg-BG"/>
        </w:rPr>
      </w:pPr>
      <w:bookmarkStart w:id="75" w:name="_Toc515536944"/>
      <w:bookmarkStart w:id="76" w:name="_Toc1815329"/>
      <w:bookmarkStart w:id="77" w:name="_Toc27400086"/>
      <w:r w:rsidRPr="00AD1588">
        <w:rPr>
          <w:rFonts w:ascii="Times New Roman" w:eastAsia="Times New Roman" w:hAnsi="Times New Roman"/>
          <w:sz w:val="24"/>
          <w:szCs w:val="24"/>
          <w:lang w:eastAsia="bg-BG"/>
        </w:rPr>
        <w:tab/>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D1588" w:rsidRDefault="00AD1588" w:rsidP="00DD127C">
      <w:pPr>
        <w:tabs>
          <w:tab w:val="left" w:pos="0"/>
        </w:tabs>
        <w:spacing w:after="0" w:line="360" w:lineRule="auto"/>
        <w:ind w:right="20"/>
        <w:jc w:val="both"/>
        <w:rPr>
          <w:rFonts w:ascii="Times New Roman" w:eastAsia="Times New Roman" w:hAnsi="Times New Roman"/>
          <w:sz w:val="24"/>
          <w:szCs w:val="24"/>
          <w:lang w:eastAsia="bg-BG"/>
        </w:rPr>
      </w:pPr>
      <w:r w:rsidRPr="00AD1588">
        <w:rPr>
          <w:rFonts w:ascii="Times New Roman" w:eastAsia="Times New Roman" w:hAnsi="Times New Roman"/>
          <w:sz w:val="24"/>
          <w:szCs w:val="24"/>
          <w:lang w:eastAsia="bg-BG"/>
        </w:rPr>
        <w:tab/>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2625D4" w:rsidRPr="00AD1588" w:rsidRDefault="002625D4" w:rsidP="00AD1588">
      <w:pPr>
        <w:tabs>
          <w:tab w:val="left" w:pos="709"/>
        </w:tabs>
        <w:spacing w:after="0" w:line="360" w:lineRule="auto"/>
        <w:ind w:right="20"/>
        <w:jc w:val="both"/>
        <w:rPr>
          <w:rFonts w:ascii="Times New Roman" w:eastAsia="Times New Roman" w:hAnsi="Times New Roman"/>
          <w:sz w:val="24"/>
          <w:szCs w:val="24"/>
          <w:lang w:eastAsia="bg-BG"/>
        </w:rPr>
      </w:pPr>
    </w:p>
    <w:p w:rsidR="002873E4" w:rsidRPr="00244116" w:rsidRDefault="0087524A" w:rsidP="002873E4">
      <w:pPr>
        <w:pStyle w:val="Heading1"/>
        <w:tabs>
          <w:tab w:val="left" w:pos="709"/>
        </w:tabs>
        <w:spacing w:before="0" w:line="360" w:lineRule="auto"/>
        <w:ind w:left="709"/>
        <w:jc w:val="center"/>
        <w:rPr>
          <w:rFonts w:ascii="Times New Roman" w:hAnsi="Times New Roman"/>
          <w:bCs w:val="0"/>
          <w:color w:val="auto"/>
          <w:sz w:val="24"/>
          <w:szCs w:val="24"/>
          <w:lang w:val="en-US"/>
        </w:rPr>
      </w:pPr>
      <w:r>
        <w:rPr>
          <w:rFonts w:ascii="Times New Roman" w:hAnsi="Times New Roman"/>
          <w:bCs w:val="0"/>
          <w:color w:val="auto"/>
          <w:sz w:val="24"/>
          <w:szCs w:val="24"/>
          <w:lang w:val="en-US"/>
        </w:rPr>
        <w:t>XI</w:t>
      </w:r>
      <w:r w:rsidR="002873E4">
        <w:rPr>
          <w:rFonts w:ascii="Times New Roman" w:hAnsi="Times New Roman"/>
          <w:bCs w:val="0"/>
          <w:color w:val="auto"/>
          <w:sz w:val="24"/>
          <w:szCs w:val="24"/>
          <w:lang w:val="en-US"/>
        </w:rPr>
        <w:t xml:space="preserve">I. </w:t>
      </w:r>
      <w:r w:rsidR="002873E4" w:rsidRPr="00244116">
        <w:rPr>
          <w:rFonts w:ascii="Times New Roman" w:hAnsi="Times New Roman"/>
          <w:bCs w:val="0"/>
          <w:color w:val="auto"/>
          <w:sz w:val="24"/>
          <w:szCs w:val="24"/>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2873E4" w:rsidRPr="00244116">
        <w:rPr>
          <w:rFonts w:ascii="Times New Roman" w:hAnsi="Times New Roman"/>
          <w:bCs w:val="0"/>
          <w:color w:val="auto"/>
          <w:sz w:val="24"/>
          <w:szCs w:val="24"/>
          <w:lang w:val="en-US"/>
        </w:rPr>
        <w:t>)</w:t>
      </w:r>
      <w:bookmarkEnd w:id="75"/>
      <w:bookmarkEnd w:id="76"/>
      <w:bookmarkEnd w:id="77"/>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78" w:name="_Toc515536945"/>
      <w:bookmarkStart w:id="79" w:name="_Toc1815330"/>
      <w:bookmarkStart w:id="80" w:name="_Toc27400087"/>
      <w:r w:rsidRPr="00244116">
        <w:rPr>
          <w:rFonts w:ascii="Times New Roman" w:hAnsi="Times New Roman"/>
          <w:color w:val="auto"/>
          <w:sz w:val="24"/>
          <w:szCs w:val="24"/>
          <w:lang w:eastAsia="bg-BG"/>
        </w:rPr>
        <w:t>Данни относно администратора на лични данни</w:t>
      </w:r>
      <w:bookmarkEnd w:id="78"/>
      <w:bookmarkEnd w:id="79"/>
      <w:bookmarkEnd w:id="80"/>
    </w:p>
    <w:p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r w:rsidR="00094FDE">
        <w:rPr>
          <w:rFonts w:ascii="Times New Roman" w:eastAsia="Times New Roman" w:hAnsi="Times New Roman"/>
          <w:sz w:val="24"/>
          <w:szCs w:val="24"/>
          <w:lang w:eastAsia="bg-BG"/>
        </w:rPr>
        <w:t xml:space="preserve"> </w:t>
      </w:r>
      <w:r w:rsidRPr="00244116">
        <w:rPr>
          <w:rFonts w:ascii="Times New Roman" w:eastAsia="Times New Roman" w:hAnsi="Times New Roman"/>
          <w:sz w:val="24"/>
          <w:szCs w:val="24"/>
          <w:lang w:eastAsia="bg-BG"/>
        </w:rPr>
        <w:t xml:space="preserve">Общите положения и принципи съгласно които БНБ обработва лични данни се съдържат в </w:t>
      </w:r>
      <w:hyperlink r:id="rId11" w:history="1">
        <w:r w:rsidRPr="00244116">
          <w:rPr>
            <w:rFonts w:ascii="Times New Roman" w:eastAsia="Times New Roman" w:hAnsi="Times New Roman"/>
            <w:sz w:val="24"/>
            <w:szCs w:val="24"/>
            <w:u w:val="single"/>
            <w:lang w:eastAsia="bg-BG"/>
          </w:rPr>
          <w:t>Политика на Българската народна банка при обработване на лични данни</w:t>
        </w:r>
      </w:hyperlink>
      <w:r w:rsidRPr="00244116">
        <w:rPr>
          <w:rFonts w:ascii="Times New Roman" w:eastAsia="Times New Roman" w:hAnsi="Times New Roman"/>
          <w:sz w:val="24"/>
          <w:szCs w:val="24"/>
          <w:lang w:eastAsia="bg-BG"/>
        </w:rPr>
        <w:t xml:space="preserve">, публично достъпна на интернет адреса на банката, раздел „за БНБ“, секция „Защита на личните данни“. </w:t>
      </w:r>
    </w:p>
    <w:p w:rsidR="002873E4" w:rsidRPr="00244116"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44116">
        <w:rPr>
          <w:rFonts w:ascii="Times New Roman" w:eastAsia="Times New Roman" w:hAnsi="Times New Roman"/>
          <w:sz w:val="24"/>
          <w:szCs w:val="24"/>
          <w:lang w:eastAsia="bg-BG"/>
        </w:rPr>
        <w:lastRenderedPageBreak/>
        <w:t xml:space="preserve">Координатите на администратора във връзка с обработването на лични данни са: Българска народна банка, гр. София, пл. „Княз Александър I“ № 1.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color w:val="auto"/>
          <w:sz w:val="24"/>
          <w:szCs w:val="24"/>
          <w:lang w:eastAsia="bg-BG"/>
        </w:rPr>
      </w:pPr>
      <w:bookmarkStart w:id="81" w:name="_Toc515536946"/>
      <w:bookmarkStart w:id="82" w:name="_Toc1815331"/>
      <w:bookmarkStart w:id="83" w:name="_Toc27400088"/>
      <w:r w:rsidRPr="00244116">
        <w:rPr>
          <w:rFonts w:ascii="Times New Roman" w:hAnsi="Times New Roman"/>
          <w:color w:val="auto"/>
          <w:sz w:val="24"/>
          <w:szCs w:val="24"/>
          <w:lang w:eastAsia="bg-BG"/>
        </w:rPr>
        <w:t>Цели на обработването. Правни основания</w:t>
      </w:r>
      <w:bookmarkEnd w:id="81"/>
      <w:bookmarkEnd w:id="82"/>
      <w:bookmarkEnd w:id="83"/>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44116">
        <w:rPr>
          <w:rFonts w:ascii="Times New Roman" w:eastAsia="Times New Roman" w:hAnsi="Times New Roman"/>
          <w:sz w:val="24"/>
          <w:szCs w:val="24"/>
          <w:lang w:eastAsia="bg-BG"/>
        </w:rPr>
        <w:t>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Изискването за предоставяне на лични данни в Част II „Информация за икономическия оператор“ от еЕЕДОП, както по отношение на участниците и техните представители, така и по отношение на подизпълнителите</w:t>
      </w:r>
      <w:r w:rsidRPr="002F7BF7">
        <w:rPr>
          <w:rFonts w:ascii="Times New Roman" w:eastAsia="Times New Roman" w:hAnsi="Times New Roman"/>
          <w:sz w:val="24"/>
          <w:szCs w:val="24"/>
          <w:lang w:eastAsia="bg-BG"/>
        </w:rPr>
        <w:t xml:space="preserve">, третите лица и техните представители, е в съответствие със задължението по чл. 67, ал. 4 от ЗОП за прилагане на образеца, утвърден от Европейската комисия с Регламент за изпълнение (ЕС) 2016/7 на Комисията от 5 януари 2016 година за установяване на стандартния образец за единния европейски документ за обществени поръчки.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w:t>
      </w:r>
      <w:r>
        <w:rPr>
          <w:rFonts w:ascii="Times New Roman" w:eastAsia="Times New Roman" w:hAnsi="Times New Roman"/>
          <w:sz w:val="24"/>
          <w:szCs w:val="24"/>
          <w:lang w:eastAsia="bg-BG"/>
        </w:rPr>
        <w:t xml:space="preserve"> </w:t>
      </w:r>
      <w:r w:rsidRPr="002F7BF7">
        <w:rPr>
          <w:rFonts w:ascii="Times New Roman" w:eastAsia="Times New Roman" w:hAnsi="Times New Roman"/>
          <w:sz w:val="24"/>
          <w:szCs w:val="24"/>
          <w:lang w:eastAsia="bg-BG"/>
        </w:rPr>
        <w:t>от ЗОП), както и данни относно наличието/липсата на свързаност с други участници в поръчката (чл. 101, ал. 11 от ЗОП).</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идентификационен номер на досието или документа и др.), така че възложителят да е в състояние да извлече тази информация. </w:t>
      </w:r>
    </w:p>
    <w:p w:rsidR="002873E4"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4F4ACF">
        <w:rPr>
          <w:rFonts w:ascii="Times New Roman" w:eastAsia="Times New Roman" w:hAnsi="Times New Roman"/>
          <w:sz w:val="24"/>
          <w:szCs w:val="24"/>
          <w:lang w:eastAsia="bg-BG"/>
        </w:rPr>
        <w:t>Във връзка със сключването на договор за обществена поръчка участникът</w:t>
      </w:r>
      <w:r>
        <w:rPr>
          <w:rFonts w:ascii="Times New Roman" w:eastAsia="Times New Roman" w:hAnsi="Times New Roman"/>
          <w:sz w:val="24"/>
          <w:szCs w:val="24"/>
          <w:lang w:eastAsia="bg-BG"/>
        </w:rPr>
        <w:t>, избран за изпълнител</w:t>
      </w:r>
      <w:r w:rsidRPr="004F4ACF">
        <w:rPr>
          <w:rFonts w:ascii="Times New Roman" w:eastAsia="Times New Roman" w:hAnsi="Times New Roman"/>
          <w:sz w:val="24"/>
          <w:szCs w:val="24"/>
          <w:lang w:eastAsia="bg-BG"/>
        </w:rPr>
        <w:t xml:space="preserve"> следва да предостави и декларация по чл. 59, ал. 1, т. 3 от ЗМИП (деклара</w:t>
      </w:r>
      <w:bookmarkStart w:id="84" w:name="_Toc515536947"/>
      <w:bookmarkStart w:id="85" w:name="_Toc1815332"/>
      <w:r>
        <w:rPr>
          <w:rFonts w:ascii="Times New Roman" w:eastAsia="Times New Roman" w:hAnsi="Times New Roman"/>
          <w:sz w:val="24"/>
          <w:szCs w:val="24"/>
          <w:lang w:eastAsia="bg-BG"/>
        </w:rPr>
        <w:t>ция за действителен собственик).</w:t>
      </w:r>
    </w:p>
    <w:p w:rsidR="002873E4" w:rsidRPr="00723287" w:rsidRDefault="002873E4" w:rsidP="00552CB3">
      <w:pPr>
        <w:pStyle w:val="Heading2"/>
        <w:numPr>
          <w:ilvl w:val="0"/>
          <w:numId w:val="34"/>
        </w:numPr>
        <w:tabs>
          <w:tab w:val="left" w:pos="993"/>
        </w:tabs>
        <w:spacing w:before="0" w:line="360" w:lineRule="auto"/>
        <w:ind w:left="0" w:firstLine="709"/>
        <w:rPr>
          <w:rFonts w:ascii="Times New Roman" w:hAnsi="Times New Roman"/>
          <w:b w:val="0"/>
          <w:bCs w:val="0"/>
          <w:color w:val="000000"/>
          <w:sz w:val="24"/>
          <w:szCs w:val="24"/>
          <w:lang w:eastAsia="bg-BG"/>
        </w:rPr>
      </w:pPr>
      <w:bookmarkStart w:id="86" w:name="_Toc27400089"/>
      <w:r w:rsidRPr="00723287">
        <w:rPr>
          <w:rFonts w:ascii="Times New Roman" w:hAnsi="Times New Roman"/>
          <w:bCs w:val="0"/>
          <w:color w:val="000000"/>
          <w:sz w:val="24"/>
          <w:szCs w:val="24"/>
          <w:lang w:eastAsia="bg-BG"/>
        </w:rPr>
        <w:t>Лица, обработващи лични данни в БНБ</w:t>
      </w:r>
      <w:bookmarkEnd w:id="84"/>
      <w:bookmarkEnd w:id="85"/>
      <w:bookmarkEnd w:id="86"/>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Достъп до личните данни на участниците имат определени по съответен ред служители на БНБ при изпълнение на задълженията им.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Българската народна банка не предоставя лични данни на участниците на трети лица, освен в случаите на обжалване по реда на ЗОП пред Комисията </w:t>
      </w:r>
      <w:r w:rsidR="00C67F64">
        <w:rPr>
          <w:rFonts w:ascii="Times New Roman" w:eastAsia="Times New Roman" w:hAnsi="Times New Roman"/>
          <w:sz w:val="24"/>
          <w:szCs w:val="24"/>
          <w:lang w:eastAsia="bg-BG"/>
        </w:rPr>
        <w:t>з</w:t>
      </w:r>
      <w:r w:rsidRPr="002F7BF7">
        <w:rPr>
          <w:rFonts w:ascii="Times New Roman" w:eastAsia="Times New Roman" w:hAnsi="Times New Roman"/>
          <w:sz w:val="24"/>
          <w:szCs w:val="24"/>
          <w:lang w:eastAsia="bg-BG"/>
        </w:rPr>
        <w:t>а защита на конкуренцията (КЗК) и Върховен административен съд (ВАС), при проверки от страна на Сметна палата, както и при други условия посочени в ЗОП.</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87" w:name="_Toc515536948"/>
      <w:bookmarkStart w:id="88" w:name="_Toc1815333"/>
      <w:bookmarkStart w:id="89" w:name="_Toc27400090"/>
      <w:r w:rsidRPr="00244116">
        <w:rPr>
          <w:rFonts w:ascii="Times New Roman" w:hAnsi="Times New Roman"/>
          <w:bCs w:val="0"/>
          <w:color w:val="000000"/>
          <w:sz w:val="24"/>
          <w:szCs w:val="24"/>
          <w:lang w:eastAsia="bg-BG"/>
        </w:rPr>
        <w:lastRenderedPageBreak/>
        <w:t>Срок за съхраняване на личните данни</w:t>
      </w:r>
      <w:bookmarkEnd w:id="87"/>
      <w:bookmarkEnd w:id="88"/>
      <w:bookmarkEnd w:id="89"/>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90" w:name="_Toc515536949"/>
      <w:bookmarkStart w:id="91" w:name="_Toc1815334"/>
      <w:bookmarkStart w:id="92" w:name="_Toc27400091"/>
      <w:r w:rsidRPr="00244116">
        <w:rPr>
          <w:rFonts w:ascii="Times New Roman" w:hAnsi="Times New Roman"/>
          <w:bCs w:val="0"/>
          <w:color w:val="000000"/>
          <w:sz w:val="24"/>
          <w:szCs w:val="24"/>
          <w:lang w:eastAsia="bg-BG"/>
        </w:rPr>
        <w:t>Права на субекта на данните</w:t>
      </w:r>
      <w:bookmarkEnd w:id="90"/>
      <w:bookmarkEnd w:id="91"/>
      <w:bookmarkEnd w:id="92"/>
      <w:r w:rsidRPr="00244116">
        <w:rPr>
          <w:rFonts w:ascii="Times New Roman" w:hAnsi="Times New Roman"/>
          <w:bCs w:val="0"/>
          <w:color w:val="000000"/>
          <w:sz w:val="24"/>
          <w:szCs w:val="24"/>
          <w:lang w:eastAsia="bg-BG"/>
        </w:rPr>
        <w:t xml:space="preserve">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Исканията във връзка с упражняването на тези права могат да бъдат изпращани на електронен адрес:</w:t>
      </w:r>
      <w:r w:rsidRPr="002F7BF7">
        <w:rPr>
          <w:rFonts w:ascii="Times New Roman" w:eastAsia="Times New Roman" w:hAnsi="Times New Roman"/>
          <w:sz w:val="24"/>
          <w:szCs w:val="24"/>
          <w:u w:val="single"/>
          <w:lang w:eastAsia="bg-BG"/>
        </w:rPr>
        <w:t xml:space="preserve"> </w:t>
      </w:r>
      <w:hyperlink r:id="rId12"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u w:val="single"/>
          <w:lang w:eastAsia="bg-BG"/>
        </w:rPr>
        <w:t xml:space="preserve"> </w:t>
      </w:r>
      <w:r w:rsidRPr="002F7BF7">
        <w:rPr>
          <w:rFonts w:ascii="Times New Roman" w:eastAsia="Times New Roman" w:hAnsi="Times New Roman"/>
          <w:sz w:val="24"/>
          <w:szCs w:val="24"/>
          <w:lang w:eastAsia="bg-BG"/>
        </w:rPr>
        <w:t xml:space="preserve">по пощата или да бъдат предоставяни лично в централната страда на БНБ, гр. София, пл. „Княз Александър </w:t>
      </w:r>
      <w:r w:rsidRPr="002F7BF7">
        <w:rPr>
          <w:rFonts w:ascii="Times New Roman" w:eastAsia="Times New Roman" w:hAnsi="Times New Roman"/>
          <w:sz w:val="24"/>
          <w:szCs w:val="24"/>
          <w:lang w:val="en-US" w:eastAsia="bg-BG"/>
        </w:rPr>
        <w:t>I</w:t>
      </w:r>
      <w:r w:rsidRPr="002F7BF7">
        <w:rPr>
          <w:rFonts w:ascii="Times New Roman" w:eastAsia="Times New Roman" w:hAnsi="Times New Roman"/>
          <w:sz w:val="24"/>
          <w:szCs w:val="24"/>
          <w:lang w:eastAsia="bg-BG"/>
        </w:rPr>
        <w:t xml:space="preserve">“ № 1. </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93" w:name="_Toc515536950"/>
      <w:bookmarkStart w:id="94" w:name="_Toc1815335"/>
      <w:bookmarkStart w:id="95" w:name="_Toc27400092"/>
      <w:r w:rsidRPr="00244116">
        <w:rPr>
          <w:rFonts w:ascii="Times New Roman" w:hAnsi="Times New Roman"/>
          <w:bCs w:val="0"/>
          <w:color w:val="000000"/>
          <w:sz w:val="24"/>
          <w:szCs w:val="24"/>
          <w:lang w:eastAsia="bg-BG"/>
        </w:rPr>
        <w:t>Длъжностно лице по защита на личните данни</w:t>
      </w:r>
      <w:bookmarkEnd w:id="93"/>
      <w:bookmarkEnd w:id="94"/>
      <w:bookmarkEnd w:id="95"/>
      <w:r w:rsidRPr="00244116">
        <w:rPr>
          <w:rFonts w:ascii="Times New Roman" w:hAnsi="Times New Roman"/>
          <w:bCs w:val="0"/>
          <w:color w:val="000000"/>
          <w:sz w:val="24"/>
          <w:szCs w:val="24"/>
          <w:lang w:eastAsia="bg-BG"/>
        </w:rPr>
        <w:t xml:space="preserve"> </w:t>
      </w:r>
    </w:p>
    <w:p w:rsidR="002873E4" w:rsidRPr="002F7BF7" w:rsidRDefault="002873E4">
      <w:pPr>
        <w:tabs>
          <w:tab w:val="left" w:pos="3240"/>
        </w:tabs>
        <w:spacing w:after="0" w:line="360" w:lineRule="auto"/>
        <w:ind w:firstLine="709"/>
        <w:jc w:val="both"/>
        <w:rPr>
          <w:rFonts w:ascii="Times New Roman" w:eastAsia="Times New Roman" w:hAnsi="Times New Roman"/>
          <w:sz w:val="24"/>
          <w:szCs w:val="24"/>
          <w:lang w:val="en-US" w:eastAsia="bg-BG"/>
        </w:rPr>
      </w:pPr>
      <w:r w:rsidRPr="002F7BF7">
        <w:rPr>
          <w:rFonts w:ascii="Times New Roman" w:eastAsia="Times New Roman" w:hAnsi="Times New Roman"/>
          <w:sz w:val="24"/>
          <w:szCs w:val="24"/>
          <w:lang w:eastAsia="bg-BG"/>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3" w:history="1">
        <w:r w:rsidRPr="002F7BF7">
          <w:rPr>
            <w:rFonts w:ascii="Times New Roman" w:eastAsia="Times New Roman" w:hAnsi="Times New Roman"/>
            <w:color w:val="0000FF"/>
            <w:sz w:val="24"/>
            <w:szCs w:val="24"/>
            <w:u w:val="single"/>
            <w:lang w:eastAsia="bg-BG"/>
          </w:rPr>
          <w:t>personaldata@bnbank.org</w:t>
        </w:r>
      </w:hyperlink>
      <w:r w:rsidRPr="002F7BF7">
        <w:rPr>
          <w:rFonts w:ascii="Times New Roman" w:eastAsia="Times New Roman" w:hAnsi="Times New Roman"/>
          <w:sz w:val="24"/>
          <w:szCs w:val="24"/>
          <w:lang w:val="en-US" w:eastAsia="bg-BG"/>
        </w:rPr>
        <w:t> </w:t>
      </w:r>
      <w:r w:rsidRPr="002F7BF7">
        <w:rPr>
          <w:rFonts w:ascii="Times New Roman" w:eastAsia="Times New Roman" w:hAnsi="Times New Roman"/>
          <w:sz w:val="24"/>
          <w:szCs w:val="24"/>
          <w:lang w:eastAsia="bg-BG"/>
        </w:rPr>
        <w:t>, или в писмен вид в деловодството на БНБ на пощенски адрес: 1000 София, пл. „Княз Александър І“ № 1.</w:t>
      </w:r>
    </w:p>
    <w:p w:rsidR="002873E4" w:rsidRPr="00244116" w:rsidRDefault="002873E4" w:rsidP="00552CB3">
      <w:pPr>
        <w:pStyle w:val="Heading2"/>
        <w:numPr>
          <w:ilvl w:val="0"/>
          <w:numId w:val="34"/>
        </w:numPr>
        <w:tabs>
          <w:tab w:val="left" w:pos="993"/>
        </w:tabs>
        <w:spacing w:before="0" w:line="360" w:lineRule="auto"/>
        <w:ind w:left="0" w:firstLine="709"/>
        <w:rPr>
          <w:rFonts w:ascii="Times New Roman" w:hAnsi="Times New Roman"/>
          <w:bCs w:val="0"/>
          <w:color w:val="000000"/>
          <w:sz w:val="24"/>
          <w:szCs w:val="24"/>
          <w:lang w:eastAsia="bg-BG"/>
        </w:rPr>
      </w:pPr>
      <w:bookmarkStart w:id="96" w:name="_Toc515536951"/>
      <w:bookmarkStart w:id="97" w:name="_Toc1815336"/>
      <w:bookmarkStart w:id="98" w:name="_Toc27400093"/>
      <w:r w:rsidRPr="00244116">
        <w:rPr>
          <w:rFonts w:ascii="Times New Roman" w:hAnsi="Times New Roman"/>
          <w:bCs w:val="0"/>
          <w:color w:val="000000"/>
          <w:sz w:val="24"/>
          <w:szCs w:val="24"/>
          <w:lang w:eastAsia="bg-BG"/>
        </w:rPr>
        <w:t>Право на обжалване</w:t>
      </w:r>
      <w:bookmarkEnd w:id="96"/>
      <w:bookmarkEnd w:id="97"/>
      <w:bookmarkEnd w:id="98"/>
      <w:r w:rsidRPr="00244116">
        <w:rPr>
          <w:rFonts w:ascii="Times New Roman" w:hAnsi="Times New Roman"/>
          <w:bCs w:val="0"/>
          <w:color w:val="000000"/>
          <w:sz w:val="24"/>
          <w:szCs w:val="24"/>
          <w:lang w:eastAsia="bg-BG"/>
        </w:rPr>
        <w:t xml:space="preserve"> </w:t>
      </w:r>
    </w:p>
    <w:p w:rsidR="002873E4" w:rsidRPr="00000C9C" w:rsidRDefault="002873E4">
      <w:pPr>
        <w:tabs>
          <w:tab w:val="left" w:pos="3240"/>
        </w:tabs>
        <w:spacing w:after="0" w:line="360" w:lineRule="auto"/>
        <w:ind w:firstLine="709"/>
        <w:jc w:val="both"/>
        <w:rPr>
          <w:rFonts w:ascii="Times New Roman" w:eastAsia="Times New Roman" w:hAnsi="Times New Roman"/>
          <w:sz w:val="24"/>
          <w:szCs w:val="24"/>
          <w:lang w:eastAsia="bg-BG"/>
        </w:rPr>
      </w:pPr>
      <w:r w:rsidRPr="002F7BF7">
        <w:rPr>
          <w:rFonts w:ascii="Times New Roman" w:eastAsia="Times New Roman" w:hAnsi="Times New Roman"/>
          <w:sz w:val="24"/>
          <w:szCs w:val="24"/>
          <w:lang w:eastAsia="bg-BG"/>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4" w:history="1">
        <w:r w:rsidRPr="002F7BF7">
          <w:rPr>
            <w:rFonts w:ascii="Times New Roman" w:eastAsia="Times New Roman" w:hAnsi="Times New Roman"/>
            <w:color w:val="0000FF"/>
            <w:sz w:val="24"/>
            <w:szCs w:val="24"/>
            <w:u w:val="single"/>
            <w:lang w:eastAsia="bg-BG"/>
          </w:rPr>
          <w:t>kzld@cpdp.bg</w:t>
        </w:r>
      </w:hyperlink>
      <w:r w:rsidRPr="002F7BF7">
        <w:rPr>
          <w:rFonts w:ascii="Times New Roman" w:eastAsia="Times New Roman" w:hAnsi="Times New Roman"/>
          <w:sz w:val="24"/>
          <w:szCs w:val="24"/>
          <w:lang w:eastAsia="bg-BG"/>
        </w:rPr>
        <w:t>, във връзка с обработването на лични данни, свързани с него.</w:t>
      </w:r>
    </w:p>
    <w:p w:rsidR="003C5059" w:rsidRPr="00E948FD" w:rsidRDefault="003C5059" w:rsidP="00B2529C">
      <w:pPr>
        <w:tabs>
          <w:tab w:val="left" w:pos="3240"/>
        </w:tabs>
        <w:spacing w:after="0" w:line="360" w:lineRule="auto"/>
        <w:ind w:firstLine="709"/>
        <w:jc w:val="both"/>
        <w:rPr>
          <w:rFonts w:ascii="Times New Roman" w:eastAsia="Times New Roman" w:hAnsi="Times New Roman"/>
          <w:sz w:val="24"/>
          <w:szCs w:val="24"/>
          <w:lang w:eastAsia="bg-BG"/>
        </w:rPr>
      </w:pPr>
    </w:p>
    <w:sectPr w:rsidR="003C5059" w:rsidRPr="00E948FD" w:rsidSect="00ED26BC">
      <w:headerReference w:type="default" r:id="rId15"/>
      <w:footerReference w:type="even" r:id="rId16"/>
      <w:footerReference w:type="default" r:id="rId17"/>
      <w:footerReference w:type="first" r:id="rId18"/>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EF1" w:rsidRDefault="00C22EF1">
      <w:pPr>
        <w:spacing w:after="0" w:line="240" w:lineRule="auto"/>
      </w:pPr>
      <w:r>
        <w:separator/>
      </w:r>
    </w:p>
  </w:endnote>
  <w:endnote w:type="continuationSeparator" w:id="0">
    <w:p w:rsidR="00C22EF1" w:rsidRDefault="00C22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66" w:rsidRDefault="00693066"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93066" w:rsidRDefault="00693066" w:rsidP="002A1ACD">
    <w:pPr>
      <w:pStyle w:val="Footer"/>
      <w:ind w:right="360"/>
    </w:pPr>
  </w:p>
  <w:p w:rsidR="00693066" w:rsidRDefault="00693066"/>
  <w:p w:rsidR="00693066" w:rsidRDefault="00693066"/>
  <w:p w:rsidR="00693066" w:rsidRDefault="0069306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66" w:rsidRDefault="00693066" w:rsidP="00471C24">
    <w:pPr>
      <w:pStyle w:val="Footer"/>
      <w:jc w:val="right"/>
    </w:pPr>
    <w:r>
      <w:fldChar w:fldCharType="begin"/>
    </w:r>
    <w:r>
      <w:instrText xml:space="preserve"> PAGE   \* MERGEFORMAT </w:instrText>
    </w:r>
    <w:r>
      <w:fldChar w:fldCharType="separate"/>
    </w:r>
    <w:r w:rsidR="0015014D">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66" w:rsidRDefault="00693066"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EF1" w:rsidRDefault="00C22EF1">
      <w:pPr>
        <w:spacing w:after="0" w:line="240" w:lineRule="auto"/>
      </w:pPr>
      <w:r>
        <w:separator/>
      </w:r>
    </w:p>
  </w:footnote>
  <w:footnote w:type="continuationSeparator" w:id="0">
    <w:p w:rsidR="00C22EF1" w:rsidRDefault="00C22EF1">
      <w:pPr>
        <w:spacing w:after="0" w:line="240" w:lineRule="auto"/>
      </w:pPr>
      <w:r>
        <w:continuationSeparator/>
      </w:r>
    </w:p>
  </w:footnote>
  <w:footnote w:id="1">
    <w:p w:rsidR="00693066" w:rsidRDefault="00693066" w:rsidP="002873E4">
      <w:pPr>
        <w:pStyle w:val="FootnoteText"/>
        <w:ind w:left="0" w:firstLine="426"/>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066" w:rsidRPr="008C2B87" w:rsidRDefault="00693066" w:rsidP="002A1ACD">
    <w:pPr>
      <w:pStyle w:val="Header"/>
      <w:jc w:val="right"/>
      <w:rPr>
        <w:b/>
        <w:i/>
      </w:rPr>
    </w:pPr>
  </w:p>
  <w:p w:rsidR="00693066" w:rsidRDefault="00693066"/>
  <w:p w:rsidR="00693066" w:rsidRDefault="00693066"/>
  <w:p w:rsidR="00693066" w:rsidRDefault="006930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00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020C58"/>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5621E86"/>
    <w:multiLevelType w:val="multilevel"/>
    <w:tmpl w:val="6F7EC1DA"/>
    <w:lvl w:ilvl="0">
      <w:start w:val="2"/>
      <w:numFmt w:val="decimal"/>
      <w:lvlText w:val="%1."/>
      <w:lvlJc w:val="left"/>
      <w:pPr>
        <w:ind w:left="360" w:hanging="360"/>
      </w:pPr>
      <w:rPr>
        <w:rFonts w:cstheme="majorBidi" w:hint="default"/>
        <w:color w:val="5B9BD5" w:themeColor="accent1"/>
      </w:rPr>
    </w:lvl>
    <w:lvl w:ilvl="1">
      <w:start w:val="1"/>
      <w:numFmt w:val="decimal"/>
      <w:lvlText w:val="%1.%2."/>
      <w:lvlJc w:val="left"/>
      <w:pPr>
        <w:ind w:left="360" w:hanging="360"/>
      </w:pPr>
      <w:rPr>
        <w:rFonts w:cstheme="majorBidi" w:hint="default"/>
        <w:color w:val="auto"/>
      </w:rPr>
    </w:lvl>
    <w:lvl w:ilvl="2">
      <w:start w:val="1"/>
      <w:numFmt w:val="decimal"/>
      <w:lvlText w:val="%1.%2.%3."/>
      <w:lvlJc w:val="left"/>
      <w:pPr>
        <w:ind w:left="720" w:hanging="720"/>
      </w:pPr>
      <w:rPr>
        <w:rFonts w:cstheme="majorBidi" w:hint="default"/>
        <w:color w:val="5B9BD5" w:themeColor="accent1"/>
      </w:rPr>
    </w:lvl>
    <w:lvl w:ilvl="3">
      <w:start w:val="1"/>
      <w:numFmt w:val="decimal"/>
      <w:lvlText w:val="%1.%2.%3.%4."/>
      <w:lvlJc w:val="left"/>
      <w:pPr>
        <w:ind w:left="720" w:hanging="720"/>
      </w:pPr>
      <w:rPr>
        <w:rFonts w:cstheme="majorBidi" w:hint="default"/>
        <w:color w:val="5B9BD5" w:themeColor="accent1"/>
      </w:rPr>
    </w:lvl>
    <w:lvl w:ilvl="4">
      <w:start w:val="1"/>
      <w:numFmt w:val="decimal"/>
      <w:lvlText w:val="%1.%2.%3.%4.%5."/>
      <w:lvlJc w:val="left"/>
      <w:pPr>
        <w:ind w:left="1080" w:hanging="1080"/>
      </w:pPr>
      <w:rPr>
        <w:rFonts w:cstheme="majorBidi" w:hint="default"/>
        <w:color w:val="5B9BD5" w:themeColor="accent1"/>
      </w:rPr>
    </w:lvl>
    <w:lvl w:ilvl="5">
      <w:start w:val="1"/>
      <w:numFmt w:val="decimal"/>
      <w:lvlText w:val="%1.%2.%3.%4.%5.%6."/>
      <w:lvlJc w:val="left"/>
      <w:pPr>
        <w:ind w:left="1080" w:hanging="1080"/>
      </w:pPr>
      <w:rPr>
        <w:rFonts w:cstheme="majorBidi" w:hint="default"/>
        <w:color w:val="5B9BD5" w:themeColor="accent1"/>
      </w:rPr>
    </w:lvl>
    <w:lvl w:ilvl="6">
      <w:start w:val="1"/>
      <w:numFmt w:val="decimal"/>
      <w:lvlText w:val="%1.%2.%3.%4.%5.%6.%7."/>
      <w:lvlJc w:val="left"/>
      <w:pPr>
        <w:ind w:left="1440" w:hanging="1440"/>
      </w:pPr>
      <w:rPr>
        <w:rFonts w:cstheme="majorBidi" w:hint="default"/>
        <w:color w:val="5B9BD5" w:themeColor="accent1"/>
      </w:rPr>
    </w:lvl>
    <w:lvl w:ilvl="7">
      <w:start w:val="1"/>
      <w:numFmt w:val="decimal"/>
      <w:lvlText w:val="%1.%2.%3.%4.%5.%6.%7.%8."/>
      <w:lvlJc w:val="left"/>
      <w:pPr>
        <w:ind w:left="1440" w:hanging="1440"/>
      </w:pPr>
      <w:rPr>
        <w:rFonts w:cstheme="majorBidi" w:hint="default"/>
        <w:color w:val="5B9BD5" w:themeColor="accent1"/>
      </w:rPr>
    </w:lvl>
    <w:lvl w:ilvl="8">
      <w:start w:val="1"/>
      <w:numFmt w:val="decimal"/>
      <w:lvlText w:val="%1.%2.%3.%4.%5.%6.%7.%8.%9."/>
      <w:lvlJc w:val="left"/>
      <w:pPr>
        <w:ind w:left="1800" w:hanging="1800"/>
      </w:pPr>
      <w:rPr>
        <w:rFonts w:cstheme="majorBidi" w:hint="default"/>
        <w:color w:val="5B9BD5" w:themeColor="accent1"/>
      </w:rPr>
    </w:lvl>
  </w:abstractNum>
  <w:abstractNum w:abstractNumId="4" w15:restartNumberingAfterBreak="0">
    <w:nsid w:val="08F96BE0"/>
    <w:multiLevelType w:val="hybridMultilevel"/>
    <w:tmpl w:val="A85691CE"/>
    <w:lvl w:ilvl="0" w:tplc="3A2E761A">
      <w:start w:val="1"/>
      <w:numFmt w:val="upperRoman"/>
      <w:lvlText w:val="%1."/>
      <w:lvlJc w:val="right"/>
      <w:pPr>
        <w:ind w:left="1429" w:hanging="360"/>
      </w:pPr>
      <w:rPr>
        <w:b/>
      </w:rPr>
    </w:lvl>
    <w:lvl w:ilvl="1" w:tplc="233E8696">
      <w:start w:val="1"/>
      <w:numFmt w:val="decimal"/>
      <w:lvlText w:val="%2."/>
      <w:lvlJc w:val="left"/>
      <w:pPr>
        <w:ind w:left="2149" w:hanging="360"/>
      </w:pPr>
      <w:rPr>
        <w:rFonts w:hint="default"/>
        <w:b/>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5" w15:restartNumberingAfterBreak="0">
    <w:nsid w:val="100D649F"/>
    <w:multiLevelType w:val="hybridMultilevel"/>
    <w:tmpl w:val="82BAAEC0"/>
    <w:lvl w:ilvl="0" w:tplc="7C7AE62C">
      <w:start w:val="1"/>
      <w:numFmt w:val="decimal"/>
      <w:lvlText w:val="%1."/>
      <w:lvlJc w:val="left"/>
      <w:pPr>
        <w:ind w:left="1429" w:hanging="360"/>
      </w:pPr>
      <w:rPr>
        <w:b/>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BF3587"/>
    <w:multiLevelType w:val="hybridMultilevel"/>
    <w:tmpl w:val="4B347324"/>
    <w:lvl w:ilvl="0" w:tplc="95882AEA">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7B3EBD"/>
    <w:multiLevelType w:val="multilevel"/>
    <w:tmpl w:val="67CEC2C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096E0A"/>
    <w:multiLevelType w:val="multilevel"/>
    <w:tmpl w:val="4EDCBDC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E42F98"/>
    <w:multiLevelType w:val="multilevel"/>
    <w:tmpl w:val="5FE43CEE"/>
    <w:lvl w:ilvl="0">
      <w:start w:val="1"/>
      <w:numFmt w:val="decimal"/>
      <w:lvlText w:val="%1."/>
      <w:lvlJc w:val="left"/>
      <w:pPr>
        <w:ind w:left="360" w:hanging="360"/>
      </w:pPr>
      <w:rPr>
        <w:b w:val="0"/>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E56A18"/>
    <w:multiLevelType w:val="hybridMultilevel"/>
    <w:tmpl w:val="9904A9EC"/>
    <w:lvl w:ilvl="0" w:tplc="705A8DE6">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3" w15:restartNumberingAfterBreak="0">
    <w:nsid w:val="36A47A4F"/>
    <w:multiLevelType w:val="hybridMultilevel"/>
    <w:tmpl w:val="FB3CE6D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4" w15:restartNumberingAfterBreak="0">
    <w:nsid w:val="37114280"/>
    <w:multiLevelType w:val="hybridMultilevel"/>
    <w:tmpl w:val="D0FC1202"/>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7" w15:restartNumberingAfterBreak="0">
    <w:nsid w:val="3DDE264D"/>
    <w:multiLevelType w:val="multilevel"/>
    <w:tmpl w:val="54A81A6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9" w15:restartNumberingAfterBreak="0">
    <w:nsid w:val="46E3439E"/>
    <w:multiLevelType w:val="multilevel"/>
    <w:tmpl w:val="9C22355E"/>
    <w:lvl w:ilvl="0">
      <w:start w:val="1"/>
      <w:numFmt w:val="decimal"/>
      <w:lvlText w:val="%1."/>
      <w:lvlJc w:val="left"/>
      <w:pPr>
        <w:ind w:left="2204" w:hanging="360"/>
      </w:pPr>
    </w:lvl>
    <w:lvl w:ilvl="1">
      <w:start w:val="1"/>
      <w:numFmt w:val="decimal"/>
      <w:isLgl/>
      <w:lvlText w:val="%1.%2."/>
      <w:lvlJc w:val="left"/>
      <w:pPr>
        <w:ind w:left="1980" w:hanging="420"/>
      </w:pPr>
      <w:rPr>
        <w:rFonts w:hint="default"/>
        <w:b/>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0" w15:restartNumberingAfterBreak="0">
    <w:nsid w:val="4B3D2281"/>
    <w:multiLevelType w:val="multilevel"/>
    <w:tmpl w:val="AACCE9D0"/>
    <w:lvl w:ilvl="0">
      <w:start w:val="1"/>
      <w:numFmt w:val="decimal"/>
      <w:lvlText w:val="%1."/>
      <w:lvlJc w:val="left"/>
      <w:pPr>
        <w:ind w:left="644" w:hanging="360"/>
      </w:pPr>
      <w:rPr>
        <w:rFonts w:ascii="Times New Roman" w:eastAsia="Times New Roman" w:hAnsi="Times New Roman" w:cs="Times New Roman"/>
      </w:rPr>
    </w:lvl>
    <w:lvl w:ilvl="1">
      <w:start w:val="1"/>
      <w:numFmt w:val="decimal"/>
      <w:isLgl/>
      <w:lvlText w:val="%1.%2."/>
      <w:lvlJc w:val="left"/>
      <w:pPr>
        <w:ind w:left="1068"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D9B7984"/>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BA0CD4"/>
    <w:multiLevelType w:val="hybridMultilevel"/>
    <w:tmpl w:val="E6782B0E"/>
    <w:lvl w:ilvl="0" w:tplc="7416E508">
      <w:start w:val="6"/>
      <w:numFmt w:val="bullet"/>
      <w:lvlText w:val="-"/>
      <w:lvlJc w:val="left"/>
      <w:pPr>
        <w:ind w:left="2629"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3" w15:restartNumberingAfterBreak="0">
    <w:nsid w:val="50BB6E02"/>
    <w:multiLevelType w:val="hybridMultilevel"/>
    <w:tmpl w:val="80ACC78A"/>
    <w:lvl w:ilvl="0" w:tplc="0402000F">
      <w:start w:val="1"/>
      <w:numFmt w:val="decimal"/>
      <w:lvlText w:val="%1."/>
      <w:lvlJc w:val="left"/>
      <w:pPr>
        <w:ind w:left="1429" w:hanging="360"/>
      </w:pPr>
    </w:lvl>
    <w:lvl w:ilvl="1" w:tplc="0402000F">
      <w:start w:val="1"/>
      <w:numFmt w:val="decimal"/>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4" w15:restartNumberingAfterBreak="0">
    <w:nsid w:val="558C2D66"/>
    <w:multiLevelType w:val="hybridMultilevel"/>
    <w:tmpl w:val="4F4EE186"/>
    <w:lvl w:ilvl="0" w:tplc="5558A5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7790A46"/>
    <w:multiLevelType w:val="hybridMultilevel"/>
    <w:tmpl w:val="C22A796E"/>
    <w:lvl w:ilvl="0" w:tplc="0402000F">
      <w:start w:val="1"/>
      <w:numFmt w:val="decimal"/>
      <w:lvlText w:val="%1."/>
      <w:lvlJc w:val="left"/>
      <w:pPr>
        <w:ind w:left="643" w:hanging="360"/>
      </w:pPr>
    </w:lvl>
    <w:lvl w:ilvl="1" w:tplc="04020019" w:tentative="1">
      <w:start w:val="1"/>
      <w:numFmt w:val="lowerLetter"/>
      <w:lvlText w:val="%2."/>
      <w:lvlJc w:val="left"/>
      <w:pPr>
        <w:ind w:left="1363" w:hanging="360"/>
      </w:pPr>
    </w:lvl>
    <w:lvl w:ilvl="2" w:tplc="0402001B" w:tentative="1">
      <w:start w:val="1"/>
      <w:numFmt w:val="lowerRoman"/>
      <w:lvlText w:val="%3."/>
      <w:lvlJc w:val="right"/>
      <w:pPr>
        <w:ind w:left="2083" w:hanging="180"/>
      </w:pPr>
    </w:lvl>
    <w:lvl w:ilvl="3" w:tplc="0402000F" w:tentative="1">
      <w:start w:val="1"/>
      <w:numFmt w:val="decimal"/>
      <w:lvlText w:val="%4."/>
      <w:lvlJc w:val="left"/>
      <w:pPr>
        <w:ind w:left="2803" w:hanging="360"/>
      </w:pPr>
    </w:lvl>
    <w:lvl w:ilvl="4" w:tplc="04020019" w:tentative="1">
      <w:start w:val="1"/>
      <w:numFmt w:val="lowerLetter"/>
      <w:lvlText w:val="%5."/>
      <w:lvlJc w:val="left"/>
      <w:pPr>
        <w:ind w:left="3523" w:hanging="360"/>
      </w:pPr>
    </w:lvl>
    <w:lvl w:ilvl="5" w:tplc="0402001B" w:tentative="1">
      <w:start w:val="1"/>
      <w:numFmt w:val="lowerRoman"/>
      <w:lvlText w:val="%6."/>
      <w:lvlJc w:val="right"/>
      <w:pPr>
        <w:ind w:left="4243" w:hanging="180"/>
      </w:pPr>
    </w:lvl>
    <w:lvl w:ilvl="6" w:tplc="0402000F" w:tentative="1">
      <w:start w:val="1"/>
      <w:numFmt w:val="decimal"/>
      <w:lvlText w:val="%7."/>
      <w:lvlJc w:val="left"/>
      <w:pPr>
        <w:ind w:left="4963" w:hanging="360"/>
      </w:pPr>
    </w:lvl>
    <w:lvl w:ilvl="7" w:tplc="04020019" w:tentative="1">
      <w:start w:val="1"/>
      <w:numFmt w:val="lowerLetter"/>
      <w:lvlText w:val="%8."/>
      <w:lvlJc w:val="left"/>
      <w:pPr>
        <w:ind w:left="5683" w:hanging="360"/>
      </w:pPr>
    </w:lvl>
    <w:lvl w:ilvl="8" w:tplc="0402001B" w:tentative="1">
      <w:start w:val="1"/>
      <w:numFmt w:val="lowerRoman"/>
      <w:lvlText w:val="%9."/>
      <w:lvlJc w:val="right"/>
      <w:pPr>
        <w:ind w:left="6403" w:hanging="180"/>
      </w:pPr>
    </w:lvl>
  </w:abstractNum>
  <w:abstractNum w:abstractNumId="26" w15:restartNumberingAfterBreak="0">
    <w:nsid w:val="5D9273DB"/>
    <w:multiLevelType w:val="hybridMultilevel"/>
    <w:tmpl w:val="BAD6181E"/>
    <w:lvl w:ilvl="0" w:tplc="01A434B6">
      <w:start w:val="1"/>
      <w:numFmt w:val="decimal"/>
      <w:lvlText w:val="%1."/>
      <w:lvlJc w:val="left"/>
      <w:pPr>
        <w:ind w:left="930" w:hanging="360"/>
      </w:pPr>
      <w:rPr>
        <w:rFonts w:hint="default"/>
      </w:rPr>
    </w:lvl>
    <w:lvl w:ilvl="1" w:tplc="04020019" w:tentative="1">
      <w:start w:val="1"/>
      <w:numFmt w:val="lowerLetter"/>
      <w:lvlText w:val="%2."/>
      <w:lvlJc w:val="left"/>
      <w:pPr>
        <w:ind w:left="1650" w:hanging="360"/>
      </w:pPr>
    </w:lvl>
    <w:lvl w:ilvl="2" w:tplc="0402001B" w:tentative="1">
      <w:start w:val="1"/>
      <w:numFmt w:val="lowerRoman"/>
      <w:lvlText w:val="%3."/>
      <w:lvlJc w:val="right"/>
      <w:pPr>
        <w:ind w:left="2370" w:hanging="180"/>
      </w:pPr>
    </w:lvl>
    <w:lvl w:ilvl="3" w:tplc="0402000F" w:tentative="1">
      <w:start w:val="1"/>
      <w:numFmt w:val="decimal"/>
      <w:lvlText w:val="%4."/>
      <w:lvlJc w:val="left"/>
      <w:pPr>
        <w:ind w:left="3090" w:hanging="360"/>
      </w:pPr>
    </w:lvl>
    <w:lvl w:ilvl="4" w:tplc="04020019" w:tentative="1">
      <w:start w:val="1"/>
      <w:numFmt w:val="lowerLetter"/>
      <w:lvlText w:val="%5."/>
      <w:lvlJc w:val="left"/>
      <w:pPr>
        <w:ind w:left="3810" w:hanging="360"/>
      </w:pPr>
    </w:lvl>
    <w:lvl w:ilvl="5" w:tplc="0402001B" w:tentative="1">
      <w:start w:val="1"/>
      <w:numFmt w:val="lowerRoman"/>
      <w:lvlText w:val="%6."/>
      <w:lvlJc w:val="right"/>
      <w:pPr>
        <w:ind w:left="4530" w:hanging="180"/>
      </w:pPr>
    </w:lvl>
    <w:lvl w:ilvl="6" w:tplc="0402000F" w:tentative="1">
      <w:start w:val="1"/>
      <w:numFmt w:val="decimal"/>
      <w:lvlText w:val="%7."/>
      <w:lvlJc w:val="left"/>
      <w:pPr>
        <w:ind w:left="5250" w:hanging="360"/>
      </w:pPr>
    </w:lvl>
    <w:lvl w:ilvl="7" w:tplc="04020019" w:tentative="1">
      <w:start w:val="1"/>
      <w:numFmt w:val="lowerLetter"/>
      <w:lvlText w:val="%8."/>
      <w:lvlJc w:val="left"/>
      <w:pPr>
        <w:ind w:left="5970" w:hanging="360"/>
      </w:pPr>
    </w:lvl>
    <w:lvl w:ilvl="8" w:tplc="0402001B" w:tentative="1">
      <w:start w:val="1"/>
      <w:numFmt w:val="lowerRoman"/>
      <w:lvlText w:val="%9."/>
      <w:lvlJc w:val="right"/>
      <w:pPr>
        <w:ind w:left="6690" w:hanging="180"/>
      </w:pPr>
    </w:lvl>
  </w:abstractNum>
  <w:abstractNum w:abstractNumId="27"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EC2051"/>
    <w:multiLevelType w:val="multilevel"/>
    <w:tmpl w:val="1106865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1" w15:restartNumberingAfterBreak="0">
    <w:nsid w:val="7268479D"/>
    <w:multiLevelType w:val="hybridMultilevel"/>
    <w:tmpl w:val="23DCF2FA"/>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3"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4" w15:restartNumberingAfterBreak="0">
    <w:nsid w:val="7D28441C"/>
    <w:multiLevelType w:val="hybridMultilevel"/>
    <w:tmpl w:val="3BC45AC2"/>
    <w:lvl w:ilvl="0" w:tplc="04020001">
      <w:start w:val="1"/>
      <w:numFmt w:val="bullet"/>
      <w:lvlText w:val=""/>
      <w:lvlJc w:val="left"/>
      <w:pPr>
        <w:ind w:left="786" w:hanging="360"/>
      </w:pPr>
      <w:rPr>
        <w:rFonts w:ascii="Symbol" w:hAnsi="Symbol"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35" w15:restartNumberingAfterBreak="0">
    <w:nsid w:val="7DC12448"/>
    <w:multiLevelType w:val="multilevel"/>
    <w:tmpl w:val="68FA9B5A"/>
    <w:lvl w:ilvl="0">
      <w:start w:val="1"/>
      <w:numFmt w:val="decimal"/>
      <w:lvlText w:val="%1."/>
      <w:lvlJc w:val="left"/>
      <w:pPr>
        <w:ind w:left="927"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6"/>
  </w:num>
  <w:num w:numId="2">
    <w:abstractNumId w:val="22"/>
  </w:num>
  <w:num w:numId="3">
    <w:abstractNumId w:val="35"/>
  </w:num>
  <w:num w:numId="4">
    <w:abstractNumId w:val="33"/>
  </w:num>
  <w:num w:numId="5">
    <w:abstractNumId w:val="4"/>
  </w:num>
  <w:num w:numId="6">
    <w:abstractNumId w:val="19"/>
  </w:num>
  <w:num w:numId="7">
    <w:abstractNumId w:val="32"/>
  </w:num>
  <w:num w:numId="8">
    <w:abstractNumId w:val="8"/>
  </w:num>
  <w:num w:numId="9">
    <w:abstractNumId w:val="29"/>
  </w:num>
  <w:num w:numId="10">
    <w:abstractNumId w:val="15"/>
  </w:num>
  <w:num w:numId="11">
    <w:abstractNumId w:val="11"/>
  </w:num>
  <w:num w:numId="12">
    <w:abstractNumId w:val="27"/>
  </w:num>
  <w:num w:numId="13">
    <w:abstractNumId w:val="18"/>
  </w:num>
  <w:num w:numId="14">
    <w:abstractNumId w:val="28"/>
  </w:num>
  <w:num w:numId="15">
    <w:abstractNumId w:val="2"/>
  </w:num>
  <w:num w:numId="16">
    <w:abstractNumId w:val="31"/>
  </w:num>
  <w:num w:numId="17">
    <w:abstractNumId w:val="16"/>
  </w:num>
  <w:num w:numId="18">
    <w:abstractNumId w:val="23"/>
  </w:num>
  <w:num w:numId="19">
    <w:abstractNumId w:val="21"/>
  </w:num>
  <w:num w:numId="20">
    <w:abstractNumId w:val="34"/>
  </w:num>
  <w:num w:numId="21">
    <w:abstractNumId w:val="20"/>
  </w:num>
  <w:num w:numId="22">
    <w:abstractNumId w:val="14"/>
  </w:num>
  <w:num w:numId="23">
    <w:abstractNumId w:val="1"/>
  </w:num>
  <w:num w:numId="24">
    <w:abstractNumId w:val="3"/>
  </w:num>
  <w:num w:numId="25">
    <w:abstractNumId w:val="30"/>
  </w:num>
  <w:num w:numId="26">
    <w:abstractNumId w:val="25"/>
  </w:num>
  <w:num w:numId="27">
    <w:abstractNumId w:val="0"/>
  </w:num>
  <w:num w:numId="28">
    <w:abstractNumId w:val="17"/>
  </w:num>
  <w:num w:numId="29">
    <w:abstractNumId w:val="10"/>
  </w:num>
  <w:num w:numId="30">
    <w:abstractNumId w:val="5"/>
  </w:num>
  <w:num w:numId="31">
    <w:abstractNumId w:val="13"/>
  </w:num>
  <w:num w:numId="32">
    <w:abstractNumId w:val="12"/>
  </w:num>
  <w:num w:numId="33">
    <w:abstractNumId w:val="7"/>
  </w:num>
  <w:num w:numId="34">
    <w:abstractNumId w:val="24"/>
  </w:num>
  <w:num w:numId="35">
    <w:abstractNumId w:val="26"/>
  </w:num>
  <w:num w:numId="36">
    <w:abstractNumId w:val="9"/>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ACD"/>
    <w:rsid w:val="00000968"/>
    <w:rsid w:val="000015EE"/>
    <w:rsid w:val="000018AC"/>
    <w:rsid w:val="0000230D"/>
    <w:rsid w:val="00002C18"/>
    <w:rsid w:val="000045B0"/>
    <w:rsid w:val="0000621A"/>
    <w:rsid w:val="00010F65"/>
    <w:rsid w:val="00010F85"/>
    <w:rsid w:val="0001141B"/>
    <w:rsid w:val="0001215E"/>
    <w:rsid w:val="00012D9B"/>
    <w:rsid w:val="00013D76"/>
    <w:rsid w:val="00014AF3"/>
    <w:rsid w:val="00014B72"/>
    <w:rsid w:val="00017682"/>
    <w:rsid w:val="0002049F"/>
    <w:rsid w:val="00022A49"/>
    <w:rsid w:val="0002319B"/>
    <w:rsid w:val="000242FD"/>
    <w:rsid w:val="00024343"/>
    <w:rsid w:val="000265CB"/>
    <w:rsid w:val="000270D1"/>
    <w:rsid w:val="000300C8"/>
    <w:rsid w:val="000315C0"/>
    <w:rsid w:val="00031E3C"/>
    <w:rsid w:val="00032FDB"/>
    <w:rsid w:val="00033026"/>
    <w:rsid w:val="00033DA2"/>
    <w:rsid w:val="00034F00"/>
    <w:rsid w:val="00035A7B"/>
    <w:rsid w:val="0003676B"/>
    <w:rsid w:val="00037B59"/>
    <w:rsid w:val="000408A7"/>
    <w:rsid w:val="00040B58"/>
    <w:rsid w:val="00041089"/>
    <w:rsid w:val="00044C53"/>
    <w:rsid w:val="00044D1C"/>
    <w:rsid w:val="0004611E"/>
    <w:rsid w:val="00047EBF"/>
    <w:rsid w:val="00050EBF"/>
    <w:rsid w:val="0005111B"/>
    <w:rsid w:val="00051269"/>
    <w:rsid w:val="000529E1"/>
    <w:rsid w:val="00054CF4"/>
    <w:rsid w:val="00055F25"/>
    <w:rsid w:val="00056899"/>
    <w:rsid w:val="00056A76"/>
    <w:rsid w:val="00056FD1"/>
    <w:rsid w:val="00057B75"/>
    <w:rsid w:val="000602CA"/>
    <w:rsid w:val="00063348"/>
    <w:rsid w:val="00064A7A"/>
    <w:rsid w:val="00064F7F"/>
    <w:rsid w:val="00065268"/>
    <w:rsid w:val="000662B9"/>
    <w:rsid w:val="000670D1"/>
    <w:rsid w:val="00070546"/>
    <w:rsid w:val="00071223"/>
    <w:rsid w:val="00073A72"/>
    <w:rsid w:val="000741AF"/>
    <w:rsid w:val="0007570A"/>
    <w:rsid w:val="00075911"/>
    <w:rsid w:val="0007631D"/>
    <w:rsid w:val="00076A9E"/>
    <w:rsid w:val="000861A8"/>
    <w:rsid w:val="00086FC7"/>
    <w:rsid w:val="0008763D"/>
    <w:rsid w:val="0009012F"/>
    <w:rsid w:val="00090E4A"/>
    <w:rsid w:val="00092896"/>
    <w:rsid w:val="00093DB7"/>
    <w:rsid w:val="00094068"/>
    <w:rsid w:val="000942EF"/>
    <w:rsid w:val="0009445A"/>
    <w:rsid w:val="00094DD7"/>
    <w:rsid w:val="00094FDE"/>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420"/>
    <w:rsid w:val="000C2E7C"/>
    <w:rsid w:val="000C2ECC"/>
    <w:rsid w:val="000C2F09"/>
    <w:rsid w:val="000C3504"/>
    <w:rsid w:val="000C36F2"/>
    <w:rsid w:val="000C3919"/>
    <w:rsid w:val="000C4B4E"/>
    <w:rsid w:val="000C5EFD"/>
    <w:rsid w:val="000C6ADD"/>
    <w:rsid w:val="000D203A"/>
    <w:rsid w:val="000D2B50"/>
    <w:rsid w:val="000D4D74"/>
    <w:rsid w:val="000D5E07"/>
    <w:rsid w:val="000D5EAA"/>
    <w:rsid w:val="000D64A2"/>
    <w:rsid w:val="000D6A9D"/>
    <w:rsid w:val="000D78B7"/>
    <w:rsid w:val="000D7B5A"/>
    <w:rsid w:val="000D7E28"/>
    <w:rsid w:val="000E159E"/>
    <w:rsid w:val="000E33EC"/>
    <w:rsid w:val="000F1F50"/>
    <w:rsid w:val="000F488B"/>
    <w:rsid w:val="000F578C"/>
    <w:rsid w:val="000F7C33"/>
    <w:rsid w:val="0010050E"/>
    <w:rsid w:val="00100A0D"/>
    <w:rsid w:val="00100A2E"/>
    <w:rsid w:val="00100C41"/>
    <w:rsid w:val="00101C3E"/>
    <w:rsid w:val="00102EB9"/>
    <w:rsid w:val="001046FA"/>
    <w:rsid w:val="00104888"/>
    <w:rsid w:val="00105A4E"/>
    <w:rsid w:val="00106075"/>
    <w:rsid w:val="00106D1C"/>
    <w:rsid w:val="00107EB7"/>
    <w:rsid w:val="00110DC2"/>
    <w:rsid w:val="00111A92"/>
    <w:rsid w:val="001126EC"/>
    <w:rsid w:val="001128B5"/>
    <w:rsid w:val="0011345D"/>
    <w:rsid w:val="00113932"/>
    <w:rsid w:val="00114AB7"/>
    <w:rsid w:val="001178B6"/>
    <w:rsid w:val="00117D51"/>
    <w:rsid w:val="00117FF0"/>
    <w:rsid w:val="00123E1C"/>
    <w:rsid w:val="001246B9"/>
    <w:rsid w:val="00125332"/>
    <w:rsid w:val="00125803"/>
    <w:rsid w:val="001258BF"/>
    <w:rsid w:val="0012779F"/>
    <w:rsid w:val="00130348"/>
    <w:rsid w:val="00130842"/>
    <w:rsid w:val="00132CBE"/>
    <w:rsid w:val="00135F03"/>
    <w:rsid w:val="001363EF"/>
    <w:rsid w:val="00137976"/>
    <w:rsid w:val="00141D45"/>
    <w:rsid w:val="00141FBD"/>
    <w:rsid w:val="00143E6A"/>
    <w:rsid w:val="00145804"/>
    <w:rsid w:val="00145DF5"/>
    <w:rsid w:val="0014608E"/>
    <w:rsid w:val="001476D0"/>
    <w:rsid w:val="0015014D"/>
    <w:rsid w:val="00151794"/>
    <w:rsid w:val="00152319"/>
    <w:rsid w:val="001533A3"/>
    <w:rsid w:val="001537D9"/>
    <w:rsid w:val="00154A90"/>
    <w:rsid w:val="001551A5"/>
    <w:rsid w:val="00155BFC"/>
    <w:rsid w:val="00160A40"/>
    <w:rsid w:val="0016242B"/>
    <w:rsid w:val="0016257B"/>
    <w:rsid w:val="001638E4"/>
    <w:rsid w:val="00164311"/>
    <w:rsid w:val="00165171"/>
    <w:rsid w:val="00165B3D"/>
    <w:rsid w:val="0016709C"/>
    <w:rsid w:val="001675F4"/>
    <w:rsid w:val="00167F6C"/>
    <w:rsid w:val="00171172"/>
    <w:rsid w:val="001713D0"/>
    <w:rsid w:val="00175C38"/>
    <w:rsid w:val="0017624B"/>
    <w:rsid w:val="00176307"/>
    <w:rsid w:val="0017750D"/>
    <w:rsid w:val="00181E87"/>
    <w:rsid w:val="0018215B"/>
    <w:rsid w:val="0018394D"/>
    <w:rsid w:val="001856CB"/>
    <w:rsid w:val="001910EF"/>
    <w:rsid w:val="00192BC0"/>
    <w:rsid w:val="00196158"/>
    <w:rsid w:val="00196590"/>
    <w:rsid w:val="001A1983"/>
    <w:rsid w:val="001A2A20"/>
    <w:rsid w:val="001A3BE7"/>
    <w:rsid w:val="001A411B"/>
    <w:rsid w:val="001A6442"/>
    <w:rsid w:val="001A6759"/>
    <w:rsid w:val="001A7A8C"/>
    <w:rsid w:val="001B0270"/>
    <w:rsid w:val="001B0416"/>
    <w:rsid w:val="001B1095"/>
    <w:rsid w:val="001B2619"/>
    <w:rsid w:val="001B266A"/>
    <w:rsid w:val="001B30A6"/>
    <w:rsid w:val="001B31B2"/>
    <w:rsid w:val="001B33D6"/>
    <w:rsid w:val="001B59B3"/>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CFB"/>
    <w:rsid w:val="001C7EF7"/>
    <w:rsid w:val="001D0F6D"/>
    <w:rsid w:val="001D20E9"/>
    <w:rsid w:val="001D2170"/>
    <w:rsid w:val="001D22FE"/>
    <w:rsid w:val="001D2949"/>
    <w:rsid w:val="001D3F8F"/>
    <w:rsid w:val="001D4AAC"/>
    <w:rsid w:val="001D5078"/>
    <w:rsid w:val="001D51FC"/>
    <w:rsid w:val="001D684C"/>
    <w:rsid w:val="001D7438"/>
    <w:rsid w:val="001D7DDF"/>
    <w:rsid w:val="001E0186"/>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59AA"/>
    <w:rsid w:val="00207559"/>
    <w:rsid w:val="002113C9"/>
    <w:rsid w:val="00211B34"/>
    <w:rsid w:val="00211CA9"/>
    <w:rsid w:val="00212AF7"/>
    <w:rsid w:val="00212D67"/>
    <w:rsid w:val="00214930"/>
    <w:rsid w:val="00214953"/>
    <w:rsid w:val="00216F3D"/>
    <w:rsid w:val="002178BF"/>
    <w:rsid w:val="00225113"/>
    <w:rsid w:val="00225659"/>
    <w:rsid w:val="00226A9D"/>
    <w:rsid w:val="00227438"/>
    <w:rsid w:val="00230047"/>
    <w:rsid w:val="00233EDA"/>
    <w:rsid w:val="00235D6C"/>
    <w:rsid w:val="00237357"/>
    <w:rsid w:val="00237AAC"/>
    <w:rsid w:val="00241589"/>
    <w:rsid w:val="00243A02"/>
    <w:rsid w:val="00244D91"/>
    <w:rsid w:val="00245BF5"/>
    <w:rsid w:val="00246106"/>
    <w:rsid w:val="00246323"/>
    <w:rsid w:val="00247E8D"/>
    <w:rsid w:val="00250256"/>
    <w:rsid w:val="00254001"/>
    <w:rsid w:val="00256705"/>
    <w:rsid w:val="00257666"/>
    <w:rsid w:val="00260837"/>
    <w:rsid w:val="00260DC8"/>
    <w:rsid w:val="0026193E"/>
    <w:rsid w:val="002625D4"/>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3E4"/>
    <w:rsid w:val="00287828"/>
    <w:rsid w:val="00291296"/>
    <w:rsid w:val="0029186F"/>
    <w:rsid w:val="002929BA"/>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6DF"/>
    <w:rsid w:val="002A7A57"/>
    <w:rsid w:val="002B0014"/>
    <w:rsid w:val="002B002B"/>
    <w:rsid w:val="002B0C41"/>
    <w:rsid w:val="002B1A5B"/>
    <w:rsid w:val="002B22A7"/>
    <w:rsid w:val="002B29B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E7BA4"/>
    <w:rsid w:val="002F13AA"/>
    <w:rsid w:val="002F2B1C"/>
    <w:rsid w:val="002F420A"/>
    <w:rsid w:val="002F4330"/>
    <w:rsid w:val="002F47FA"/>
    <w:rsid w:val="003004E9"/>
    <w:rsid w:val="00300ED8"/>
    <w:rsid w:val="003010F3"/>
    <w:rsid w:val="003012ED"/>
    <w:rsid w:val="00302848"/>
    <w:rsid w:val="003032A5"/>
    <w:rsid w:val="003049E5"/>
    <w:rsid w:val="00305497"/>
    <w:rsid w:val="003078DD"/>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40953"/>
    <w:rsid w:val="00343743"/>
    <w:rsid w:val="00344284"/>
    <w:rsid w:val="003446B3"/>
    <w:rsid w:val="0034601D"/>
    <w:rsid w:val="00346A1E"/>
    <w:rsid w:val="00353584"/>
    <w:rsid w:val="00354C46"/>
    <w:rsid w:val="00354D07"/>
    <w:rsid w:val="00355158"/>
    <w:rsid w:val="003551CF"/>
    <w:rsid w:val="00357D2A"/>
    <w:rsid w:val="00361478"/>
    <w:rsid w:val="0036335A"/>
    <w:rsid w:val="003642AD"/>
    <w:rsid w:val="00364B53"/>
    <w:rsid w:val="003654E7"/>
    <w:rsid w:val="00366DE0"/>
    <w:rsid w:val="00366FE5"/>
    <w:rsid w:val="00373E58"/>
    <w:rsid w:val="00374624"/>
    <w:rsid w:val="003751AD"/>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125"/>
    <w:rsid w:val="003C140B"/>
    <w:rsid w:val="003C2418"/>
    <w:rsid w:val="003C4F05"/>
    <w:rsid w:val="003C5059"/>
    <w:rsid w:val="003C5592"/>
    <w:rsid w:val="003C55AB"/>
    <w:rsid w:val="003C5857"/>
    <w:rsid w:val="003C58F1"/>
    <w:rsid w:val="003C59DE"/>
    <w:rsid w:val="003C71F1"/>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0CDC"/>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1EEF"/>
    <w:rsid w:val="00403E48"/>
    <w:rsid w:val="00404043"/>
    <w:rsid w:val="00405D57"/>
    <w:rsid w:val="0040625F"/>
    <w:rsid w:val="00407B20"/>
    <w:rsid w:val="00412394"/>
    <w:rsid w:val="00412AF6"/>
    <w:rsid w:val="004143E1"/>
    <w:rsid w:val="004149A5"/>
    <w:rsid w:val="00415AAE"/>
    <w:rsid w:val="00420461"/>
    <w:rsid w:val="00421423"/>
    <w:rsid w:val="00421BF2"/>
    <w:rsid w:val="00422089"/>
    <w:rsid w:val="00424AEC"/>
    <w:rsid w:val="0042538B"/>
    <w:rsid w:val="00426639"/>
    <w:rsid w:val="00426998"/>
    <w:rsid w:val="00427DE8"/>
    <w:rsid w:val="0043027F"/>
    <w:rsid w:val="00433B90"/>
    <w:rsid w:val="00435DBE"/>
    <w:rsid w:val="0043662C"/>
    <w:rsid w:val="004401B8"/>
    <w:rsid w:val="004425E4"/>
    <w:rsid w:val="0044357F"/>
    <w:rsid w:val="0044470C"/>
    <w:rsid w:val="00445275"/>
    <w:rsid w:val="00445CFE"/>
    <w:rsid w:val="00445F44"/>
    <w:rsid w:val="00447391"/>
    <w:rsid w:val="00447841"/>
    <w:rsid w:val="00450FD4"/>
    <w:rsid w:val="00451221"/>
    <w:rsid w:val="00451A3D"/>
    <w:rsid w:val="004520BE"/>
    <w:rsid w:val="00453381"/>
    <w:rsid w:val="004545A8"/>
    <w:rsid w:val="00455186"/>
    <w:rsid w:val="004558A5"/>
    <w:rsid w:val="00455B4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1A95"/>
    <w:rsid w:val="004820BB"/>
    <w:rsid w:val="00482745"/>
    <w:rsid w:val="00482CD9"/>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0898"/>
    <w:rsid w:val="004A1EF3"/>
    <w:rsid w:val="004A3BCD"/>
    <w:rsid w:val="004A4740"/>
    <w:rsid w:val="004A4A76"/>
    <w:rsid w:val="004A4D17"/>
    <w:rsid w:val="004A6638"/>
    <w:rsid w:val="004A73FA"/>
    <w:rsid w:val="004B014F"/>
    <w:rsid w:val="004B0C8C"/>
    <w:rsid w:val="004B319C"/>
    <w:rsid w:val="004B3329"/>
    <w:rsid w:val="004B4CAF"/>
    <w:rsid w:val="004B541A"/>
    <w:rsid w:val="004B5DA3"/>
    <w:rsid w:val="004B68E2"/>
    <w:rsid w:val="004B697B"/>
    <w:rsid w:val="004B6C8E"/>
    <w:rsid w:val="004C2459"/>
    <w:rsid w:val="004C299C"/>
    <w:rsid w:val="004C4629"/>
    <w:rsid w:val="004C6264"/>
    <w:rsid w:val="004D0284"/>
    <w:rsid w:val="004D2A12"/>
    <w:rsid w:val="004D2FF7"/>
    <w:rsid w:val="004D3955"/>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3077D"/>
    <w:rsid w:val="00532C74"/>
    <w:rsid w:val="005405C6"/>
    <w:rsid w:val="00540C0E"/>
    <w:rsid w:val="005438C8"/>
    <w:rsid w:val="005440E9"/>
    <w:rsid w:val="00544862"/>
    <w:rsid w:val="00545E9D"/>
    <w:rsid w:val="00546043"/>
    <w:rsid w:val="005468AE"/>
    <w:rsid w:val="00552CB3"/>
    <w:rsid w:val="0055394A"/>
    <w:rsid w:val="005539F9"/>
    <w:rsid w:val="00554295"/>
    <w:rsid w:val="00554C11"/>
    <w:rsid w:val="00556C02"/>
    <w:rsid w:val="00556C9A"/>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7CD"/>
    <w:rsid w:val="0058293A"/>
    <w:rsid w:val="00582E5E"/>
    <w:rsid w:val="005835B7"/>
    <w:rsid w:val="00583A92"/>
    <w:rsid w:val="00583B06"/>
    <w:rsid w:val="005866FC"/>
    <w:rsid w:val="00587634"/>
    <w:rsid w:val="00587939"/>
    <w:rsid w:val="00587EB0"/>
    <w:rsid w:val="005907E5"/>
    <w:rsid w:val="00590B8F"/>
    <w:rsid w:val="00590E66"/>
    <w:rsid w:val="00595B07"/>
    <w:rsid w:val="005A1664"/>
    <w:rsid w:val="005A2585"/>
    <w:rsid w:val="005A280A"/>
    <w:rsid w:val="005A427D"/>
    <w:rsid w:val="005A57B2"/>
    <w:rsid w:val="005A6F9A"/>
    <w:rsid w:val="005A719C"/>
    <w:rsid w:val="005A737B"/>
    <w:rsid w:val="005A7664"/>
    <w:rsid w:val="005B121E"/>
    <w:rsid w:val="005B30D8"/>
    <w:rsid w:val="005B4543"/>
    <w:rsid w:val="005B7C73"/>
    <w:rsid w:val="005C0573"/>
    <w:rsid w:val="005C1224"/>
    <w:rsid w:val="005C1E24"/>
    <w:rsid w:val="005C2C7E"/>
    <w:rsid w:val="005C3297"/>
    <w:rsid w:val="005C3756"/>
    <w:rsid w:val="005C3C04"/>
    <w:rsid w:val="005C47DF"/>
    <w:rsid w:val="005C654B"/>
    <w:rsid w:val="005C6D2C"/>
    <w:rsid w:val="005C7EAE"/>
    <w:rsid w:val="005D1261"/>
    <w:rsid w:val="005D1CB8"/>
    <w:rsid w:val="005D3F99"/>
    <w:rsid w:val="005D547F"/>
    <w:rsid w:val="005D558D"/>
    <w:rsid w:val="005D5DDD"/>
    <w:rsid w:val="005D7C7A"/>
    <w:rsid w:val="005E1526"/>
    <w:rsid w:val="005E2218"/>
    <w:rsid w:val="005E2523"/>
    <w:rsid w:val="005E2B5A"/>
    <w:rsid w:val="005E5EE5"/>
    <w:rsid w:val="005E6020"/>
    <w:rsid w:val="005E686B"/>
    <w:rsid w:val="005E6D0E"/>
    <w:rsid w:val="005F15D7"/>
    <w:rsid w:val="005F17A4"/>
    <w:rsid w:val="005F1E37"/>
    <w:rsid w:val="005F22ED"/>
    <w:rsid w:val="005F2F01"/>
    <w:rsid w:val="005F36FE"/>
    <w:rsid w:val="005F3F61"/>
    <w:rsid w:val="005F4DC8"/>
    <w:rsid w:val="005F54ED"/>
    <w:rsid w:val="005F5B16"/>
    <w:rsid w:val="005F6342"/>
    <w:rsid w:val="005F71E6"/>
    <w:rsid w:val="005F7D22"/>
    <w:rsid w:val="00603980"/>
    <w:rsid w:val="00603EC8"/>
    <w:rsid w:val="00604674"/>
    <w:rsid w:val="00604ECD"/>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5AAF"/>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4D6"/>
    <w:rsid w:val="00675688"/>
    <w:rsid w:val="006765E4"/>
    <w:rsid w:val="006770CC"/>
    <w:rsid w:val="00683E73"/>
    <w:rsid w:val="00685267"/>
    <w:rsid w:val="00686368"/>
    <w:rsid w:val="00686AE8"/>
    <w:rsid w:val="00687DC0"/>
    <w:rsid w:val="006906E6"/>
    <w:rsid w:val="00692EF0"/>
    <w:rsid w:val="00693066"/>
    <w:rsid w:val="0069394A"/>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6A67"/>
    <w:rsid w:val="006C7567"/>
    <w:rsid w:val="006D15CA"/>
    <w:rsid w:val="006D55C5"/>
    <w:rsid w:val="006D67F9"/>
    <w:rsid w:val="006D6D38"/>
    <w:rsid w:val="006E0AE3"/>
    <w:rsid w:val="006E0F6F"/>
    <w:rsid w:val="006E171C"/>
    <w:rsid w:val="006E239D"/>
    <w:rsid w:val="006E2663"/>
    <w:rsid w:val="006E3762"/>
    <w:rsid w:val="006E7E85"/>
    <w:rsid w:val="006F0BA9"/>
    <w:rsid w:val="006F1D6B"/>
    <w:rsid w:val="006F5182"/>
    <w:rsid w:val="006F6BA4"/>
    <w:rsid w:val="006F6FF0"/>
    <w:rsid w:val="006F7562"/>
    <w:rsid w:val="007073B2"/>
    <w:rsid w:val="007109CC"/>
    <w:rsid w:val="00711876"/>
    <w:rsid w:val="00711BEA"/>
    <w:rsid w:val="00711F9A"/>
    <w:rsid w:val="0071275E"/>
    <w:rsid w:val="00713A27"/>
    <w:rsid w:val="007162F0"/>
    <w:rsid w:val="007165ED"/>
    <w:rsid w:val="00717C12"/>
    <w:rsid w:val="007206B5"/>
    <w:rsid w:val="00720B64"/>
    <w:rsid w:val="007218EB"/>
    <w:rsid w:val="007219CB"/>
    <w:rsid w:val="00724161"/>
    <w:rsid w:val="007246A6"/>
    <w:rsid w:val="007263EB"/>
    <w:rsid w:val="00727BA9"/>
    <w:rsid w:val="0073049A"/>
    <w:rsid w:val="00731341"/>
    <w:rsid w:val="00732C12"/>
    <w:rsid w:val="00733C18"/>
    <w:rsid w:val="0073460D"/>
    <w:rsid w:val="00734BD5"/>
    <w:rsid w:val="00735A67"/>
    <w:rsid w:val="00736196"/>
    <w:rsid w:val="00740536"/>
    <w:rsid w:val="00741A53"/>
    <w:rsid w:val="00742FD3"/>
    <w:rsid w:val="00744683"/>
    <w:rsid w:val="0074498A"/>
    <w:rsid w:val="00745147"/>
    <w:rsid w:val="007457B5"/>
    <w:rsid w:val="00746445"/>
    <w:rsid w:val="00746F0A"/>
    <w:rsid w:val="00750912"/>
    <w:rsid w:val="0075190B"/>
    <w:rsid w:val="0075238D"/>
    <w:rsid w:val="00753F2C"/>
    <w:rsid w:val="007544B5"/>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8726B"/>
    <w:rsid w:val="0079015D"/>
    <w:rsid w:val="00791E22"/>
    <w:rsid w:val="00794855"/>
    <w:rsid w:val="00795B95"/>
    <w:rsid w:val="00795C32"/>
    <w:rsid w:val="00797371"/>
    <w:rsid w:val="00797CDA"/>
    <w:rsid w:val="007A0D4B"/>
    <w:rsid w:val="007A2926"/>
    <w:rsid w:val="007A5A35"/>
    <w:rsid w:val="007A5A92"/>
    <w:rsid w:val="007A7263"/>
    <w:rsid w:val="007B325E"/>
    <w:rsid w:val="007B43CA"/>
    <w:rsid w:val="007B461E"/>
    <w:rsid w:val="007B520E"/>
    <w:rsid w:val="007B695B"/>
    <w:rsid w:val="007B7049"/>
    <w:rsid w:val="007C1540"/>
    <w:rsid w:val="007C3DD1"/>
    <w:rsid w:val="007C5D09"/>
    <w:rsid w:val="007C61C5"/>
    <w:rsid w:val="007C6B55"/>
    <w:rsid w:val="007C76C1"/>
    <w:rsid w:val="007C77AF"/>
    <w:rsid w:val="007D10E2"/>
    <w:rsid w:val="007D1637"/>
    <w:rsid w:val="007D4402"/>
    <w:rsid w:val="007D4584"/>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7875"/>
    <w:rsid w:val="00801F57"/>
    <w:rsid w:val="008025BF"/>
    <w:rsid w:val="008029AF"/>
    <w:rsid w:val="00802DD9"/>
    <w:rsid w:val="008045FE"/>
    <w:rsid w:val="008053DD"/>
    <w:rsid w:val="0080702C"/>
    <w:rsid w:val="008072C9"/>
    <w:rsid w:val="00807AB4"/>
    <w:rsid w:val="0081353B"/>
    <w:rsid w:val="00813EDE"/>
    <w:rsid w:val="00814850"/>
    <w:rsid w:val="00814883"/>
    <w:rsid w:val="008149F5"/>
    <w:rsid w:val="0081747D"/>
    <w:rsid w:val="00820586"/>
    <w:rsid w:val="00822B85"/>
    <w:rsid w:val="00823119"/>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5C17"/>
    <w:rsid w:val="00846CAB"/>
    <w:rsid w:val="00847DD9"/>
    <w:rsid w:val="00847F02"/>
    <w:rsid w:val="00850507"/>
    <w:rsid w:val="008525BA"/>
    <w:rsid w:val="00852D41"/>
    <w:rsid w:val="008551A1"/>
    <w:rsid w:val="0085594D"/>
    <w:rsid w:val="00856330"/>
    <w:rsid w:val="00856637"/>
    <w:rsid w:val="00856BBD"/>
    <w:rsid w:val="00857EE7"/>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24A"/>
    <w:rsid w:val="0087594E"/>
    <w:rsid w:val="00877BB0"/>
    <w:rsid w:val="00880073"/>
    <w:rsid w:val="00880442"/>
    <w:rsid w:val="00880F81"/>
    <w:rsid w:val="00882555"/>
    <w:rsid w:val="00882AE1"/>
    <w:rsid w:val="00885D37"/>
    <w:rsid w:val="00886502"/>
    <w:rsid w:val="0089289B"/>
    <w:rsid w:val="008942E8"/>
    <w:rsid w:val="00894567"/>
    <w:rsid w:val="00895ACF"/>
    <w:rsid w:val="00897013"/>
    <w:rsid w:val="008A240F"/>
    <w:rsid w:val="008A2BC6"/>
    <w:rsid w:val="008A4702"/>
    <w:rsid w:val="008A49FB"/>
    <w:rsid w:val="008A67A9"/>
    <w:rsid w:val="008A732F"/>
    <w:rsid w:val="008A7F23"/>
    <w:rsid w:val="008B0805"/>
    <w:rsid w:val="008B13C6"/>
    <w:rsid w:val="008B3A5D"/>
    <w:rsid w:val="008B426B"/>
    <w:rsid w:val="008B5603"/>
    <w:rsid w:val="008B605F"/>
    <w:rsid w:val="008B61B3"/>
    <w:rsid w:val="008B7670"/>
    <w:rsid w:val="008C119C"/>
    <w:rsid w:val="008C11E5"/>
    <w:rsid w:val="008C1221"/>
    <w:rsid w:val="008C17D7"/>
    <w:rsid w:val="008C3285"/>
    <w:rsid w:val="008C338B"/>
    <w:rsid w:val="008C378D"/>
    <w:rsid w:val="008C3978"/>
    <w:rsid w:val="008C580A"/>
    <w:rsid w:val="008C7E40"/>
    <w:rsid w:val="008D111E"/>
    <w:rsid w:val="008D1134"/>
    <w:rsid w:val="008D187A"/>
    <w:rsid w:val="008D32D6"/>
    <w:rsid w:val="008D42C7"/>
    <w:rsid w:val="008D4AA5"/>
    <w:rsid w:val="008E13C8"/>
    <w:rsid w:val="008E18CF"/>
    <w:rsid w:val="008E1F8A"/>
    <w:rsid w:val="008E7537"/>
    <w:rsid w:val="008F07CF"/>
    <w:rsid w:val="008F0A68"/>
    <w:rsid w:val="008F0B1B"/>
    <w:rsid w:val="008F13DB"/>
    <w:rsid w:val="008F22BC"/>
    <w:rsid w:val="008F3CAF"/>
    <w:rsid w:val="008F447F"/>
    <w:rsid w:val="008F5520"/>
    <w:rsid w:val="008F6F10"/>
    <w:rsid w:val="00900965"/>
    <w:rsid w:val="00902D4A"/>
    <w:rsid w:val="00902FE3"/>
    <w:rsid w:val="009047F9"/>
    <w:rsid w:val="00904D92"/>
    <w:rsid w:val="00904E36"/>
    <w:rsid w:val="00907D06"/>
    <w:rsid w:val="00910650"/>
    <w:rsid w:val="0091116D"/>
    <w:rsid w:val="009126F5"/>
    <w:rsid w:val="00912B27"/>
    <w:rsid w:val="009135B7"/>
    <w:rsid w:val="00914FD6"/>
    <w:rsid w:val="00915875"/>
    <w:rsid w:val="0091745C"/>
    <w:rsid w:val="00920928"/>
    <w:rsid w:val="00920FB8"/>
    <w:rsid w:val="00921BB1"/>
    <w:rsid w:val="00924D7D"/>
    <w:rsid w:val="009252E3"/>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178"/>
    <w:rsid w:val="00944445"/>
    <w:rsid w:val="009459EF"/>
    <w:rsid w:val="00950008"/>
    <w:rsid w:val="00953CF6"/>
    <w:rsid w:val="00953EFB"/>
    <w:rsid w:val="009576AC"/>
    <w:rsid w:val="00960BD2"/>
    <w:rsid w:val="0096115A"/>
    <w:rsid w:val="00962700"/>
    <w:rsid w:val="00962A88"/>
    <w:rsid w:val="0097011D"/>
    <w:rsid w:val="009708EC"/>
    <w:rsid w:val="0097163D"/>
    <w:rsid w:val="00971902"/>
    <w:rsid w:val="00972373"/>
    <w:rsid w:val="00973312"/>
    <w:rsid w:val="00973936"/>
    <w:rsid w:val="00973EC1"/>
    <w:rsid w:val="00973F71"/>
    <w:rsid w:val="00974742"/>
    <w:rsid w:val="00974AAE"/>
    <w:rsid w:val="00974B94"/>
    <w:rsid w:val="00975C73"/>
    <w:rsid w:val="00976017"/>
    <w:rsid w:val="009761E2"/>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13E"/>
    <w:rsid w:val="009A0AD8"/>
    <w:rsid w:val="009A0C9C"/>
    <w:rsid w:val="009A1197"/>
    <w:rsid w:val="009A17ED"/>
    <w:rsid w:val="009A2FD0"/>
    <w:rsid w:val="009A30C8"/>
    <w:rsid w:val="009A323D"/>
    <w:rsid w:val="009A3664"/>
    <w:rsid w:val="009A441E"/>
    <w:rsid w:val="009A57D2"/>
    <w:rsid w:val="009A6E2A"/>
    <w:rsid w:val="009A7DC5"/>
    <w:rsid w:val="009B074B"/>
    <w:rsid w:val="009B193F"/>
    <w:rsid w:val="009B1BC6"/>
    <w:rsid w:val="009B34CA"/>
    <w:rsid w:val="009B36F7"/>
    <w:rsid w:val="009B4EB8"/>
    <w:rsid w:val="009C0C9D"/>
    <w:rsid w:val="009C337F"/>
    <w:rsid w:val="009C3E28"/>
    <w:rsid w:val="009C46A4"/>
    <w:rsid w:val="009C5C7A"/>
    <w:rsid w:val="009C5D3A"/>
    <w:rsid w:val="009D07CA"/>
    <w:rsid w:val="009D15D4"/>
    <w:rsid w:val="009D2724"/>
    <w:rsid w:val="009D34E4"/>
    <w:rsid w:val="009D40C5"/>
    <w:rsid w:val="009D7744"/>
    <w:rsid w:val="009E0F8B"/>
    <w:rsid w:val="009E1395"/>
    <w:rsid w:val="009E19B4"/>
    <w:rsid w:val="009E2A19"/>
    <w:rsid w:val="009E2CDC"/>
    <w:rsid w:val="009E2EED"/>
    <w:rsid w:val="009E705F"/>
    <w:rsid w:val="009E75F3"/>
    <w:rsid w:val="009F25B9"/>
    <w:rsid w:val="009F2B3C"/>
    <w:rsid w:val="009F50DC"/>
    <w:rsid w:val="009F712E"/>
    <w:rsid w:val="00A007C5"/>
    <w:rsid w:val="00A010AB"/>
    <w:rsid w:val="00A02218"/>
    <w:rsid w:val="00A03CBB"/>
    <w:rsid w:val="00A03F95"/>
    <w:rsid w:val="00A0546A"/>
    <w:rsid w:val="00A06CC4"/>
    <w:rsid w:val="00A07C4B"/>
    <w:rsid w:val="00A114B7"/>
    <w:rsid w:val="00A13A6D"/>
    <w:rsid w:val="00A14F6C"/>
    <w:rsid w:val="00A15A63"/>
    <w:rsid w:val="00A22398"/>
    <w:rsid w:val="00A226EA"/>
    <w:rsid w:val="00A24918"/>
    <w:rsid w:val="00A24C02"/>
    <w:rsid w:val="00A26DC0"/>
    <w:rsid w:val="00A31568"/>
    <w:rsid w:val="00A31CF5"/>
    <w:rsid w:val="00A32B8F"/>
    <w:rsid w:val="00A33C69"/>
    <w:rsid w:val="00A347B0"/>
    <w:rsid w:val="00A352F3"/>
    <w:rsid w:val="00A37B22"/>
    <w:rsid w:val="00A4000B"/>
    <w:rsid w:val="00A41715"/>
    <w:rsid w:val="00A42BD0"/>
    <w:rsid w:val="00A43776"/>
    <w:rsid w:val="00A44A36"/>
    <w:rsid w:val="00A44EF3"/>
    <w:rsid w:val="00A45A2E"/>
    <w:rsid w:val="00A45AAC"/>
    <w:rsid w:val="00A51311"/>
    <w:rsid w:val="00A51C42"/>
    <w:rsid w:val="00A5201F"/>
    <w:rsid w:val="00A522F5"/>
    <w:rsid w:val="00A52F02"/>
    <w:rsid w:val="00A53010"/>
    <w:rsid w:val="00A540CF"/>
    <w:rsid w:val="00A54A3A"/>
    <w:rsid w:val="00A57253"/>
    <w:rsid w:val="00A57C02"/>
    <w:rsid w:val="00A605CC"/>
    <w:rsid w:val="00A60BCA"/>
    <w:rsid w:val="00A61787"/>
    <w:rsid w:val="00A6245A"/>
    <w:rsid w:val="00A6252E"/>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765"/>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588"/>
    <w:rsid w:val="00AD18C4"/>
    <w:rsid w:val="00AD1947"/>
    <w:rsid w:val="00AD1D5F"/>
    <w:rsid w:val="00AD33FD"/>
    <w:rsid w:val="00AD3AAF"/>
    <w:rsid w:val="00AD3FC3"/>
    <w:rsid w:val="00AD4919"/>
    <w:rsid w:val="00AD5335"/>
    <w:rsid w:val="00AD5F14"/>
    <w:rsid w:val="00AE3DC3"/>
    <w:rsid w:val="00AE4691"/>
    <w:rsid w:val="00AE7EC5"/>
    <w:rsid w:val="00AF10BA"/>
    <w:rsid w:val="00AF1D4F"/>
    <w:rsid w:val="00AF5646"/>
    <w:rsid w:val="00AF750E"/>
    <w:rsid w:val="00AF7C32"/>
    <w:rsid w:val="00B0115A"/>
    <w:rsid w:val="00B01A85"/>
    <w:rsid w:val="00B03DD4"/>
    <w:rsid w:val="00B03E94"/>
    <w:rsid w:val="00B041BF"/>
    <w:rsid w:val="00B04444"/>
    <w:rsid w:val="00B044AA"/>
    <w:rsid w:val="00B04AAD"/>
    <w:rsid w:val="00B04EBB"/>
    <w:rsid w:val="00B0501E"/>
    <w:rsid w:val="00B077E0"/>
    <w:rsid w:val="00B11717"/>
    <w:rsid w:val="00B130FC"/>
    <w:rsid w:val="00B13514"/>
    <w:rsid w:val="00B13DA2"/>
    <w:rsid w:val="00B1702E"/>
    <w:rsid w:val="00B203A5"/>
    <w:rsid w:val="00B220E5"/>
    <w:rsid w:val="00B22EE7"/>
    <w:rsid w:val="00B24B2F"/>
    <w:rsid w:val="00B2529C"/>
    <w:rsid w:val="00B25CDF"/>
    <w:rsid w:val="00B27A17"/>
    <w:rsid w:val="00B33945"/>
    <w:rsid w:val="00B35020"/>
    <w:rsid w:val="00B37AFA"/>
    <w:rsid w:val="00B40BB2"/>
    <w:rsid w:val="00B42384"/>
    <w:rsid w:val="00B43138"/>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74"/>
    <w:rsid w:val="00B73DBC"/>
    <w:rsid w:val="00B73DFE"/>
    <w:rsid w:val="00B75875"/>
    <w:rsid w:val="00B8197A"/>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3B00"/>
    <w:rsid w:val="00BC442F"/>
    <w:rsid w:val="00BC4ABE"/>
    <w:rsid w:val="00BC4CD7"/>
    <w:rsid w:val="00BC535B"/>
    <w:rsid w:val="00BC6121"/>
    <w:rsid w:val="00BC71A3"/>
    <w:rsid w:val="00BD1073"/>
    <w:rsid w:val="00BD1A48"/>
    <w:rsid w:val="00BD2B0F"/>
    <w:rsid w:val="00BD4228"/>
    <w:rsid w:val="00BD559F"/>
    <w:rsid w:val="00BE0420"/>
    <w:rsid w:val="00BE0589"/>
    <w:rsid w:val="00BE08DE"/>
    <w:rsid w:val="00BE19BA"/>
    <w:rsid w:val="00BE2A40"/>
    <w:rsid w:val="00BE2B63"/>
    <w:rsid w:val="00BE309B"/>
    <w:rsid w:val="00BE3503"/>
    <w:rsid w:val="00BE362B"/>
    <w:rsid w:val="00BE3B91"/>
    <w:rsid w:val="00BE3EBC"/>
    <w:rsid w:val="00BE50F1"/>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CF3"/>
    <w:rsid w:val="00C11FEC"/>
    <w:rsid w:val="00C122C0"/>
    <w:rsid w:val="00C140BB"/>
    <w:rsid w:val="00C14891"/>
    <w:rsid w:val="00C14D09"/>
    <w:rsid w:val="00C222A4"/>
    <w:rsid w:val="00C226D2"/>
    <w:rsid w:val="00C228D5"/>
    <w:rsid w:val="00C22941"/>
    <w:rsid w:val="00C22EF1"/>
    <w:rsid w:val="00C238F0"/>
    <w:rsid w:val="00C23B04"/>
    <w:rsid w:val="00C2427E"/>
    <w:rsid w:val="00C242C6"/>
    <w:rsid w:val="00C2468A"/>
    <w:rsid w:val="00C254A5"/>
    <w:rsid w:val="00C26228"/>
    <w:rsid w:val="00C27977"/>
    <w:rsid w:val="00C30771"/>
    <w:rsid w:val="00C41350"/>
    <w:rsid w:val="00C41495"/>
    <w:rsid w:val="00C41B35"/>
    <w:rsid w:val="00C44B96"/>
    <w:rsid w:val="00C44DA5"/>
    <w:rsid w:val="00C46BE4"/>
    <w:rsid w:val="00C4710D"/>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67F64"/>
    <w:rsid w:val="00C719F3"/>
    <w:rsid w:val="00C71B8E"/>
    <w:rsid w:val="00C71D72"/>
    <w:rsid w:val="00C7338C"/>
    <w:rsid w:val="00C740D8"/>
    <w:rsid w:val="00C7416E"/>
    <w:rsid w:val="00C743F5"/>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2740"/>
    <w:rsid w:val="00C9318E"/>
    <w:rsid w:val="00C93DE3"/>
    <w:rsid w:val="00C94234"/>
    <w:rsid w:val="00C96152"/>
    <w:rsid w:val="00C96181"/>
    <w:rsid w:val="00C96D1F"/>
    <w:rsid w:val="00C96D50"/>
    <w:rsid w:val="00C97C4C"/>
    <w:rsid w:val="00CA09A0"/>
    <w:rsid w:val="00CA0F7D"/>
    <w:rsid w:val="00CA1213"/>
    <w:rsid w:val="00CA2C66"/>
    <w:rsid w:val="00CA339E"/>
    <w:rsid w:val="00CA5916"/>
    <w:rsid w:val="00CA666B"/>
    <w:rsid w:val="00CA6689"/>
    <w:rsid w:val="00CB0182"/>
    <w:rsid w:val="00CB0AAC"/>
    <w:rsid w:val="00CB0D79"/>
    <w:rsid w:val="00CB150A"/>
    <w:rsid w:val="00CB59B6"/>
    <w:rsid w:val="00CB6D71"/>
    <w:rsid w:val="00CC1066"/>
    <w:rsid w:val="00CC43BA"/>
    <w:rsid w:val="00CC458D"/>
    <w:rsid w:val="00CC4887"/>
    <w:rsid w:val="00CC52CA"/>
    <w:rsid w:val="00CD08EE"/>
    <w:rsid w:val="00CD74C8"/>
    <w:rsid w:val="00CE0B66"/>
    <w:rsid w:val="00CE34C5"/>
    <w:rsid w:val="00CE37C7"/>
    <w:rsid w:val="00CE430A"/>
    <w:rsid w:val="00CE4753"/>
    <w:rsid w:val="00CE5521"/>
    <w:rsid w:val="00CE7E68"/>
    <w:rsid w:val="00CF1EB2"/>
    <w:rsid w:val="00CF2AD4"/>
    <w:rsid w:val="00CF2E6D"/>
    <w:rsid w:val="00CF3BB5"/>
    <w:rsid w:val="00CF5484"/>
    <w:rsid w:val="00CF58F1"/>
    <w:rsid w:val="00CF6964"/>
    <w:rsid w:val="00D02309"/>
    <w:rsid w:val="00D03931"/>
    <w:rsid w:val="00D03A57"/>
    <w:rsid w:val="00D03BCC"/>
    <w:rsid w:val="00D03CFB"/>
    <w:rsid w:val="00D072ED"/>
    <w:rsid w:val="00D0740B"/>
    <w:rsid w:val="00D10180"/>
    <w:rsid w:val="00D1027C"/>
    <w:rsid w:val="00D11905"/>
    <w:rsid w:val="00D13213"/>
    <w:rsid w:val="00D13EBB"/>
    <w:rsid w:val="00D15D77"/>
    <w:rsid w:val="00D16C5E"/>
    <w:rsid w:val="00D17CEF"/>
    <w:rsid w:val="00D24990"/>
    <w:rsid w:val="00D300AD"/>
    <w:rsid w:val="00D301BA"/>
    <w:rsid w:val="00D30E21"/>
    <w:rsid w:val="00D313A4"/>
    <w:rsid w:val="00D32023"/>
    <w:rsid w:val="00D32149"/>
    <w:rsid w:val="00D32A68"/>
    <w:rsid w:val="00D33EB6"/>
    <w:rsid w:val="00D343FA"/>
    <w:rsid w:val="00D348CF"/>
    <w:rsid w:val="00D34B28"/>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47FE1"/>
    <w:rsid w:val="00D51C89"/>
    <w:rsid w:val="00D536D8"/>
    <w:rsid w:val="00D55170"/>
    <w:rsid w:val="00D55340"/>
    <w:rsid w:val="00D55BF9"/>
    <w:rsid w:val="00D55DDC"/>
    <w:rsid w:val="00D55E13"/>
    <w:rsid w:val="00D56A65"/>
    <w:rsid w:val="00D56ADA"/>
    <w:rsid w:val="00D57BF5"/>
    <w:rsid w:val="00D57C03"/>
    <w:rsid w:val="00D57C21"/>
    <w:rsid w:val="00D57D17"/>
    <w:rsid w:val="00D6136F"/>
    <w:rsid w:val="00D61AD0"/>
    <w:rsid w:val="00D6229E"/>
    <w:rsid w:val="00D62F54"/>
    <w:rsid w:val="00D64151"/>
    <w:rsid w:val="00D64480"/>
    <w:rsid w:val="00D667FA"/>
    <w:rsid w:val="00D66A3A"/>
    <w:rsid w:val="00D66CDC"/>
    <w:rsid w:val="00D710FB"/>
    <w:rsid w:val="00D7123D"/>
    <w:rsid w:val="00D71C4E"/>
    <w:rsid w:val="00D72F15"/>
    <w:rsid w:val="00D73472"/>
    <w:rsid w:val="00D74445"/>
    <w:rsid w:val="00D747F3"/>
    <w:rsid w:val="00D75337"/>
    <w:rsid w:val="00D775D6"/>
    <w:rsid w:val="00D8115F"/>
    <w:rsid w:val="00D81DF1"/>
    <w:rsid w:val="00D8286D"/>
    <w:rsid w:val="00D83A56"/>
    <w:rsid w:val="00D83B04"/>
    <w:rsid w:val="00D840BA"/>
    <w:rsid w:val="00D85827"/>
    <w:rsid w:val="00D862BD"/>
    <w:rsid w:val="00D86671"/>
    <w:rsid w:val="00D912E3"/>
    <w:rsid w:val="00D92E0E"/>
    <w:rsid w:val="00D95BD6"/>
    <w:rsid w:val="00D95D17"/>
    <w:rsid w:val="00D96FE8"/>
    <w:rsid w:val="00DA114B"/>
    <w:rsid w:val="00DA3B20"/>
    <w:rsid w:val="00DA40B7"/>
    <w:rsid w:val="00DA496D"/>
    <w:rsid w:val="00DA6B0B"/>
    <w:rsid w:val="00DA72AE"/>
    <w:rsid w:val="00DA7AA2"/>
    <w:rsid w:val="00DB03C5"/>
    <w:rsid w:val="00DB0599"/>
    <w:rsid w:val="00DB0DCE"/>
    <w:rsid w:val="00DB12E3"/>
    <w:rsid w:val="00DB2388"/>
    <w:rsid w:val="00DB3519"/>
    <w:rsid w:val="00DB6C82"/>
    <w:rsid w:val="00DB7C74"/>
    <w:rsid w:val="00DC008D"/>
    <w:rsid w:val="00DC1CBA"/>
    <w:rsid w:val="00DC41E6"/>
    <w:rsid w:val="00DC4717"/>
    <w:rsid w:val="00DC5038"/>
    <w:rsid w:val="00DC5EDA"/>
    <w:rsid w:val="00DC5EDC"/>
    <w:rsid w:val="00DD06D0"/>
    <w:rsid w:val="00DD127C"/>
    <w:rsid w:val="00DD1CB5"/>
    <w:rsid w:val="00DD1E41"/>
    <w:rsid w:val="00DD2958"/>
    <w:rsid w:val="00DD3209"/>
    <w:rsid w:val="00DD33BE"/>
    <w:rsid w:val="00DD3475"/>
    <w:rsid w:val="00DD53C9"/>
    <w:rsid w:val="00DD5802"/>
    <w:rsid w:val="00DD5E75"/>
    <w:rsid w:val="00DD5EE4"/>
    <w:rsid w:val="00DE0949"/>
    <w:rsid w:val="00DE2E14"/>
    <w:rsid w:val="00DE3CFD"/>
    <w:rsid w:val="00DE5B6F"/>
    <w:rsid w:val="00DE63E7"/>
    <w:rsid w:val="00DE6CED"/>
    <w:rsid w:val="00DF00E9"/>
    <w:rsid w:val="00DF12EA"/>
    <w:rsid w:val="00DF28BC"/>
    <w:rsid w:val="00DF45D5"/>
    <w:rsid w:val="00DF4EB3"/>
    <w:rsid w:val="00DF6CBA"/>
    <w:rsid w:val="00E01FD4"/>
    <w:rsid w:val="00E0247D"/>
    <w:rsid w:val="00E02F1C"/>
    <w:rsid w:val="00E033BF"/>
    <w:rsid w:val="00E03D85"/>
    <w:rsid w:val="00E04BEF"/>
    <w:rsid w:val="00E06706"/>
    <w:rsid w:val="00E07553"/>
    <w:rsid w:val="00E107E5"/>
    <w:rsid w:val="00E109C2"/>
    <w:rsid w:val="00E10D0C"/>
    <w:rsid w:val="00E1160D"/>
    <w:rsid w:val="00E1201D"/>
    <w:rsid w:val="00E12096"/>
    <w:rsid w:val="00E12957"/>
    <w:rsid w:val="00E12A07"/>
    <w:rsid w:val="00E14FF1"/>
    <w:rsid w:val="00E16077"/>
    <w:rsid w:val="00E16860"/>
    <w:rsid w:val="00E2153B"/>
    <w:rsid w:val="00E2170F"/>
    <w:rsid w:val="00E23EF8"/>
    <w:rsid w:val="00E24321"/>
    <w:rsid w:val="00E26097"/>
    <w:rsid w:val="00E2797D"/>
    <w:rsid w:val="00E301EA"/>
    <w:rsid w:val="00E31AB2"/>
    <w:rsid w:val="00E327AD"/>
    <w:rsid w:val="00E357C4"/>
    <w:rsid w:val="00E370C1"/>
    <w:rsid w:val="00E37681"/>
    <w:rsid w:val="00E42C2F"/>
    <w:rsid w:val="00E44CE6"/>
    <w:rsid w:val="00E44D68"/>
    <w:rsid w:val="00E45DFC"/>
    <w:rsid w:val="00E460B0"/>
    <w:rsid w:val="00E46666"/>
    <w:rsid w:val="00E47E0E"/>
    <w:rsid w:val="00E50857"/>
    <w:rsid w:val="00E549A0"/>
    <w:rsid w:val="00E5626E"/>
    <w:rsid w:val="00E56F4C"/>
    <w:rsid w:val="00E57360"/>
    <w:rsid w:val="00E576E5"/>
    <w:rsid w:val="00E57BC4"/>
    <w:rsid w:val="00E60264"/>
    <w:rsid w:val="00E6259F"/>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48FD"/>
    <w:rsid w:val="00E973A8"/>
    <w:rsid w:val="00EA00C7"/>
    <w:rsid w:val="00EA0255"/>
    <w:rsid w:val="00EA0F85"/>
    <w:rsid w:val="00EA242D"/>
    <w:rsid w:val="00EA2DF4"/>
    <w:rsid w:val="00EA5EB3"/>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D7436"/>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25891"/>
    <w:rsid w:val="00F30E01"/>
    <w:rsid w:val="00F31630"/>
    <w:rsid w:val="00F31F9D"/>
    <w:rsid w:val="00F32A44"/>
    <w:rsid w:val="00F32D68"/>
    <w:rsid w:val="00F33A6A"/>
    <w:rsid w:val="00F3550F"/>
    <w:rsid w:val="00F36ECC"/>
    <w:rsid w:val="00F379C0"/>
    <w:rsid w:val="00F37C2C"/>
    <w:rsid w:val="00F4110B"/>
    <w:rsid w:val="00F4219B"/>
    <w:rsid w:val="00F4574A"/>
    <w:rsid w:val="00F45AEA"/>
    <w:rsid w:val="00F46231"/>
    <w:rsid w:val="00F46C42"/>
    <w:rsid w:val="00F46DA4"/>
    <w:rsid w:val="00F47FC2"/>
    <w:rsid w:val="00F51C7B"/>
    <w:rsid w:val="00F52296"/>
    <w:rsid w:val="00F545B3"/>
    <w:rsid w:val="00F54F75"/>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671"/>
    <w:rsid w:val="00F764B5"/>
    <w:rsid w:val="00F7667D"/>
    <w:rsid w:val="00F7762E"/>
    <w:rsid w:val="00F804F2"/>
    <w:rsid w:val="00F81276"/>
    <w:rsid w:val="00F82254"/>
    <w:rsid w:val="00F838BE"/>
    <w:rsid w:val="00F83C77"/>
    <w:rsid w:val="00F8423A"/>
    <w:rsid w:val="00F84E7D"/>
    <w:rsid w:val="00F8530D"/>
    <w:rsid w:val="00F872B6"/>
    <w:rsid w:val="00F9091E"/>
    <w:rsid w:val="00F9271C"/>
    <w:rsid w:val="00F92AC4"/>
    <w:rsid w:val="00F92C56"/>
    <w:rsid w:val="00F94A11"/>
    <w:rsid w:val="00F94DBB"/>
    <w:rsid w:val="00F95DBC"/>
    <w:rsid w:val="00F962CD"/>
    <w:rsid w:val="00F9689D"/>
    <w:rsid w:val="00F969B2"/>
    <w:rsid w:val="00F97346"/>
    <w:rsid w:val="00F9768E"/>
    <w:rsid w:val="00F978A9"/>
    <w:rsid w:val="00FA0CAD"/>
    <w:rsid w:val="00FA1D05"/>
    <w:rsid w:val="00FA2823"/>
    <w:rsid w:val="00FA31A8"/>
    <w:rsid w:val="00FA363E"/>
    <w:rsid w:val="00FA434B"/>
    <w:rsid w:val="00FA5850"/>
    <w:rsid w:val="00FA61EF"/>
    <w:rsid w:val="00FA6568"/>
    <w:rsid w:val="00FA6A3B"/>
    <w:rsid w:val="00FA6CDD"/>
    <w:rsid w:val="00FB0AC3"/>
    <w:rsid w:val="00FB15A9"/>
    <w:rsid w:val="00FB1C35"/>
    <w:rsid w:val="00FB2819"/>
    <w:rsid w:val="00FB299E"/>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478B"/>
    <w:rsid w:val="00FD56AF"/>
    <w:rsid w:val="00FD6165"/>
    <w:rsid w:val="00FD63F0"/>
    <w:rsid w:val="00FD7133"/>
    <w:rsid w:val="00FD7BC0"/>
    <w:rsid w:val="00FE17BA"/>
    <w:rsid w:val="00FE20DD"/>
    <w:rsid w:val="00FE335B"/>
    <w:rsid w:val="00FE4857"/>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4E9DC6-CF18-416E-A0A3-07040EACE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710D"/>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 w:type="character" w:customStyle="1" w:styleId="Bodytext20">
    <w:name w:val="Body text (2)_"/>
    <w:link w:val="Bodytext21"/>
    <w:uiPriority w:val="99"/>
    <w:locked/>
    <w:rsid w:val="002873E4"/>
    <w:rPr>
      <w:rFonts w:ascii="Times New Roman" w:hAnsi="Times New Roman"/>
      <w:shd w:val="clear" w:color="auto" w:fill="FFFFFF"/>
    </w:rPr>
  </w:style>
  <w:style w:type="paragraph" w:customStyle="1" w:styleId="Bodytext21">
    <w:name w:val="Body text (2)1"/>
    <w:basedOn w:val="Normal"/>
    <w:link w:val="Bodytext20"/>
    <w:uiPriority w:val="99"/>
    <w:rsid w:val="002873E4"/>
    <w:pPr>
      <w:widowControl w:val="0"/>
      <w:shd w:val="clear" w:color="auto" w:fill="FFFFFF"/>
      <w:spacing w:after="240" w:line="274" w:lineRule="exact"/>
      <w:ind w:hanging="740"/>
      <w:jc w:val="both"/>
    </w:pPr>
    <w:rPr>
      <w:rFonts w:ascii="Times New Roman" w:hAnsi="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05531235">
      <w:bodyDiv w:val="1"/>
      <w:marLeft w:val="0"/>
      <w:marRight w:val="0"/>
      <w:marTop w:val="0"/>
      <w:marBottom w:val="0"/>
      <w:divBdr>
        <w:top w:val="none" w:sz="0" w:space="0" w:color="auto"/>
        <w:left w:val="none" w:sz="0" w:space="0" w:color="auto"/>
        <w:bottom w:val="none" w:sz="0" w:space="0" w:color="auto"/>
        <w:right w:val="none" w:sz="0" w:space="0" w:color="auto"/>
      </w:divBdr>
      <w:divsChild>
        <w:div w:id="22243596">
          <w:marLeft w:val="0"/>
          <w:marRight w:val="0"/>
          <w:marTop w:val="0"/>
          <w:marBottom w:val="0"/>
          <w:divBdr>
            <w:top w:val="none" w:sz="0" w:space="0" w:color="auto"/>
            <w:left w:val="none" w:sz="0" w:space="0" w:color="auto"/>
            <w:bottom w:val="none" w:sz="0" w:space="0" w:color="auto"/>
            <w:right w:val="none" w:sz="0" w:space="0" w:color="auto"/>
          </w:divBdr>
          <w:divsChild>
            <w:div w:id="1491602493">
              <w:marLeft w:val="0"/>
              <w:marRight w:val="0"/>
              <w:marTop w:val="0"/>
              <w:marBottom w:val="0"/>
              <w:divBdr>
                <w:top w:val="none" w:sz="0" w:space="0" w:color="auto"/>
                <w:left w:val="none" w:sz="0" w:space="0" w:color="auto"/>
                <w:bottom w:val="none" w:sz="0" w:space="0" w:color="auto"/>
                <w:right w:val="none" w:sz="0" w:space="0" w:color="auto"/>
              </w:divBdr>
              <w:divsChild>
                <w:div w:id="707146878">
                  <w:marLeft w:val="0"/>
                  <w:marRight w:val="0"/>
                  <w:marTop w:val="0"/>
                  <w:marBottom w:val="0"/>
                  <w:divBdr>
                    <w:top w:val="none" w:sz="0" w:space="0" w:color="auto"/>
                    <w:left w:val="none" w:sz="0" w:space="0" w:color="auto"/>
                    <w:bottom w:val="none" w:sz="0" w:space="0" w:color="auto"/>
                    <w:right w:val="none" w:sz="0" w:space="0" w:color="auto"/>
                  </w:divBdr>
                  <w:divsChild>
                    <w:div w:id="1206991427">
                      <w:marLeft w:val="0"/>
                      <w:marRight w:val="0"/>
                      <w:marTop w:val="0"/>
                      <w:marBottom w:val="0"/>
                      <w:divBdr>
                        <w:top w:val="none" w:sz="0" w:space="0" w:color="auto"/>
                        <w:left w:val="none" w:sz="0" w:space="0" w:color="auto"/>
                        <w:bottom w:val="none" w:sz="0" w:space="0" w:color="auto"/>
                        <w:right w:val="none" w:sz="0" w:space="0" w:color="auto"/>
                      </w:divBdr>
                      <w:divsChild>
                        <w:div w:id="369695140">
                          <w:marLeft w:val="0"/>
                          <w:marRight w:val="0"/>
                          <w:marTop w:val="0"/>
                          <w:marBottom w:val="0"/>
                          <w:divBdr>
                            <w:top w:val="none" w:sz="0" w:space="0" w:color="auto"/>
                            <w:left w:val="none" w:sz="0" w:space="0" w:color="auto"/>
                            <w:bottom w:val="none" w:sz="0" w:space="0" w:color="auto"/>
                            <w:right w:val="none" w:sz="0" w:space="0" w:color="auto"/>
                          </w:divBdr>
                          <w:divsChild>
                            <w:div w:id="887835760">
                              <w:marLeft w:val="0"/>
                              <w:marRight w:val="0"/>
                              <w:marTop w:val="0"/>
                              <w:marBottom w:val="0"/>
                              <w:divBdr>
                                <w:top w:val="none" w:sz="0" w:space="0" w:color="auto"/>
                                <w:left w:val="none" w:sz="0" w:space="0" w:color="auto"/>
                                <w:bottom w:val="none" w:sz="0" w:space="0" w:color="auto"/>
                                <w:right w:val="none" w:sz="0" w:space="0" w:color="auto"/>
                              </w:divBdr>
                              <w:divsChild>
                                <w:div w:id="956175940">
                                  <w:marLeft w:val="0"/>
                                  <w:marRight w:val="0"/>
                                  <w:marTop w:val="0"/>
                                  <w:marBottom w:val="0"/>
                                  <w:divBdr>
                                    <w:top w:val="none" w:sz="0" w:space="0" w:color="auto"/>
                                    <w:left w:val="none" w:sz="0" w:space="0" w:color="auto"/>
                                    <w:bottom w:val="none" w:sz="0" w:space="0" w:color="auto"/>
                                    <w:right w:val="none" w:sz="0" w:space="0" w:color="auto"/>
                                  </w:divBdr>
                                  <w:divsChild>
                                    <w:div w:id="499465322">
                                      <w:marLeft w:val="30"/>
                                      <w:marRight w:val="30"/>
                                      <w:marTop w:val="30"/>
                                      <w:marBottom w:val="30"/>
                                      <w:divBdr>
                                        <w:top w:val="none" w:sz="0" w:space="0" w:color="auto"/>
                                        <w:left w:val="none" w:sz="0" w:space="0" w:color="auto"/>
                                        <w:bottom w:val="none" w:sz="0" w:space="0" w:color="auto"/>
                                        <w:right w:val="none" w:sz="0" w:space="0" w:color="auto"/>
                                      </w:divBdr>
                                      <w:divsChild>
                                        <w:div w:id="1940139332">
                                          <w:marLeft w:val="0"/>
                                          <w:marRight w:val="0"/>
                                          <w:marTop w:val="0"/>
                                          <w:marBottom w:val="0"/>
                                          <w:divBdr>
                                            <w:top w:val="none" w:sz="0" w:space="0" w:color="auto"/>
                                            <w:left w:val="none" w:sz="0" w:space="0" w:color="auto"/>
                                            <w:bottom w:val="none" w:sz="0" w:space="0" w:color="auto"/>
                                            <w:right w:val="none" w:sz="0" w:space="0" w:color="auto"/>
                                          </w:divBdr>
                                        </w:div>
                                        <w:div w:id="26955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478494314">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48774810">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88094635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8830114">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hyperlink" Target="mailto:personaldata@bnbank.org"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ersonaldata@bnbank.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nb.bg/bnbweb/groups/public/documents/bnb_download/au_persdataprotect_policy_bg.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javascrip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bnb.bg/AboutUs/AUPublicProcurements/AUPPList/PP_01224-2019-0007_BG" TargetMode="External"/><Relationship Id="rId14" Type="http://schemas.openxmlformats.org/officeDocument/2006/relationships/hyperlink" Target="mailto:kzld@cpdp.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53854-58A3-4A34-BB82-37BB5834D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8335</Words>
  <Characters>47514</Characters>
  <Application>Microsoft Office Word</Application>
  <DocSecurity>0</DocSecurity>
  <Lines>395</Lines>
  <Paragraphs>111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55738</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Виолина Стойнева</cp:lastModifiedBy>
  <cp:revision>13</cp:revision>
  <cp:lastPrinted>2019-12-20T08:30:00Z</cp:lastPrinted>
  <dcterms:created xsi:type="dcterms:W3CDTF">2020-02-21T12:29:00Z</dcterms:created>
  <dcterms:modified xsi:type="dcterms:W3CDTF">2020-02-24T13:00:00Z</dcterms:modified>
</cp:coreProperties>
</file>