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29F" w:rsidRPr="00CF28E7" w:rsidRDefault="00410B9B" w:rsidP="00A02A3F">
      <w:pPr>
        <w:tabs>
          <w:tab w:val="left" w:pos="9072"/>
        </w:tabs>
        <w:spacing w:line="360" w:lineRule="auto"/>
        <w:ind w:right="468"/>
        <w:rPr>
          <w:b/>
          <w:bCs/>
          <w:i/>
          <w:sz w:val="24"/>
          <w:szCs w:val="24"/>
        </w:rPr>
      </w:pPr>
      <w:r w:rsidRPr="00CF28E7">
        <w:rPr>
          <w:b/>
          <w:sz w:val="24"/>
          <w:szCs w:val="24"/>
        </w:rPr>
        <w:tab/>
      </w:r>
    </w:p>
    <w:p w:rsidR="003E2078" w:rsidRPr="00A204C0" w:rsidRDefault="004711FF" w:rsidP="00A02A3F">
      <w:pPr>
        <w:spacing w:line="360" w:lineRule="auto"/>
        <w:ind w:right="16"/>
        <w:jc w:val="center"/>
        <w:rPr>
          <w:b/>
          <w:spacing w:val="40"/>
          <w:sz w:val="28"/>
          <w:szCs w:val="28"/>
        </w:rPr>
      </w:pPr>
      <w:r w:rsidRPr="00A204C0">
        <w:rPr>
          <w:b/>
          <w:spacing w:val="40"/>
          <w:sz w:val="28"/>
          <w:szCs w:val="28"/>
        </w:rPr>
        <w:t xml:space="preserve">РАМКОВО СПОРАЗУМЕНИЕ </w:t>
      </w:r>
    </w:p>
    <w:p w:rsidR="00CF28E7" w:rsidRPr="00A204C0" w:rsidRDefault="00CF28E7" w:rsidP="00A02A3F">
      <w:pPr>
        <w:spacing w:line="360" w:lineRule="auto"/>
        <w:ind w:right="16"/>
        <w:jc w:val="both"/>
        <w:rPr>
          <w:sz w:val="24"/>
          <w:szCs w:val="24"/>
          <w:lang w:val="en-US"/>
        </w:rPr>
      </w:pPr>
    </w:p>
    <w:p w:rsidR="00A07C8F" w:rsidRPr="00A204C0" w:rsidRDefault="00A07C8F" w:rsidP="00A02A3F">
      <w:pPr>
        <w:spacing w:line="360" w:lineRule="auto"/>
        <w:ind w:right="16"/>
        <w:jc w:val="both"/>
        <w:rPr>
          <w:sz w:val="24"/>
          <w:szCs w:val="24"/>
          <w:lang w:val="en-US"/>
        </w:rPr>
      </w:pPr>
    </w:p>
    <w:p w:rsidR="002C3C6F" w:rsidRPr="00A204C0" w:rsidRDefault="004711FF" w:rsidP="00A02A3F">
      <w:pPr>
        <w:shd w:val="clear" w:color="auto" w:fill="FFFFFF"/>
        <w:spacing w:line="360" w:lineRule="auto"/>
        <w:ind w:firstLine="709"/>
        <w:jc w:val="both"/>
        <w:rPr>
          <w:color w:val="000000"/>
          <w:spacing w:val="11"/>
          <w:sz w:val="24"/>
          <w:szCs w:val="24"/>
        </w:rPr>
      </w:pPr>
      <w:r w:rsidRPr="00A204C0">
        <w:rPr>
          <w:color w:val="000000"/>
          <w:spacing w:val="11"/>
          <w:sz w:val="24"/>
          <w:szCs w:val="24"/>
        </w:rPr>
        <w:t>Днес …………. 201</w:t>
      </w:r>
      <w:r w:rsidR="00916C89" w:rsidRPr="00A204C0">
        <w:rPr>
          <w:color w:val="000000"/>
          <w:spacing w:val="11"/>
          <w:sz w:val="24"/>
          <w:szCs w:val="24"/>
          <w:lang w:val="en-US"/>
        </w:rPr>
        <w:t>9</w:t>
      </w:r>
      <w:r w:rsidRPr="00A204C0">
        <w:rPr>
          <w:color w:val="000000"/>
          <w:spacing w:val="11"/>
          <w:sz w:val="24"/>
          <w:szCs w:val="24"/>
        </w:rPr>
        <w:t> г., в гр. София</w:t>
      </w:r>
      <w:r w:rsidR="00A07C8F" w:rsidRPr="00A204C0">
        <w:rPr>
          <w:color w:val="000000"/>
          <w:spacing w:val="11"/>
          <w:sz w:val="24"/>
          <w:szCs w:val="24"/>
          <w:lang w:val="en-US"/>
        </w:rPr>
        <w:t>,</w:t>
      </w:r>
      <w:r w:rsidRPr="00A204C0">
        <w:rPr>
          <w:color w:val="000000"/>
          <w:spacing w:val="11"/>
          <w:sz w:val="24"/>
          <w:szCs w:val="24"/>
        </w:rPr>
        <w:t xml:space="preserve"> </w:t>
      </w:r>
      <w:r w:rsidR="002C3C6F" w:rsidRPr="00A204C0">
        <w:rPr>
          <w:color w:val="000000"/>
          <w:spacing w:val="11"/>
          <w:sz w:val="24"/>
          <w:szCs w:val="24"/>
        </w:rPr>
        <w:t>между,</w:t>
      </w:r>
    </w:p>
    <w:p w:rsidR="007C6571" w:rsidRPr="00A204C0" w:rsidRDefault="00E94B99" w:rsidP="00A02A3F">
      <w:pPr>
        <w:shd w:val="clear" w:color="auto" w:fill="FFFFFF"/>
        <w:spacing w:line="360" w:lineRule="auto"/>
        <w:ind w:firstLine="709"/>
        <w:jc w:val="both"/>
        <w:rPr>
          <w:sz w:val="24"/>
          <w:szCs w:val="24"/>
        </w:rPr>
      </w:pPr>
      <w:r w:rsidRPr="00A204C0">
        <w:rPr>
          <w:b/>
          <w:sz w:val="24"/>
          <w:szCs w:val="24"/>
        </w:rPr>
        <w:t>БЪЛГАРСКАТА НАРОДНА БАНКА</w:t>
      </w:r>
      <w:r w:rsidRPr="00A204C0">
        <w:rPr>
          <w:sz w:val="24"/>
          <w:szCs w:val="24"/>
        </w:rPr>
        <w:t xml:space="preserve">, </w:t>
      </w:r>
      <w:r w:rsidRPr="00A204C0">
        <w:rPr>
          <w:bCs/>
          <w:color w:val="000000"/>
          <w:spacing w:val="10"/>
          <w:sz w:val="24"/>
          <w:szCs w:val="24"/>
        </w:rPr>
        <w:t>със седалище и адрес на управление</w:t>
      </w:r>
      <w:r w:rsidRPr="00A204C0">
        <w:rPr>
          <w:color w:val="000000"/>
          <w:spacing w:val="10"/>
          <w:sz w:val="24"/>
          <w:szCs w:val="24"/>
        </w:rPr>
        <w:t xml:space="preserve">: гр. София 1000, пл. „Княз </w:t>
      </w:r>
      <w:r w:rsidRPr="00A204C0">
        <w:rPr>
          <w:color w:val="000000"/>
          <w:spacing w:val="4"/>
          <w:sz w:val="24"/>
          <w:szCs w:val="24"/>
        </w:rPr>
        <w:t xml:space="preserve">Александър I“ № 1,  </w:t>
      </w:r>
      <w:r w:rsidRPr="00A204C0">
        <w:rPr>
          <w:sz w:val="24"/>
          <w:szCs w:val="24"/>
        </w:rPr>
        <w:t>код по БУЛСТАТ</w:t>
      </w:r>
      <w:r w:rsidRPr="00A204C0">
        <w:rPr>
          <w:color w:val="000000"/>
          <w:spacing w:val="4"/>
          <w:sz w:val="24"/>
          <w:szCs w:val="24"/>
        </w:rPr>
        <w:t xml:space="preserve"> 000694037</w:t>
      </w:r>
      <w:r w:rsidRPr="00A204C0">
        <w:rPr>
          <w:sz w:val="24"/>
          <w:szCs w:val="24"/>
        </w:rPr>
        <w:t xml:space="preserve">, представлявана </w:t>
      </w:r>
      <w:r w:rsidRPr="00A204C0">
        <w:rPr>
          <w:color w:val="000000"/>
          <w:spacing w:val="3"/>
          <w:sz w:val="24"/>
          <w:szCs w:val="24"/>
        </w:rPr>
        <w:t>от г-жа СНЕЖАНКА ДЕЯНОВА – главен секретар</w:t>
      </w:r>
      <w:r w:rsidRPr="00A204C0">
        <w:rPr>
          <w:sz w:val="24"/>
          <w:szCs w:val="24"/>
        </w:rPr>
        <w:t xml:space="preserve">, в качеството </w:t>
      </w:r>
      <w:r w:rsidR="00BC7387">
        <w:rPr>
          <w:sz w:val="24"/>
          <w:szCs w:val="24"/>
        </w:rPr>
        <w:t>ѝ</w:t>
      </w:r>
      <w:r w:rsidRPr="00A204C0">
        <w:rPr>
          <w:sz w:val="24"/>
          <w:szCs w:val="24"/>
        </w:rPr>
        <w:t xml:space="preserve"> на възложител съгласно Заповед №</w:t>
      </w:r>
      <w:r w:rsidR="00BB4788">
        <w:rPr>
          <w:sz w:val="24"/>
          <w:szCs w:val="24"/>
        </w:rPr>
        <w:t>БНБ-</w:t>
      </w:r>
      <w:r w:rsidR="001B02A8" w:rsidRPr="00A204C0">
        <w:rPr>
          <w:sz w:val="24"/>
          <w:szCs w:val="24"/>
        </w:rPr>
        <w:t>36859/01.04.2019</w:t>
      </w:r>
      <w:r w:rsidR="0024772D" w:rsidRPr="00A204C0">
        <w:rPr>
          <w:sz w:val="24"/>
          <w:szCs w:val="24"/>
        </w:rPr>
        <w:t> г.</w:t>
      </w:r>
      <w:r w:rsidRPr="00A204C0" w:rsidDel="003D5C25">
        <w:rPr>
          <w:sz w:val="24"/>
          <w:szCs w:val="24"/>
        </w:rPr>
        <w:t xml:space="preserve"> </w:t>
      </w:r>
      <w:r w:rsidRPr="00A204C0">
        <w:rPr>
          <w:color w:val="000000"/>
          <w:spacing w:val="3"/>
          <w:sz w:val="24"/>
          <w:szCs w:val="24"/>
        </w:rPr>
        <w:t xml:space="preserve">и г-жа ТЕМЕНУЖКА ЦВЕТКОВА – главен </w:t>
      </w:r>
      <w:r w:rsidRPr="00A204C0">
        <w:rPr>
          <w:color w:val="000000"/>
          <w:sz w:val="24"/>
          <w:szCs w:val="24"/>
        </w:rPr>
        <w:t>счетоводител,</w:t>
      </w:r>
      <w:r w:rsidRPr="00A204C0" w:rsidDel="003D5C25">
        <w:rPr>
          <w:sz w:val="24"/>
          <w:szCs w:val="24"/>
        </w:rPr>
        <w:t xml:space="preserve"> </w:t>
      </w:r>
      <w:r w:rsidRPr="00A204C0">
        <w:rPr>
          <w:sz w:val="24"/>
          <w:szCs w:val="24"/>
        </w:rPr>
        <w:t xml:space="preserve">наричана за краткост </w:t>
      </w:r>
      <w:r w:rsidRPr="00A204C0">
        <w:rPr>
          <w:b/>
          <w:sz w:val="24"/>
          <w:szCs w:val="24"/>
        </w:rPr>
        <w:t>ВЪЗЛОЖИТЕЛ</w:t>
      </w:r>
      <w:r w:rsidRPr="00A204C0">
        <w:rPr>
          <w:sz w:val="24"/>
          <w:szCs w:val="24"/>
        </w:rPr>
        <w:t>, от една страна</w:t>
      </w:r>
    </w:p>
    <w:p w:rsidR="004711FF" w:rsidRPr="00A204C0" w:rsidRDefault="004711FF" w:rsidP="00A02A3F">
      <w:pPr>
        <w:shd w:val="clear" w:color="auto" w:fill="FFFFFF"/>
        <w:spacing w:line="360" w:lineRule="auto"/>
        <w:ind w:firstLine="709"/>
        <w:jc w:val="both"/>
        <w:rPr>
          <w:color w:val="000000"/>
          <w:sz w:val="24"/>
          <w:szCs w:val="24"/>
        </w:rPr>
      </w:pPr>
      <w:r w:rsidRPr="00A204C0">
        <w:rPr>
          <w:color w:val="000000"/>
          <w:sz w:val="24"/>
          <w:szCs w:val="24"/>
        </w:rPr>
        <w:t>и</w:t>
      </w:r>
    </w:p>
    <w:p w:rsidR="007C6571" w:rsidRPr="00A204C0" w:rsidRDefault="00DC462C" w:rsidP="00A02A3F">
      <w:pPr>
        <w:spacing w:line="360" w:lineRule="auto"/>
        <w:ind w:firstLine="720"/>
        <w:jc w:val="both"/>
        <w:rPr>
          <w:sz w:val="24"/>
          <w:szCs w:val="24"/>
        </w:rPr>
      </w:pPr>
      <w:r w:rsidRPr="00A204C0">
        <w:rPr>
          <w:sz w:val="24"/>
          <w:szCs w:val="24"/>
        </w:rPr>
        <w:t>……………………………….</w:t>
      </w:r>
      <w:r w:rsidR="004711FF" w:rsidRPr="00A204C0">
        <w:rPr>
          <w:sz w:val="24"/>
          <w:szCs w:val="24"/>
        </w:rPr>
        <w:t xml:space="preserve"> със седалище и адрес на управление:  ……………………………… EИК: ………………., представлявано от –……………………………..,</w:t>
      </w:r>
      <w:r w:rsidR="00CB5A0D" w:rsidRPr="00A204C0">
        <w:rPr>
          <w:sz w:val="24"/>
          <w:szCs w:val="24"/>
        </w:rPr>
        <w:t xml:space="preserve"> </w:t>
      </w:r>
      <w:r w:rsidR="00E94B99" w:rsidRPr="00A204C0">
        <w:rPr>
          <w:sz w:val="24"/>
          <w:szCs w:val="24"/>
        </w:rPr>
        <w:t>съгласно…………………,</w:t>
      </w:r>
      <w:r w:rsidR="004711FF" w:rsidRPr="00A204C0">
        <w:rPr>
          <w:sz w:val="24"/>
          <w:szCs w:val="24"/>
        </w:rPr>
        <w:t xml:space="preserve"> наричано за краткост </w:t>
      </w:r>
      <w:r w:rsidR="004711FF" w:rsidRPr="00A204C0">
        <w:rPr>
          <w:b/>
          <w:sz w:val="24"/>
          <w:szCs w:val="24"/>
        </w:rPr>
        <w:t>ИЗПЪЛНИТЕЛ</w:t>
      </w:r>
      <w:r w:rsidR="004711FF" w:rsidRPr="00A204C0">
        <w:rPr>
          <w:sz w:val="24"/>
          <w:szCs w:val="24"/>
        </w:rPr>
        <w:t xml:space="preserve">,  от друга страна, </w:t>
      </w:r>
    </w:p>
    <w:p w:rsidR="007C6571" w:rsidRPr="00A204C0" w:rsidRDefault="007C6571" w:rsidP="00A02A3F">
      <w:pPr>
        <w:spacing w:line="360" w:lineRule="auto"/>
        <w:ind w:firstLine="720"/>
        <w:jc w:val="both"/>
        <w:rPr>
          <w:sz w:val="24"/>
          <w:szCs w:val="24"/>
        </w:rPr>
      </w:pPr>
    </w:p>
    <w:p w:rsidR="007C6571" w:rsidRPr="00A204C0" w:rsidRDefault="007C6571" w:rsidP="00A02A3F">
      <w:pPr>
        <w:spacing w:line="360" w:lineRule="auto"/>
        <w:ind w:firstLine="720"/>
        <w:jc w:val="both"/>
        <w:rPr>
          <w:sz w:val="24"/>
          <w:szCs w:val="24"/>
        </w:rPr>
      </w:pPr>
      <w:r w:rsidRPr="00A204C0">
        <w:rPr>
          <w:b/>
          <w:sz w:val="24"/>
          <w:szCs w:val="24"/>
        </w:rPr>
        <w:t>ВЪЗЛОЖИТЕЛЯТ</w:t>
      </w:r>
      <w:r w:rsidRPr="00A204C0">
        <w:rPr>
          <w:sz w:val="24"/>
          <w:szCs w:val="24"/>
        </w:rPr>
        <w:t xml:space="preserve"> и </w:t>
      </w:r>
      <w:r w:rsidRPr="00A204C0">
        <w:rPr>
          <w:b/>
          <w:sz w:val="24"/>
          <w:szCs w:val="24"/>
          <w:shd w:val="clear" w:color="auto" w:fill="FFFFFF"/>
          <w:lang w:eastAsia="ru-RU"/>
        </w:rPr>
        <w:t>ИЗПЪЛНИТЕЛЯТ</w:t>
      </w:r>
      <w:r w:rsidRPr="00A204C0">
        <w:rPr>
          <w:sz w:val="24"/>
          <w:szCs w:val="24"/>
        </w:rPr>
        <w:t>, наричани заедно „</w:t>
      </w:r>
      <w:r w:rsidRPr="00A204C0">
        <w:rPr>
          <w:b/>
          <w:sz w:val="24"/>
          <w:szCs w:val="24"/>
        </w:rPr>
        <w:t>Страните</w:t>
      </w:r>
      <w:r w:rsidRPr="00A204C0">
        <w:rPr>
          <w:sz w:val="24"/>
          <w:szCs w:val="24"/>
        </w:rPr>
        <w:t>“, а всеки от тях поотделно „</w:t>
      </w:r>
      <w:r w:rsidRPr="00A204C0">
        <w:rPr>
          <w:b/>
          <w:sz w:val="24"/>
          <w:szCs w:val="24"/>
        </w:rPr>
        <w:t>Страна</w:t>
      </w:r>
      <w:r w:rsidRPr="00A204C0">
        <w:rPr>
          <w:sz w:val="24"/>
          <w:szCs w:val="24"/>
        </w:rPr>
        <w:t>“);</w:t>
      </w:r>
    </w:p>
    <w:p w:rsidR="00A07C8F" w:rsidRPr="00A204C0" w:rsidRDefault="00A07C8F" w:rsidP="00A02A3F">
      <w:pPr>
        <w:widowControl/>
        <w:autoSpaceDE/>
        <w:autoSpaceDN/>
        <w:adjustRightInd/>
        <w:spacing w:line="360" w:lineRule="auto"/>
        <w:ind w:firstLine="720"/>
        <w:jc w:val="both"/>
        <w:rPr>
          <w:sz w:val="24"/>
          <w:szCs w:val="24"/>
          <w:lang w:val="en-US"/>
        </w:rPr>
      </w:pPr>
      <w:r w:rsidRPr="00A204C0">
        <w:rPr>
          <w:sz w:val="24"/>
          <w:szCs w:val="24"/>
          <w:lang w:eastAsia="ar-SA"/>
        </w:rPr>
        <w:t>н</w:t>
      </w:r>
      <w:r w:rsidR="004711FF" w:rsidRPr="00A204C0">
        <w:rPr>
          <w:sz w:val="24"/>
          <w:szCs w:val="24"/>
          <w:lang w:eastAsia="ar-SA"/>
        </w:rPr>
        <w:t xml:space="preserve">а основание чл. </w:t>
      </w:r>
      <w:r w:rsidR="00864FFA" w:rsidRPr="00A204C0">
        <w:rPr>
          <w:sz w:val="24"/>
          <w:szCs w:val="24"/>
          <w:lang w:eastAsia="ar-SA"/>
        </w:rPr>
        <w:t>81</w:t>
      </w:r>
      <w:r w:rsidR="004711FF" w:rsidRPr="00A204C0">
        <w:rPr>
          <w:sz w:val="24"/>
          <w:szCs w:val="24"/>
          <w:lang w:eastAsia="ar-SA"/>
        </w:rPr>
        <w:t xml:space="preserve">, ал. 1 от Закона за обществените поръчки (ЗОП) и </w:t>
      </w:r>
      <w:r w:rsidR="004711FF" w:rsidRPr="00A204C0">
        <w:rPr>
          <w:sz w:val="24"/>
          <w:szCs w:val="24"/>
        </w:rPr>
        <w:t xml:space="preserve">във връзка с проведена открита процедура по чл. 73, ал. 1 от ЗОП </w:t>
      </w:r>
      <w:r w:rsidR="00864FFA" w:rsidRPr="00A204C0">
        <w:rPr>
          <w:sz w:val="24"/>
          <w:szCs w:val="24"/>
        </w:rPr>
        <w:t xml:space="preserve">за сключване на </w:t>
      </w:r>
      <w:r w:rsidR="007F2F02">
        <w:rPr>
          <w:sz w:val="24"/>
          <w:szCs w:val="24"/>
        </w:rPr>
        <w:t>Р</w:t>
      </w:r>
      <w:r w:rsidR="00864FFA" w:rsidRPr="00A204C0">
        <w:rPr>
          <w:sz w:val="24"/>
          <w:szCs w:val="24"/>
        </w:rPr>
        <w:t xml:space="preserve">амково споразумение </w:t>
      </w:r>
      <w:r w:rsidR="00E837C2" w:rsidRPr="00A204C0">
        <w:rPr>
          <w:sz w:val="24"/>
          <w:szCs w:val="24"/>
        </w:rPr>
        <w:t>с предмет:</w:t>
      </w:r>
      <w:r w:rsidR="00243B05">
        <w:rPr>
          <w:sz w:val="24"/>
          <w:szCs w:val="24"/>
        </w:rPr>
        <w:t xml:space="preserve"> </w:t>
      </w:r>
      <w:r w:rsidR="00243B05" w:rsidRPr="00BC7387">
        <w:rPr>
          <w:b/>
          <w:sz w:val="24"/>
          <w:szCs w:val="24"/>
        </w:rPr>
        <w:t>„Развитие и абонаментно обслужване на “Интегрираната статистическа информационна система (ИСИС)” в БНБ</w:t>
      </w:r>
      <w:r w:rsidR="00243B05" w:rsidRPr="00BC7387">
        <w:rPr>
          <w:rFonts w:eastAsia="Calibri"/>
          <w:b/>
          <w:color w:val="000000"/>
          <w:sz w:val="24"/>
          <w:szCs w:val="24"/>
        </w:rPr>
        <w:t>“</w:t>
      </w:r>
      <w:r w:rsidR="00243B05">
        <w:rPr>
          <w:rFonts w:eastAsia="Calibri"/>
          <w:color w:val="000000"/>
          <w:sz w:val="24"/>
          <w:szCs w:val="24"/>
        </w:rPr>
        <w:t xml:space="preserve"> </w:t>
      </w:r>
      <w:r w:rsidR="004711FF" w:rsidRPr="00A204C0">
        <w:rPr>
          <w:sz w:val="24"/>
          <w:szCs w:val="24"/>
        </w:rPr>
        <w:t>и Решение №</w:t>
      </w:r>
      <w:r w:rsidR="00850485" w:rsidRPr="00A204C0">
        <w:rPr>
          <w:sz w:val="24"/>
          <w:szCs w:val="24"/>
        </w:rPr>
        <w:t> </w:t>
      </w:r>
      <w:r w:rsidR="004711FF" w:rsidRPr="00A204C0">
        <w:rPr>
          <w:sz w:val="24"/>
          <w:szCs w:val="24"/>
        </w:rPr>
        <w:t>…</w:t>
      </w:r>
      <w:r w:rsidR="00864FFA" w:rsidRPr="00A204C0">
        <w:rPr>
          <w:sz w:val="24"/>
          <w:szCs w:val="24"/>
        </w:rPr>
        <w:t>………</w:t>
      </w:r>
      <w:r w:rsidR="004711FF" w:rsidRPr="00A204C0">
        <w:rPr>
          <w:sz w:val="24"/>
          <w:szCs w:val="24"/>
        </w:rPr>
        <w:t>/…</w:t>
      </w:r>
      <w:r w:rsidR="00864FFA" w:rsidRPr="00A204C0">
        <w:rPr>
          <w:sz w:val="24"/>
          <w:szCs w:val="24"/>
        </w:rPr>
        <w:t>……..</w:t>
      </w:r>
      <w:r w:rsidR="004711FF" w:rsidRPr="00A204C0">
        <w:rPr>
          <w:sz w:val="24"/>
          <w:szCs w:val="24"/>
        </w:rPr>
        <w:t xml:space="preserve"> 201</w:t>
      </w:r>
      <w:r w:rsidR="008065CC" w:rsidRPr="00A204C0">
        <w:rPr>
          <w:sz w:val="24"/>
          <w:szCs w:val="24"/>
        </w:rPr>
        <w:t>9 </w:t>
      </w:r>
      <w:r w:rsidR="004711FF" w:rsidRPr="00A204C0">
        <w:rPr>
          <w:sz w:val="24"/>
          <w:szCs w:val="24"/>
        </w:rPr>
        <w:t xml:space="preserve">г. на </w:t>
      </w:r>
      <w:r w:rsidR="005F1A47" w:rsidRPr="00A204C0">
        <w:rPr>
          <w:sz w:val="24"/>
          <w:szCs w:val="24"/>
        </w:rPr>
        <w:t>г</w:t>
      </w:r>
      <w:r w:rsidR="004711FF" w:rsidRPr="00A204C0">
        <w:rPr>
          <w:sz w:val="24"/>
          <w:szCs w:val="24"/>
        </w:rPr>
        <w:t>лавния секретар на БНБ за опред</w:t>
      </w:r>
      <w:r w:rsidR="00864FFA" w:rsidRPr="00A204C0">
        <w:rPr>
          <w:sz w:val="24"/>
          <w:szCs w:val="24"/>
        </w:rPr>
        <w:t>еляне на изпълнител на рамковото споразумение</w:t>
      </w:r>
      <w:r w:rsidR="004711FF" w:rsidRPr="00A204C0">
        <w:rPr>
          <w:sz w:val="24"/>
          <w:szCs w:val="24"/>
        </w:rPr>
        <w:t xml:space="preserve">, </w:t>
      </w:r>
    </w:p>
    <w:p w:rsidR="004711FF" w:rsidRPr="00A204C0" w:rsidRDefault="00864FFA" w:rsidP="00A02A3F">
      <w:pPr>
        <w:widowControl/>
        <w:autoSpaceDE/>
        <w:autoSpaceDN/>
        <w:adjustRightInd/>
        <w:spacing w:line="360" w:lineRule="auto"/>
        <w:ind w:firstLine="720"/>
        <w:jc w:val="both"/>
        <w:rPr>
          <w:sz w:val="24"/>
          <w:szCs w:val="24"/>
        </w:rPr>
      </w:pPr>
      <w:r w:rsidRPr="00A204C0">
        <w:rPr>
          <w:sz w:val="24"/>
          <w:szCs w:val="24"/>
        </w:rPr>
        <w:t>се сключи настоящ</w:t>
      </w:r>
      <w:r w:rsidR="00873D06" w:rsidRPr="00A204C0">
        <w:rPr>
          <w:sz w:val="24"/>
          <w:szCs w:val="24"/>
        </w:rPr>
        <w:t>о</w:t>
      </w:r>
      <w:r w:rsidRPr="00A204C0">
        <w:rPr>
          <w:sz w:val="24"/>
          <w:szCs w:val="24"/>
        </w:rPr>
        <w:t xml:space="preserve">то </w:t>
      </w:r>
      <w:r w:rsidR="0023597E">
        <w:rPr>
          <w:sz w:val="24"/>
          <w:szCs w:val="24"/>
        </w:rPr>
        <w:t>Р</w:t>
      </w:r>
      <w:r w:rsidRPr="00A204C0">
        <w:rPr>
          <w:sz w:val="24"/>
          <w:szCs w:val="24"/>
        </w:rPr>
        <w:t>амково споразумение („Споразумението“) за следното</w:t>
      </w:r>
      <w:r w:rsidR="004711FF" w:rsidRPr="00A204C0">
        <w:rPr>
          <w:sz w:val="24"/>
          <w:szCs w:val="24"/>
        </w:rPr>
        <w:t>:</w:t>
      </w:r>
    </w:p>
    <w:p w:rsidR="00F321DE" w:rsidRPr="00A204C0" w:rsidRDefault="00F321DE" w:rsidP="00A02A3F">
      <w:pPr>
        <w:tabs>
          <w:tab w:val="left" w:pos="900"/>
          <w:tab w:val="left" w:pos="9090"/>
        </w:tabs>
        <w:spacing w:line="360" w:lineRule="auto"/>
        <w:ind w:right="16"/>
        <w:jc w:val="both"/>
        <w:rPr>
          <w:sz w:val="24"/>
          <w:szCs w:val="24"/>
        </w:rPr>
      </w:pPr>
    </w:p>
    <w:p w:rsidR="0068749A" w:rsidRPr="00A204C0" w:rsidRDefault="001F485D" w:rsidP="001F485D">
      <w:pPr>
        <w:pStyle w:val="a0"/>
        <w:spacing w:before="0"/>
        <w:ind w:firstLine="0"/>
        <w:jc w:val="center"/>
        <w:outlineLvl w:val="0"/>
        <w:rPr>
          <w:b/>
          <w:szCs w:val="24"/>
          <w:u w:val="single"/>
        </w:rPr>
      </w:pPr>
      <w:r w:rsidRPr="00A204C0">
        <w:rPr>
          <w:b/>
          <w:szCs w:val="24"/>
          <w:u w:val="single"/>
          <w:lang w:val="en-US"/>
        </w:rPr>
        <w:t xml:space="preserve">I. </w:t>
      </w:r>
      <w:r w:rsidR="00420BA2" w:rsidRPr="00A204C0">
        <w:rPr>
          <w:b/>
          <w:szCs w:val="24"/>
          <w:u w:val="single"/>
        </w:rPr>
        <w:t xml:space="preserve">ПРЕДМЕТ </w:t>
      </w:r>
      <w:r w:rsidR="00134507" w:rsidRPr="00A204C0">
        <w:rPr>
          <w:b/>
          <w:szCs w:val="24"/>
          <w:u w:val="single"/>
        </w:rPr>
        <w:t>И СРОК</w:t>
      </w:r>
    </w:p>
    <w:p w:rsidR="00B151CB" w:rsidRPr="00A204C0" w:rsidRDefault="0068749A" w:rsidP="002747EE">
      <w:pPr>
        <w:numPr>
          <w:ilvl w:val="0"/>
          <w:numId w:val="31"/>
        </w:numPr>
        <w:spacing w:line="360" w:lineRule="auto"/>
        <w:ind w:left="0" w:right="16" w:firstLine="709"/>
        <w:jc w:val="both"/>
        <w:rPr>
          <w:sz w:val="24"/>
          <w:szCs w:val="24"/>
        </w:rPr>
      </w:pPr>
      <w:r w:rsidRPr="00A204C0">
        <w:rPr>
          <w:b/>
          <w:sz w:val="24"/>
          <w:szCs w:val="24"/>
        </w:rPr>
        <w:t xml:space="preserve"> </w:t>
      </w:r>
      <w:r w:rsidR="003D2DC2" w:rsidRPr="00A204C0">
        <w:rPr>
          <w:sz w:val="24"/>
          <w:szCs w:val="24"/>
        </w:rPr>
        <w:t>(1)</w:t>
      </w:r>
      <w:r w:rsidR="003D2DC2" w:rsidRPr="00A204C0">
        <w:rPr>
          <w:b/>
          <w:sz w:val="24"/>
          <w:szCs w:val="24"/>
        </w:rPr>
        <w:t xml:space="preserve"> </w:t>
      </w:r>
      <w:r w:rsidRPr="00A204C0">
        <w:rPr>
          <w:b/>
          <w:sz w:val="24"/>
          <w:szCs w:val="24"/>
        </w:rPr>
        <w:t>ВЪЗЛОЖИТЕЛЯТ</w:t>
      </w:r>
      <w:r w:rsidRPr="00A204C0">
        <w:rPr>
          <w:sz w:val="24"/>
          <w:szCs w:val="24"/>
        </w:rPr>
        <w:t xml:space="preserve"> възлага, а </w:t>
      </w:r>
      <w:r w:rsidRPr="00A204C0">
        <w:rPr>
          <w:b/>
          <w:sz w:val="24"/>
          <w:szCs w:val="24"/>
        </w:rPr>
        <w:t>ИЗПЪЛНИТЕЛЯТ</w:t>
      </w:r>
      <w:r w:rsidRPr="00A204C0">
        <w:rPr>
          <w:sz w:val="24"/>
          <w:szCs w:val="24"/>
        </w:rPr>
        <w:t xml:space="preserve"> </w:t>
      </w:r>
      <w:r w:rsidR="009E42B4" w:rsidRPr="00A204C0">
        <w:rPr>
          <w:sz w:val="24"/>
          <w:szCs w:val="24"/>
        </w:rPr>
        <w:t xml:space="preserve">се задължава </w:t>
      </w:r>
      <w:r w:rsidRPr="00A204C0">
        <w:rPr>
          <w:sz w:val="24"/>
          <w:szCs w:val="24"/>
        </w:rPr>
        <w:t xml:space="preserve">да </w:t>
      </w:r>
      <w:r w:rsidR="00C1639D" w:rsidRPr="00A204C0">
        <w:rPr>
          <w:sz w:val="24"/>
          <w:szCs w:val="24"/>
        </w:rPr>
        <w:t>предоставя</w:t>
      </w:r>
      <w:r w:rsidR="00420BA2" w:rsidRPr="00A204C0">
        <w:rPr>
          <w:sz w:val="24"/>
          <w:szCs w:val="24"/>
        </w:rPr>
        <w:t xml:space="preserve"> следните услуги</w:t>
      </w:r>
      <w:r w:rsidRPr="00A204C0">
        <w:rPr>
          <w:sz w:val="24"/>
          <w:szCs w:val="24"/>
        </w:rPr>
        <w:t>:</w:t>
      </w:r>
      <w:r w:rsidR="00B819DF" w:rsidRPr="00A204C0">
        <w:rPr>
          <w:sz w:val="24"/>
          <w:szCs w:val="24"/>
        </w:rPr>
        <w:t xml:space="preserve"> </w:t>
      </w:r>
    </w:p>
    <w:p w:rsidR="00B24228" w:rsidRPr="00A204C0" w:rsidRDefault="00B24228" w:rsidP="00B24228">
      <w:pPr>
        <w:numPr>
          <w:ilvl w:val="0"/>
          <w:numId w:val="19"/>
        </w:numPr>
        <w:tabs>
          <w:tab w:val="left" w:pos="993"/>
        </w:tabs>
        <w:spacing w:line="360" w:lineRule="auto"/>
        <w:ind w:left="0" w:right="17" w:firstLine="360"/>
        <w:jc w:val="both"/>
        <w:rPr>
          <w:sz w:val="24"/>
          <w:szCs w:val="24"/>
        </w:rPr>
      </w:pPr>
      <w:r w:rsidRPr="00A204C0">
        <w:rPr>
          <w:sz w:val="24"/>
          <w:szCs w:val="24"/>
        </w:rPr>
        <w:t xml:space="preserve">Абонаментно обслужване на информационната система на </w:t>
      </w:r>
      <w:r w:rsidR="00243B05">
        <w:rPr>
          <w:sz w:val="24"/>
          <w:szCs w:val="24"/>
        </w:rPr>
        <w:t>Интегрираната статистическа информационна система</w:t>
      </w:r>
      <w:r w:rsidRPr="00A204C0">
        <w:rPr>
          <w:sz w:val="24"/>
          <w:szCs w:val="24"/>
        </w:rPr>
        <w:t>, (наричана по-нататък ,,системата/</w:t>
      </w:r>
      <w:r w:rsidR="00243B05">
        <w:rPr>
          <w:sz w:val="24"/>
          <w:szCs w:val="24"/>
        </w:rPr>
        <w:t>ИСИС</w:t>
      </w:r>
      <w:r w:rsidRPr="00A204C0">
        <w:rPr>
          <w:sz w:val="24"/>
          <w:szCs w:val="24"/>
        </w:rPr>
        <w:t>”);</w:t>
      </w:r>
    </w:p>
    <w:p w:rsidR="00B24228" w:rsidRPr="00A204C0" w:rsidRDefault="00B24228" w:rsidP="00B24228">
      <w:pPr>
        <w:numPr>
          <w:ilvl w:val="0"/>
          <w:numId w:val="19"/>
        </w:numPr>
        <w:tabs>
          <w:tab w:val="left" w:pos="993"/>
        </w:tabs>
        <w:spacing w:line="360" w:lineRule="auto"/>
        <w:ind w:left="0" w:right="17" w:firstLine="360"/>
        <w:jc w:val="both"/>
        <w:rPr>
          <w:sz w:val="24"/>
          <w:szCs w:val="24"/>
        </w:rPr>
      </w:pPr>
      <w:r w:rsidRPr="00A204C0">
        <w:rPr>
          <w:sz w:val="24"/>
          <w:szCs w:val="24"/>
        </w:rPr>
        <w:t xml:space="preserve">Проектиране, разработка и внедряване на подобрения, изменения и допълнения (наричани по-нататък алтернативно ,,актуализации на системата” или „функционално развитие“) към </w:t>
      </w:r>
      <w:r w:rsidR="00243B05">
        <w:rPr>
          <w:sz w:val="24"/>
          <w:szCs w:val="24"/>
        </w:rPr>
        <w:t>ИСИС</w:t>
      </w:r>
      <w:r w:rsidRPr="00A204C0">
        <w:rPr>
          <w:sz w:val="24"/>
          <w:szCs w:val="24"/>
        </w:rPr>
        <w:t>;</w:t>
      </w:r>
    </w:p>
    <w:p w:rsidR="00EE787D" w:rsidRPr="00A204C0" w:rsidRDefault="00B24228" w:rsidP="00B24228">
      <w:pPr>
        <w:numPr>
          <w:ilvl w:val="0"/>
          <w:numId w:val="19"/>
        </w:numPr>
        <w:tabs>
          <w:tab w:val="left" w:pos="993"/>
        </w:tabs>
        <w:spacing w:line="360" w:lineRule="auto"/>
        <w:ind w:left="0" w:right="17" w:firstLine="360"/>
        <w:jc w:val="both"/>
        <w:rPr>
          <w:sz w:val="24"/>
          <w:szCs w:val="24"/>
        </w:rPr>
      </w:pPr>
      <w:r w:rsidRPr="00A204C0">
        <w:rPr>
          <w:sz w:val="24"/>
          <w:szCs w:val="24"/>
        </w:rPr>
        <w:lastRenderedPageBreak/>
        <w:t xml:space="preserve">Гаранционна поддръжка на съответните актуализации на системата. След изтичане на съответния срок на гаранционна поддръжка обслужването на съответните актуализации става част от абонаментното обслужване на системата по т. 1. въз основа на уведомление/искане от страна на </w:t>
      </w:r>
      <w:r w:rsidRPr="00A204C0">
        <w:rPr>
          <w:b/>
          <w:sz w:val="24"/>
          <w:szCs w:val="24"/>
        </w:rPr>
        <w:t>ВЪЗЛОЖИТЕЛЯ</w:t>
      </w:r>
      <w:r w:rsidRPr="00A204C0">
        <w:rPr>
          <w:sz w:val="24"/>
          <w:szCs w:val="24"/>
        </w:rPr>
        <w:t>.</w:t>
      </w:r>
    </w:p>
    <w:p w:rsidR="00792AE8" w:rsidRPr="00A204C0" w:rsidRDefault="00D77FB0" w:rsidP="00A02A3F">
      <w:pPr>
        <w:pStyle w:val="ListParagraph"/>
        <w:keepNext/>
        <w:keepLines/>
        <w:widowControl/>
        <w:autoSpaceDE/>
        <w:autoSpaceDN/>
        <w:adjustRightInd/>
        <w:spacing w:line="360" w:lineRule="auto"/>
        <w:ind w:left="0" w:firstLine="709"/>
        <w:jc w:val="both"/>
        <w:rPr>
          <w:sz w:val="24"/>
          <w:szCs w:val="24"/>
          <w:lang w:eastAsia="ar-SA"/>
        </w:rPr>
      </w:pPr>
      <w:r w:rsidRPr="00A204C0">
        <w:rPr>
          <w:sz w:val="24"/>
          <w:szCs w:val="24"/>
          <w:lang w:eastAsia="ar-SA"/>
        </w:rPr>
        <w:t>(2</w:t>
      </w:r>
      <w:r w:rsidR="00792AE8" w:rsidRPr="00A204C0">
        <w:rPr>
          <w:sz w:val="24"/>
          <w:szCs w:val="24"/>
          <w:lang w:eastAsia="ar-SA"/>
        </w:rPr>
        <w:t xml:space="preserve">) Услугите по ал. 1 се осъществят </w:t>
      </w:r>
      <w:r w:rsidR="005F1A47" w:rsidRPr="00A204C0">
        <w:rPr>
          <w:sz w:val="24"/>
          <w:szCs w:val="24"/>
          <w:lang w:eastAsia="ar-SA"/>
        </w:rPr>
        <w:t xml:space="preserve">от </w:t>
      </w:r>
      <w:r w:rsidR="005F1A47" w:rsidRPr="00A204C0">
        <w:rPr>
          <w:b/>
          <w:sz w:val="24"/>
          <w:szCs w:val="24"/>
          <w:lang w:eastAsia="ar-SA"/>
        </w:rPr>
        <w:t>ИЗПЪЛНИТЕЛЯ</w:t>
      </w:r>
      <w:r w:rsidR="005F1A47" w:rsidRPr="00A204C0">
        <w:rPr>
          <w:sz w:val="24"/>
          <w:szCs w:val="24"/>
          <w:lang w:eastAsia="ar-SA"/>
        </w:rPr>
        <w:t xml:space="preserve"> чрез лицата, посочени в </w:t>
      </w:r>
      <w:r w:rsidR="00BC7387">
        <w:rPr>
          <w:sz w:val="24"/>
          <w:szCs w:val="24"/>
          <w:lang w:eastAsia="ar-SA"/>
        </w:rPr>
        <w:t>С</w:t>
      </w:r>
      <w:r w:rsidR="005F1A47" w:rsidRPr="00A204C0">
        <w:rPr>
          <w:sz w:val="24"/>
          <w:szCs w:val="24"/>
          <w:lang w:eastAsia="ar-SA"/>
        </w:rPr>
        <w:t>писък на персонала</w:t>
      </w:r>
      <w:r w:rsidR="00921A85" w:rsidRPr="00A204C0">
        <w:rPr>
          <w:sz w:val="24"/>
          <w:szCs w:val="24"/>
          <w:lang w:eastAsia="ar-SA"/>
        </w:rPr>
        <w:t>, който ще изпълнява поръчката</w:t>
      </w:r>
      <w:r w:rsidR="00BC7387">
        <w:rPr>
          <w:sz w:val="24"/>
          <w:szCs w:val="24"/>
          <w:lang w:eastAsia="ar-SA"/>
        </w:rPr>
        <w:t xml:space="preserve"> – Приложение № 4</w:t>
      </w:r>
      <w:r w:rsidR="00921A85" w:rsidRPr="00A204C0">
        <w:rPr>
          <w:sz w:val="24"/>
          <w:szCs w:val="24"/>
          <w:lang w:eastAsia="ar-SA"/>
        </w:rPr>
        <w:t xml:space="preserve">, </w:t>
      </w:r>
      <w:r w:rsidR="009C7F92" w:rsidRPr="00A204C0">
        <w:rPr>
          <w:sz w:val="24"/>
          <w:szCs w:val="24"/>
          <w:lang w:eastAsia="ar-SA"/>
        </w:rPr>
        <w:t>както и</w:t>
      </w:r>
      <w:r w:rsidR="005F1A47" w:rsidRPr="00A204C0">
        <w:rPr>
          <w:sz w:val="24"/>
          <w:szCs w:val="24"/>
          <w:lang w:eastAsia="ar-SA"/>
        </w:rPr>
        <w:t xml:space="preserve"> </w:t>
      </w:r>
      <w:r w:rsidR="00792AE8" w:rsidRPr="00A204C0">
        <w:rPr>
          <w:sz w:val="24"/>
          <w:szCs w:val="24"/>
          <w:lang w:eastAsia="ar-SA"/>
        </w:rPr>
        <w:t>съобразно естеството на конкретната услуга в съответствие с:</w:t>
      </w:r>
    </w:p>
    <w:p w:rsidR="00887F43" w:rsidRPr="00887F43" w:rsidRDefault="00887F43" w:rsidP="00887F43">
      <w:pPr>
        <w:pStyle w:val="ListParagraph"/>
        <w:keepNext/>
        <w:keepLines/>
        <w:numPr>
          <w:ilvl w:val="0"/>
          <w:numId w:val="32"/>
        </w:numPr>
        <w:tabs>
          <w:tab w:val="left" w:pos="993"/>
        </w:tabs>
        <w:spacing w:line="360" w:lineRule="auto"/>
        <w:ind w:left="0" w:firstLine="709"/>
        <w:jc w:val="both"/>
        <w:rPr>
          <w:rFonts w:eastAsia="Calibri"/>
          <w:i/>
          <w:sz w:val="24"/>
          <w:szCs w:val="24"/>
          <w:lang w:eastAsia="en-US"/>
        </w:rPr>
      </w:pPr>
      <w:r w:rsidRPr="00887F43">
        <w:rPr>
          <w:rFonts w:eastAsia="Calibri"/>
          <w:sz w:val="24"/>
          <w:szCs w:val="24"/>
          <w:lang w:eastAsia="en-US"/>
        </w:rPr>
        <w:t>Техническа спецификация</w:t>
      </w:r>
      <w:r>
        <w:rPr>
          <w:rFonts w:eastAsia="Calibri"/>
          <w:sz w:val="24"/>
          <w:szCs w:val="24"/>
          <w:lang w:eastAsia="en-US"/>
        </w:rPr>
        <w:t xml:space="preserve"> с предмет: </w:t>
      </w:r>
      <w:r>
        <w:rPr>
          <w:sz w:val="24"/>
          <w:szCs w:val="24"/>
        </w:rPr>
        <w:t>„</w:t>
      </w:r>
      <w:r w:rsidRPr="00243B05">
        <w:rPr>
          <w:sz w:val="24"/>
          <w:szCs w:val="24"/>
        </w:rPr>
        <w:t>Развитие и абонаментно обслужване на “Интегрираната статистическа информационна система (ИСИС)” в БНБ</w:t>
      </w:r>
      <w:r>
        <w:rPr>
          <w:rFonts w:eastAsia="Calibri"/>
          <w:color w:val="000000"/>
          <w:sz w:val="24"/>
          <w:szCs w:val="24"/>
        </w:rPr>
        <w:t>“</w:t>
      </w:r>
      <w:r w:rsidRPr="00887F43">
        <w:rPr>
          <w:rFonts w:eastAsia="Calibri"/>
          <w:sz w:val="24"/>
          <w:szCs w:val="24"/>
          <w:lang w:eastAsia="en-US"/>
        </w:rPr>
        <w:t>, която включва:</w:t>
      </w:r>
    </w:p>
    <w:p w:rsidR="00887F43" w:rsidRPr="00887F43" w:rsidRDefault="00887F43" w:rsidP="00887F43">
      <w:pPr>
        <w:pStyle w:val="ListParagraph"/>
        <w:keepNext/>
        <w:keepLines/>
        <w:numPr>
          <w:ilvl w:val="1"/>
          <w:numId w:val="32"/>
        </w:numPr>
        <w:tabs>
          <w:tab w:val="left" w:pos="993"/>
        </w:tabs>
        <w:spacing w:line="360" w:lineRule="auto"/>
        <w:jc w:val="both"/>
        <w:rPr>
          <w:rFonts w:eastAsia="Calibri"/>
          <w:i/>
          <w:sz w:val="24"/>
          <w:szCs w:val="24"/>
          <w:lang w:eastAsia="en-US"/>
        </w:rPr>
      </w:pPr>
      <w:r>
        <w:rPr>
          <w:rFonts w:eastAsia="Calibri"/>
          <w:sz w:val="24"/>
          <w:szCs w:val="24"/>
          <w:lang w:eastAsia="en-US"/>
        </w:rPr>
        <w:t>„</w:t>
      </w:r>
      <w:r w:rsidRPr="00887F43">
        <w:rPr>
          <w:rFonts w:eastAsia="Calibri"/>
          <w:sz w:val="24"/>
          <w:szCs w:val="24"/>
          <w:lang w:eastAsia="en-US"/>
        </w:rPr>
        <w:t>Описание на Интегрираната статистическа информационна система в БНБ</w:t>
      </w:r>
      <w:r>
        <w:rPr>
          <w:rFonts w:eastAsia="Calibri"/>
          <w:sz w:val="24"/>
          <w:szCs w:val="24"/>
          <w:lang w:eastAsia="en-US"/>
        </w:rPr>
        <w:t>“</w:t>
      </w:r>
      <w:r w:rsidRPr="00887F43">
        <w:rPr>
          <w:rFonts w:eastAsia="Calibri"/>
          <w:sz w:val="24"/>
          <w:szCs w:val="24"/>
          <w:lang w:eastAsia="en-US"/>
        </w:rPr>
        <w:t>;</w:t>
      </w:r>
    </w:p>
    <w:p w:rsidR="00887F43" w:rsidRPr="00887F43" w:rsidRDefault="00887F43" w:rsidP="00887F43">
      <w:pPr>
        <w:pStyle w:val="ListParagraph"/>
        <w:keepNext/>
        <w:keepLines/>
        <w:numPr>
          <w:ilvl w:val="1"/>
          <w:numId w:val="32"/>
        </w:numPr>
        <w:tabs>
          <w:tab w:val="left" w:pos="993"/>
        </w:tabs>
        <w:spacing w:line="360" w:lineRule="auto"/>
        <w:jc w:val="both"/>
        <w:rPr>
          <w:rFonts w:eastAsia="Calibri"/>
          <w:i/>
          <w:sz w:val="24"/>
          <w:szCs w:val="24"/>
          <w:lang w:eastAsia="en-US"/>
        </w:rPr>
      </w:pPr>
      <w:r>
        <w:rPr>
          <w:rFonts w:eastAsia="Calibri"/>
          <w:sz w:val="24"/>
          <w:szCs w:val="24"/>
          <w:lang w:eastAsia="en-US"/>
        </w:rPr>
        <w:t>„</w:t>
      </w:r>
      <w:r w:rsidRPr="00887F43">
        <w:rPr>
          <w:rFonts w:eastAsia="Calibri"/>
          <w:sz w:val="24"/>
          <w:szCs w:val="24"/>
          <w:lang w:eastAsia="en-US"/>
        </w:rPr>
        <w:t>Обхват, изисквания и условия за абонаментно обслужване на ИСИС</w:t>
      </w:r>
      <w:r>
        <w:rPr>
          <w:rFonts w:eastAsia="Calibri"/>
          <w:sz w:val="24"/>
          <w:szCs w:val="24"/>
          <w:lang w:eastAsia="en-US"/>
        </w:rPr>
        <w:t>“</w:t>
      </w:r>
      <w:r w:rsidRPr="00887F43">
        <w:rPr>
          <w:rFonts w:eastAsia="Calibri"/>
          <w:sz w:val="24"/>
          <w:szCs w:val="24"/>
          <w:lang w:eastAsia="en-US"/>
        </w:rPr>
        <w:t>;</w:t>
      </w:r>
    </w:p>
    <w:p w:rsidR="001E01CE" w:rsidRPr="00887F43" w:rsidRDefault="00887F43" w:rsidP="00BC7387">
      <w:pPr>
        <w:pStyle w:val="ListParagraph"/>
        <w:keepNext/>
        <w:keepLines/>
        <w:numPr>
          <w:ilvl w:val="1"/>
          <w:numId w:val="32"/>
        </w:numPr>
        <w:tabs>
          <w:tab w:val="left" w:pos="993"/>
        </w:tabs>
        <w:spacing w:line="360" w:lineRule="auto"/>
        <w:ind w:left="0" w:firstLine="360"/>
        <w:jc w:val="both"/>
        <w:rPr>
          <w:rFonts w:eastAsia="Calibri"/>
          <w:i/>
          <w:sz w:val="24"/>
          <w:szCs w:val="24"/>
          <w:lang w:eastAsia="en-US"/>
        </w:rPr>
      </w:pPr>
      <w:r>
        <w:rPr>
          <w:rFonts w:eastAsia="Calibri"/>
          <w:sz w:val="24"/>
          <w:szCs w:val="24"/>
          <w:lang w:eastAsia="en-US"/>
        </w:rPr>
        <w:t>„</w:t>
      </w:r>
      <w:r w:rsidRPr="00887F43">
        <w:rPr>
          <w:rFonts w:eastAsia="Calibri"/>
          <w:sz w:val="24"/>
          <w:szCs w:val="24"/>
          <w:lang w:eastAsia="en-US"/>
        </w:rPr>
        <w:t>Основни насоки за развитие на Интегрираната статистическа информационна система</w:t>
      </w:r>
      <w:r>
        <w:rPr>
          <w:rFonts w:eastAsia="Calibri"/>
          <w:sz w:val="24"/>
          <w:szCs w:val="24"/>
          <w:lang w:eastAsia="en-US"/>
        </w:rPr>
        <w:t>“</w:t>
      </w:r>
    </w:p>
    <w:p w:rsidR="00913A7D" w:rsidRPr="00A204C0" w:rsidRDefault="00433A51" w:rsidP="00913A7D">
      <w:pPr>
        <w:pStyle w:val="ListParagraph"/>
        <w:keepNext/>
        <w:keepLines/>
        <w:widowControl/>
        <w:numPr>
          <w:ilvl w:val="0"/>
          <w:numId w:val="32"/>
        </w:numPr>
        <w:tabs>
          <w:tab w:val="left" w:pos="993"/>
        </w:tabs>
        <w:autoSpaceDE/>
        <w:autoSpaceDN/>
        <w:adjustRightInd/>
        <w:spacing w:line="360" w:lineRule="auto"/>
        <w:ind w:left="0" w:firstLine="709"/>
        <w:jc w:val="both"/>
        <w:rPr>
          <w:sz w:val="24"/>
          <w:szCs w:val="24"/>
        </w:rPr>
      </w:pPr>
      <w:r w:rsidRPr="00A204C0">
        <w:rPr>
          <w:sz w:val="24"/>
          <w:szCs w:val="24"/>
        </w:rPr>
        <w:t xml:space="preserve">Писмените искания на </w:t>
      </w:r>
      <w:r w:rsidRPr="00A204C0">
        <w:rPr>
          <w:b/>
          <w:sz w:val="24"/>
          <w:szCs w:val="24"/>
        </w:rPr>
        <w:t>ВЪЗЛОЖИТЕЛЯ</w:t>
      </w:r>
      <w:r w:rsidRPr="00A204C0">
        <w:rPr>
          <w:sz w:val="24"/>
          <w:szCs w:val="24"/>
        </w:rPr>
        <w:t xml:space="preserve"> съгласно чл. 4 от </w:t>
      </w:r>
      <w:r w:rsidR="00873D06" w:rsidRPr="00A204C0">
        <w:rPr>
          <w:sz w:val="24"/>
          <w:szCs w:val="24"/>
        </w:rPr>
        <w:t>настоящото</w:t>
      </w:r>
      <w:r w:rsidR="006A0258" w:rsidRPr="00A204C0">
        <w:rPr>
          <w:sz w:val="24"/>
          <w:szCs w:val="24"/>
        </w:rPr>
        <w:t xml:space="preserve"> </w:t>
      </w:r>
      <w:r w:rsidRPr="00A204C0">
        <w:rPr>
          <w:sz w:val="24"/>
          <w:szCs w:val="24"/>
        </w:rPr>
        <w:t>споразумение</w:t>
      </w:r>
      <w:r w:rsidR="00873D06" w:rsidRPr="00A204C0">
        <w:rPr>
          <w:sz w:val="24"/>
          <w:szCs w:val="24"/>
        </w:rPr>
        <w:t>;</w:t>
      </w:r>
    </w:p>
    <w:p w:rsidR="00792AE8" w:rsidRPr="00A204C0" w:rsidRDefault="00B54545" w:rsidP="00913A7D">
      <w:pPr>
        <w:pStyle w:val="ListParagraph"/>
        <w:keepNext/>
        <w:keepLines/>
        <w:widowControl/>
        <w:numPr>
          <w:ilvl w:val="0"/>
          <w:numId w:val="32"/>
        </w:numPr>
        <w:tabs>
          <w:tab w:val="left" w:pos="993"/>
        </w:tabs>
        <w:autoSpaceDE/>
        <w:autoSpaceDN/>
        <w:adjustRightInd/>
        <w:spacing w:line="360" w:lineRule="auto"/>
        <w:ind w:left="0" w:firstLine="709"/>
        <w:jc w:val="both"/>
        <w:rPr>
          <w:sz w:val="24"/>
          <w:szCs w:val="24"/>
        </w:rPr>
      </w:pPr>
      <w:r w:rsidRPr="00A204C0">
        <w:rPr>
          <w:sz w:val="24"/>
          <w:szCs w:val="24"/>
        </w:rPr>
        <w:t>О</w:t>
      </w:r>
      <w:r w:rsidR="00792AE8" w:rsidRPr="00A204C0">
        <w:rPr>
          <w:sz w:val="24"/>
          <w:szCs w:val="24"/>
        </w:rPr>
        <w:t xml:space="preserve">фертата на </w:t>
      </w:r>
      <w:r w:rsidR="00792AE8" w:rsidRPr="00A204C0">
        <w:rPr>
          <w:b/>
          <w:sz w:val="24"/>
          <w:szCs w:val="24"/>
        </w:rPr>
        <w:t>ИЗПЪЛНИТЕЛЯ</w:t>
      </w:r>
      <w:r w:rsidRPr="00A204C0">
        <w:rPr>
          <w:b/>
          <w:sz w:val="24"/>
          <w:szCs w:val="24"/>
        </w:rPr>
        <w:t>,</w:t>
      </w:r>
      <w:r w:rsidR="00792AE8" w:rsidRPr="00A204C0">
        <w:rPr>
          <w:sz w:val="24"/>
          <w:szCs w:val="24"/>
        </w:rPr>
        <w:t xml:space="preserve"> </w:t>
      </w:r>
      <w:r w:rsidRPr="00A204C0">
        <w:rPr>
          <w:sz w:val="24"/>
          <w:szCs w:val="24"/>
        </w:rPr>
        <w:t>допълнена със съответните предложения относно конкретния</w:t>
      </w:r>
      <w:r w:rsidR="00792AE8" w:rsidRPr="00A204C0">
        <w:rPr>
          <w:sz w:val="24"/>
          <w:szCs w:val="24"/>
        </w:rPr>
        <w:t xml:space="preserve"> договор.</w:t>
      </w:r>
    </w:p>
    <w:p w:rsidR="003D2DC2" w:rsidRPr="00A204C0" w:rsidRDefault="003D2DC2" w:rsidP="00A02A3F">
      <w:pPr>
        <w:suppressAutoHyphens/>
        <w:spacing w:line="360" w:lineRule="auto"/>
        <w:ind w:firstLine="709"/>
        <w:jc w:val="both"/>
        <w:rPr>
          <w:sz w:val="24"/>
          <w:szCs w:val="24"/>
          <w:lang w:eastAsia="ar-SA"/>
        </w:rPr>
      </w:pPr>
      <w:r w:rsidRPr="00A204C0">
        <w:rPr>
          <w:sz w:val="24"/>
          <w:szCs w:val="24"/>
          <w:lang w:eastAsia="ar-SA"/>
        </w:rPr>
        <w:t>(</w:t>
      </w:r>
      <w:r w:rsidR="00D77FB0" w:rsidRPr="00A204C0">
        <w:rPr>
          <w:sz w:val="24"/>
          <w:szCs w:val="24"/>
          <w:lang w:eastAsia="ar-SA"/>
        </w:rPr>
        <w:t>3</w:t>
      </w:r>
      <w:r w:rsidRPr="00A204C0">
        <w:rPr>
          <w:sz w:val="24"/>
          <w:szCs w:val="24"/>
          <w:lang w:eastAsia="ar-SA"/>
        </w:rPr>
        <w:t xml:space="preserve">) </w:t>
      </w:r>
      <w:r w:rsidR="00D77FB0" w:rsidRPr="00A204C0">
        <w:rPr>
          <w:sz w:val="24"/>
          <w:szCs w:val="24"/>
          <w:lang w:eastAsia="ar-SA"/>
        </w:rPr>
        <w:t>Обхватът, естеството</w:t>
      </w:r>
      <w:r w:rsidRPr="00A204C0">
        <w:rPr>
          <w:sz w:val="24"/>
          <w:szCs w:val="24"/>
          <w:lang w:eastAsia="ar-SA"/>
        </w:rPr>
        <w:t xml:space="preserve"> и начинът на осъществяване на отделните услуги по ал. 1</w:t>
      </w:r>
      <w:r w:rsidR="00512FFC" w:rsidRPr="00A204C0">
        <w:rPr>
          <w:sz w:val="24"/>
          <w:szCs w:val="24"/>
          <w:lang w:eastAsia="ar-SA"/>
        </w:rPr>
        <w:t xml:space="preserve">, както и правата и задълженията на страните във връзка с осъществяване на </w:t>
      </w:r>
      <w:r w:rsidR="006B09DE" w:rsidRPr="00A204C0">
        <w:rPr>
          <w:sz w:val="24"/>
          <w:szCs w:val="24"/>
          <w:lang w:eastAsia="ar-SA"/>
        </w:rPr>
        <w:t>всяка от</w:t>
      </w:r>
      <w:r w:rsidR="00512FFC" w:rsidRPr="00A204C0">
        <w:rPr>
          <w:sz w:val="24"/>
          <w:szCs w:val="24"/>
          <w:lang w:eastAsia="ar-SA"/>
        </w:rPr>
        <w:t xml:space="preserve"> услуги</w:t>
      </w:r>
      <w:r w:rsidR="006B09DE" w:rsidRPr="00A204C0">
        <w:rPr>
          <w:sz w:val="24"/>
          <w:szCs w:val="24"/>
          <w:lang w:eastAsia="ar-SA"/>
        </w:rPr>
        <w:t>те</w:t>
      </w:r>
      <w:r w:rsidR="00512FFC" w:rsidRPr="00A204C0">
        <w:rPr>
          <w:sz w:val="24"/>
          <w:szCs w:val="24"/>
          <w:lang w:eastAsia="ar-SA"/>
        </w:rPr>
        <w:t>,</w:t>
      </w:r>
      <w:r w:rsidRPr="00A204C0">
        <w:rPr>
          <w:sz w:val="24"/>
          <w:szCs w:val="24"/>
          <w:lang w:eastAsia="ar-SA"/>
        </w:rPr>
        <w:t xml:space="preserve"> </w:t>
      </w:r>
      <w:r w:rsidR="006B09DE" w:rsidRPr="00A204C0">
        <w:rPr>
          <w:sz w:val="24"/>
          <w:szCs w:val="24"/>
          <w:lang w:eastAsia="ar-SA"/>
        </w:rPr>
        <w:t>ще бъдат определени в</w:t>
      </w:r>
      <w:r w:rsidR="001B16BA" w:rsidRPr="00A204C0">
        <w:rPr>
          <w:sz w:val="24"/>
          <w:szCs w:val="24"/>
          <w:lang w:eastAsia="ar-SA"/>
        </w:rPr>
        <w:t xml:space="preserve"> писменото искане на възложителя за допълване на оферта,</w:t>
      </w:r>
      <w:r w:rsidR="007A2179">
        <w:rPr>
          <w:sz w:val="24"/>
          <w:szCs w:val="24"/>
          <w:lang w:eastAsia="ar-SA"/>
        </w:rPr>
        <w:t xml:space="preserve"> както и в </w:t>
      </w:r>
      <w:r w:rsidR="006B09DE" w:rsidRPr="00A204C0">
        <w:rPr>
          <w:sz w:val="24"/>
          <w:szCs w:val="24"/>
          <w:lang w:eastAsia="ar-SA"/>
        </w:rPr>
        <w:t>съответния/те</w:t>
      </w:r>
      <w:r w:rsidRPr="00A204C0">
        <w:rPr>
          <w:sz w:val="24"/>
          <w:szCs w:val="24"/>
          <w:lang w:eastAsia="ar-SA"/>
        </w:rPr>
        <w:t xml:space="preserve"> договор</w:t>
      </w:r>
      <w:r w:rsidR="006B09DE" w:rsidRPr="00A204C0">
        <w:rPr>
          <w:sz w:val="24"/>
          <w:szCs w:val="24"/>
          <w:lang w:eastAsia="ar-SA"/>
        </w:rPr>
        <w:t>/и</w:t>
      </w:r>
      <w:r w:rsidRPr="00A204C0">
        <w:rPr>
          <w:sz w:val="24"/>
          <w:szCs w:val="24"/>
          <w:lang w:eastAsia="ar-SA"/>
        </w:rPr>
        <w:t>, сключен</w:t>
      </w:r>
      <w:r w:rsidR="006B09DE" w:rsidRPr="00A204C0">
        <w:rPr>
          <w:sz w:val="24"/>
          <w:szCs w:val="24"/>
          <w:lang w:eastAsia="ar-SA"/>
        </w:rPr>
        <w:t>/и</w:t>
      </w:r>
      <w:r w:rsidRPr="00A204C0">
        <w:rPr>
          <w:sz w:val="24"/>
          <w:szCs w:val="24"/>
          <w:lang w:eastAsia="ar-SA"/>
        </w:rPr>
        <w:t xml:space="preserve"> въз основа на настоящото рамково споразумение</w:t>
      </w:r>
      <w:r w:rsidR="007E770F" w:rsidRPr="00A204C0">
        <w:rPr>
          <w:sz w:val="24"/>
          <w:szCs w:val="24"/>
          <w:lang w:eastAsia="ar-SA"/>
        </w:rPr>
        <w:t xml:space="preserve"> и съобразно офертата на избрания </w:t>
      </w:r>
      <w:r w:rsidR="007E770F" w:rsidRPr="00A204C0">
        <w:rPr>
          <w:b/>
          <w:sz w:val="24"/>
          <w:szCs w:val="24"/>
          <w:lang w:eastAsia="ar-SA"/>
        </w:rPr>
        <w:t>ИЗПЪЛНИТЕЛ</w:t>
      </w:r>
      <w:r w:rsidR="007E770F" w:rsidRPr="00A204C0">
        <w:rPr>
          <w:sz w:val="24"/>
          <w:szCs w:val="24"/>
          <w:lang w:eastAsia="ar-SA"/>
        </w:rPr>
        <w:t xml:space="preserve"> относно всеки конкретен договор</w:t>
      </w:r>
      <w:r w:rsidRPr="00A204C0">
        <w:rPr>
          <w:sz w:val="24"/>
          <w:szCs w:val="24"/>
          <w:lang w:eastAsia="ar-SA"/>
        </w:rPr>
        <w:t>.</w:t>
      </w:r>
      <w:r w:rsidR="0094338A" w:rsidRPr="00A204C0">
        <w:rPr>
          <w:sz w:val="24"/>
          <w:szCs w:val="24"/>
          <w:lang w:eastAsia="ar-SA"/>
        </w:rPr>
        <w:t xml:space="preserve"> </w:t>
      </w:r>
      <w:r w:rsidR="007E770F" w:rsidRPr="00A204C0">
        <w:rPr>
          <w:b/>
          <w:sz w:val="24"/>
          <w:szCs w:val="24"/>
          <w:lang w:eastAsia="ar-SA"/>
        </w:rPr>
        <w:t>ВЪЗЛОЖИТЕЛЯТ</w:t>
      </w:r>
      <w:r w:rsidR="0094338A" w:rsidRPr="00A204C0">
        <w:rPr>
          <w:sz w:val="24"/>
          <w:szCs w:val="24"/>
          <w:lang w:eastAsia="ar-SA"/>
        </w:rPr>
        <w:t xml:space="preserve"> няма задължение да сключи договори с избрания </w:t>
      </w:r>
      <w:r w:rsidR="007E770F" w:rsidRPr="00A204C0">
        <w:rPr>
          <w:b/>
          <w:sz w:val="24"/>
          <w:szCs w:val="24"/>
          <w:lang w:eastAsia="ar-SA"/>
        </w:rPr>
        <w:t>ИЗПЪЛНИТЕЛ</w:t>
      </w:r>
      <w:r w:rsidR="0094338A" w:rsidRPr="00A204C0">
        <w:rPr>
          <w:sz w:val="24"/>
          <w:szCs w:val="24"/>
          <w:lang w:eastAsia="ar-SA"/>
        </w:rPr>
        <w:t xml:space="preserve"> за извършване на всички услуги по ал. 1</w:t>
      </w:r>
      <w:r w:rsidR="00B54545" w:rsidRPr="00A204C0">
        <w:rPr>
          <w:sz w:val="24"/>
          <w:szCs w:val="24"/>
          <w:lang w:eastAsia="ar-SA"/>
        </w:rPr>
        <w:t>.</w:t>
      </w:r>
    </w:p>
    <w:p w:rsidR="00353D0D" w:rsidRPr="00A204C0" w:rsidRDefault="00D77FB0" w:rsidP="002747EE">
      <w:pPr>
        <w:numPr>
          <w:ilvl w:val="0"/>
          <w:numId w:val="31"/>
        </w:numPr>
        <w:spacing w:line="360" w:lineRule="auto"/>
        <w:ind w:left="0" w:right="16" w:firstLine="709"/>
        <w:jc w:val="both"/>
        <w:rPr>
          <w:sz w:val="24"/>
          <w:szCs w:val="24"/>
          <w:lang w:eastAsia="ar-SA"/>
        </w:rPr>
      </w:pPr>
      <w:r w:rsidRPr="00A204C0">
        <w:rPr>
          <w:sz w:val="24"/>
          <w:szCs w:val="24"/>
          <w:lang w:eastAsia="ar-SA"/>
        </w:rPr>
        <w:t xml:space="preserve"> </w:t>
      </w:r>
      <w:r w:rsidR="00353D0D" w:rsidRPr="00A204C0">
        <w:rPr>
          <w:sz w:val="24"/>
          <w:szCs w:val="24"/>
        </w:rPr>
        <w:t>(1)</w:t>
      </w:r>
      <w:r w:rsidR="00353D0D" w:rsidRPr="00A204C0">
        <w:rPr>
          <w:sz w:val="24"/>
          <w:szCs w:val="24"/>
          <w:lang w:eastAsia="ar-SA"/>
        </w:rPr>
        <w:t xml:space="preserve"> Настоящото </w:t>
      </w:r>
      <w:r w:rsidR="0023597E">
        <w:rPr>
          <w:sz w:val="24"/>
          <w:szCs w:val="24"/>
          <w:lang w:eastAsia="ar-SA"/>
        </w:rPr>
        <w:t>Р</w:t>
      </w:r>
      <w:r w:rsidR="00353D0D" w:rsidRPr="00A204C0">
        <w:rPr>
          <w:sz w:val="24"/>
          <w:szCs w:val="24"/>
          <w:lang w:eastAsia="ar-SA"/>
        </w:rPr>
        <w:t xml:space="preserve">амково споразумение се сключва между </w:t>
      </w:r>
      <w:r w:rsidR="00353D0D" w:rsidRPr="00A204C0">
        <w:rPr>
          <w:b/>
          <w:sz w:val="24"/>
          <w:szCs w:val="24"/>
          <w:lang w:eastAsia="ar-SA"/>
        </w:rPr>
        <w:t>ВЪЗЛОЖИТЕЛЯ</w:t>
      </w:r>
      <w:r w:rsidR="00353D0D" w:rsidRPr="00A204C0">
        <w:rPr>
          <w:sz w:val="24"/>
          <w:szCs w:val="24"/>
          <w:lang w:eastAsia="ar-SA"/>
        </w:rPr>
        <w:t xml:space="preserve"> и класирания на първо място </w:t>
      </w:r>
      <w:r w:rsidR="00353D0D" w:rsidRPr="00A204C0">
        <w:rPr>
          <w:b/>
          <w:sz w:val="24"/>
          <w:szCs w:val="24"/>
          <w:lang w:eastAsia="ar-SA"/>
        </w:rPr>
        <w:t>ИЗПЪЛНИТЕЛ</w:t>
      </w:r>
      <w:r w:rsidR="00353D0D" w:rsidRPr="00A204C0">
        <w:rPr>
          <w:sz w:val="24"/>
          <w:szCs w:val="24"/>
          <w:lang w:eastAsia="ar-SA"/>
        </w:rPr>
        <w:t>.</w:t>
      </w:r>
    </w:p>
    <w:p w:rsidR="00353D0D" w:rsidRPr="00A204C0" w:rsidRDefault="00F37B17" w:rsidP="00A02A3F">
      <w:pPr>
        <w:suppressAutoHyphens/>
        <w:spacing w:line="360" w:lineRule="auto"/>
        <w:ind w:firstLine="709"/>
        <w:jc w:val="both"/>
        <w:rPr>
          <w:sz w:val="24"/>
          <w:szCs w:val="24"/>
          <w:lang w:eastAsia="ar-SA"/>
        </w:rPr>
      </w:pPr>
      <w:r w:rsidRPr="00A204C0">
        <w:rPr>
          <w:sz w:val="24"/>
          <w:szCs w:val="24"/>
        </w:rPr>
        <w:t xml:space="preserve">(2) </w:t>
      </w:r>
      <w:r w:rsidR="00353D0D" w:rsidRPr="00A204C0">
        <w:rPr>
          <w:sz w:val="24"/>
          <w:szCs w:val="24"/>
        </w:rPr>
        <w:t xml:space="preserve">Въз основа на настоящото </w:t>
      </w:r>
      <w:r w:rsidR="0023597E">
        <w:rPr>
          <w:sz w:val="24"/>
          <w:szCs w:val="24"/>
        </w:rPr>
        <w:t>Р</w:t>
      </w:r>
      <w:r w:rsidR="00353D0D" w:rsidRPr="00A204C0">
        <w:rPr>
          <w:sz w:val="24"/>
          <w:szCs w:val="24"/>
        </w:rPr>
        <w:t xml:space="preserve">амково споразумение </w:t>
      </w:r>
      <w:r w:rsidR="00EF2D0E" w:rsidRPr="00A204C0">
        <w:rPr>
          <w:b/>
          <w:sz w:val="24"/>
          <w:szCs w:val="24"/>
        </w:rPr>
        <w:t>ВЪЗЛОЖИТЕЛЯТ</w:t>
      </w:r>
      <w:r w:rsidR="00353D0D" w:rsidRPr="00A204C0">
        <w:rPr>
          <w:b/>
          <w:sz w:val="24"/>
          <w:szCs w:val="24"/>
        </w:rPr>
        <w:t xml:space="preserve"> </w:t>
      </w:r>
      <w:r w:rsidR="00353D0D" w:rsidRPr="00A204C0">
        <w:rPr>
          <w:sz w:val="24"/>
          <w:szCs w:val="24"/>
        </w:rPr>
        <w:t>ще сключва договор/и за обществена поръчка, с ко</w:t>
      </w:r>
      <w:r w:rsidR="00EF2D0E" w:rsidRPr="00A204C0">
        <w:rPr>
          <w:sz w:val="24"/>
          <w:szCs w:val="24"/>
        </w:rPr>
        <w:t>й(</w:t>
      </w:r>
      <w:r w:rsidR="00353D0D" w:rsidRPr="00A204C0">
        <w:rPr>
          <w:sz w:val="24"/>
          <w:szCs w:val="24"/>
        </w:rPr>
        <w:t>и</w:t>
      </w:r>
      <w:r w:rsidR="00EF2D0E" w:rsidRPr="00A204C0">
        <w:rPr>
          <w:sz w:val="24"/>
          <w:szCs w:val="24"/>
        </w:rPr>
        <w:t>)то ще възлага извършването на</w:t>
      </w:r>
      <w:r w:rsidRPr="00A204C0">
        <w:rPr>
          <w:sz w:val="24"/>
          <w:szCs w:val="24"/>
        </w:rPr>
        <w:t xml:space="preserve"> </w:t>
      </w:r>
      <w:r w:rsidR="00353D0D" w:rsidRPr="00A204C0">
        <w:rPr>
          <w:sz w:val="24"/>
          <w:szCs w:val="24"/>
        </w:rPr>
        <w:t>услугите по</w:t>
      </w:r>
      <w:r w:rsidRPr="00A204C0">
        <w:rPr>
          <w:sz w:val="24"/>
          <w:szCs w:val="24"/>
        </w:rPr>
        <w:t xml:space="preserve"> чл. 1, ал. 1.</w:t>
      </w:r>
    </w:p>
    <w:p w:rsidR="00D77FB0" w:rsidRPr="00A204C0" w:rsidRDefault="00D77FB0" w:rsidP="00A02A3F">
      <w:pPr>
        <w:suppressAutoHyphens/>
        <w:spacing w:line="360" w:lineRule="auto"/>
        <w:ind w:firstLine="709"/>
        <w:jc w:val="both"/>
        <w:rPr>
          <w:sz w:val="24"/>
          <w:szCs w:val="24"/>
          <w:lang w:eastAsia="ar-SA"/>
        </w:rPr>
      </w:pPr>
      <w:r w:rsidRPr="00A204C0">
        <w:rPr>
          <w:sz w:val="24"/>
          <w:szCs w:val="24"/>
          <w:lang w:eastAsia="ar-SA"/>
        </w:rPr>
        <w:t>(</w:t>
      </w:r>
      <w:r w:rsidR="00F37B17" w:rsidRPr="00A204C0">
        <w:rPr>
          <w:sz w:val="24"/>
          <w:szCs w:val="24"/>
          <w:lang w:eastAsia="ar-SA"/>
        </w:rPr>
        <w:t>3</w:t>
      </w:r>
      <w:r w:rsidRPr="00A204C0">
        <w:rPr>
          <w:sz w:val="24"/>
          <w:szCs w:val="24"/>
          <w:lang w:eastAsia="ar-SA"/>
        </w:rPr>
        <w:t xml:space="preserve">) В настоящото </w:t>
      </w:r>
      <w:r w:rsidR="007F2F02">
        <w:rPr>
          <w:sz w:val="24"/>
          <w:szCs w:val="24"/>
          <w:lang w:eastAsia="ar-SA"/>
        </w:rPr>
        <w:t>Р</w:t>
      </w:r>
      <w:r w:rsidRPr="00A204C0">
        <w:rPr>
          <w:sz w:val="24"/>
          <w:szCs w:val="24"/>
          <w:lang w:eastAsia="ar-SA"/>
        </w:rPr>
        <w:t xml:space="preserve">амково споразумение не са определени всички условия на бъдещия/те договор/и между </w:t>
      </w:r>
      <w:r w:rsidRPr="00A204C0">
        <w:rPr>
          <w:b/>
          <w:sz w:val="24"/>
          <w:szCs w:val="24"/>
          <w:lang w:eastAsia="ar-SA"/>
        </w:rPr>
        <w:t>ВЪЗЛОЖИТЕЛЯ</w:t>
      </w:r>
      <w:r w:rsidRPr="00A204C0">
        <w:rPr>
          <w:sz w:val="24"/>
          <w:szCs w:val="24"/>
          <w:lang w:eastAsia="ar-SA"/>
        </w:rPr>
        <w:t xml:space="preserve"> и </w:t>
      </w:r>
      <w:r w:rsidRPr="00A204C0">
        <w:rPr>
          <w:b/>
          <w:sz w:val="24"/>
          <w:szCs w:val="24"/>
          <w:lang w:eastAsia="ar-SA"/>
        </w:rPr>
        <w:t>ИЗПЪЛНИТЕЛЯ</w:t>
      </w:r>
      <w:r w:rsidR="007A2179">
        <w:rPr>
          <w:b/>
          <w:sz w:val="24"/>
          <w:szCs w:val="24"/>
          <w:lang w:eastAsia="ar-SA"/>
        </w:rPr>
        <w:t>,</w:t>
      </w:r>
      <w:r w:rsidRPr="00A204C0">
        <w:rPr>
          <w:b/>
          <w:sz w:val="24"/>
          <w:szCs w:val="24"/>
          <w:lang w:eastAsia="ar-SA"/>
        </w:rPr>
        <w:t xml:space="preserve"> </w:t>
      </w:r>
      <w:r w:rsidRPr="00A204C0">
        <w:rPr>
          <w:sz w:val="24"/>
          <w:szCs w:val="24"/>
          <w:lang w:eastAsia="ar-SA"/>
        </w:rPr>
        <w:t>като</w:t>
      </w:r>
      <w:r w:rsidRPr="00A204C0">
        <w:rPr>
          <w:b/>
          <w:sz w:val="24"/>
          <w:szCs w:val="24"/>
          <w:lang w:eastAsia="ar-SA"/>
        </w:rPr>
        <w:t xml:space="preserve"> </w:t>
      </w:r>
      <w:r w:rsidRPr="00A204C0">
        <w:rPr>
          <w:sz w:val="24"/>
          <w:szCs w:val="24"/>
          <w:lang w:eastAsia="ar-SA"/>
        </w:rPr>
        <w:t xml:space="preserve">в случай че </w:t>
      </w:r>
      <w:r w:rsidRPr="00A204C0">
        <w:rPr>
          <w:b/>
          <w:sz w:val="24"/>
          <w:szCs w:val="24"/>
          <w:lang w:eastAsia="ar-SA"/>
        </w:rPr>
        <w:t xml:space="preserve">ВЪЗЛОЖИТЕЛЯТ </w:t>
      </w:r>
      <w:r w:rsidRPr="00A204C0">
        <w:rPr>
          <w:sz w:val="24"/>
          <w:szCs w:val="24"/>
          <w:lang w:eastAsia="ar-SA"/>
        </w:rPr>
        <w:t>реши да сключи договор/и въз основа на споразумението</w:t>
      </w:r>
      <w:r w:rsidR="007A2179">
        <w:rPr>
          <w:sz w:val="24"/>
          <w:szCs w:val="24"/>
          <w:lang w:eastAsia="ar-SA"/>
        </w:rPr>
        <w:t>,</w:t>
      </w:r>
      <w:r w:rsidRPr="00A204C0">
        <w:rPr>
          <w:sz w:val="24"/>
          <w:szCs w:val="24"/>
          <w:lang w:eastAsia="ar-SA"/>
        </w:rPr>
        <w:t xml:space="preserve"> същият ще изиска писмено от </w:t>
      </w:r>
      <w:r w:rsidRPr="00A204C0">
        <w:rPr>
          <w:b/>
          <w:sz w:val="24"/>
          <w:szCs w:val="24"/>
          <w:lang w:eastAsia="ar-SA"/>
        </w:rPr>
        <w:t>ИЗПЪЛНИТЕЛЯ</w:t>
      </w:r>
      <w:r w:rsidRPr="00A204C0">
        <w:rPr>
          <w:sz w:val="24"/>
          <w:szCs w:val="24"/>
          <w:lang w:eastAsia="ar-SA"/>
        </w:rPr>
        <w:t xml:space="preserve"> да допълни своята оферта в зависимост от предмета и условията на конкретния договор.  </w:t>
      </w:r>
    </w:p>
    <w:p w:rsidR="006A0258" w:rsidRPr="00A204C0" w:rsidRDefault="00F37B17" w:rsidP="002747EE">
      <w:pPr>
        <w:numPr>
          <w:ilvl w:val="0"/>
          <w:numId w:val="31"/>
        </w:numPr>
        <w:spacing w:line="360" w:lineRule="auto"/>
        <w:ind w:left="0" w:right="16" w:firstLine="709"/>
        <w:jc w:val="both"/>
        <w:rPr>
          <w:sz w:val="24"/>
          <w:szCs w:val="24"/>
          <w:lang w:eastAsia="ar-SA"/>
        </w:rPr>
      </w:pPr>
      <w:r w:rsidRPr="00A204C0">
        <w:rPr>
          <w:sz w:val="24"/>
          <w:szCs w:val="24"/>
          <w:lang w:eastAsia="ar-SA"/>
        </w:rPr>
        <w:lastRenderedPageBreak/>
        <w:t xml:space="preserve"> (1) </w:t>
      </w:r>
      <w:r w:rsidR="003D2DC2" w:rsidRPr="00A204C0">
        <w:rPr>
          <w:sz w:val="24"/>
          <w:szCs w:val="24"/>
          <w:lang w:eastAsia="ar-SA"/>
        </w:rPr>
        <w:t xml:space="preserve">Срокът на настоящото </w:t>
      </w:r>
      <w:r w:rsidR="007F2F02">
        <w:rPr>
          <w:sz w:val="24"/>
          <w:szCs w:val="24"/>
          <w:lang w:eastAsia="ar-SA"/>
        </w:rPr>
        <w:t>Р</w:t>
      </w:r>
      <w:r w:rsidR="003D2DC2" w:rsidRPr="00A204C0">
        <w:rPr>
          <w:sz w:val="24"/>
          <w:szCs w:val="24"/>
          <w:lang w:eastAsia="ar-SA"/>
        </w:rPr>
        <w:t xml:space="preserve">амково споразумение е </w:t>
      </w:r>
      <w:r w:rsidR="00C737FB" w:rsidRPr="00A204C0">
        <w:rPr>
          <w:sz w:val="24"/>
          <w:szCs w:val="24"/>
          <w:lang w:eastAsia="ar-SA"/>
        </w:rPr>
        <w:t>4 (четири)</w:t>
      </w:r>
      <w:r w:rsidR="003D2DC2" w:rsidRPr="00A204C0">
        <w:rPr>
          <w:sz w:val="24"/>
          <w:szCs w:val="24"/>
          <w:lang w:eastAsia="ar-SA"/>
        </w:rPr>
        <w:t xml:space="preserve"> години, считано от датата на подписването му</w:t>
      </w:r>
      <w:r w:rsidR="009E42B4" w:rsidRPr="00A204C0">
        <w:rPr>
          <w:sz w:val="24"/>
          <w:szCs w:val="24"/>
          <w:lang w:eastAsia="ar-SA"/>
        </w:rPr>
        <w:t>,</w:t>
      </w:r>
      <w:r w:rsidR="003D2DC2" w:rsidRPr="00A204C0">
        <w:rPr>
          <w:sz w:val="24"/>
          <w:szCs w:val="24"/>
          <w:lang w:eastAsia="ar-SA"/>
        </w:rPr>
        <w:t xml:space="preserve"> като за дата на подписване се счита датата от д</w:t>
      </w:r>
      <w:r w:rsidR="00512FFC" w:rsidRPr="00A204C0">
        <w:rPr>
          <w:sz w:val="24"/>
          <w:szCs w:val="24"/>
          <w:lang w:eastAsia="ar-SA"/>
        </w:rPr>
        <w:t xml:space="preserve">еловодния номер на </w:t>
      </w:r>
      <w:r w:rsidR="00512FFC" w:rsidRPr="00A204C0">
        <w:rPr>
          <w:b/>
          <w:sz w:val="24"/>
          <w:szCs w:val="24"/>
          <w:lang w:eastAsia="ar-SA"/>
        </w:rPr>
        <w:t>ВЪЗЛОЖИТЕЛЯ</w:t>
      </w:r>
      <w:r w:rsidR="00512FFC" w:rsidRPr="00A204C0">
        <w:rPr>
          <w:sz w:val="24"/>
          <w:szCs w:val="24"/>
        </w:rPr>
        <w:t>, поставен на стр. 1 от настоящото споразумение.</w:t>
      </w:r>
      <w:r w:rsidR="00E63DE8" w:rsidRPr="00A204C0" w:rsidDel="00E63DE8">
        <w:rPr>
          <w:sz w:val="24"/>
          <w:szCs w:val="24"/>
          <w:lang w:eastAsia="ar-SA"/>
        </w:rPr>
        <w:t xml:space="preserve"> </w:t>
      </w:r>
    </w:p>
    <w:p w:rsidR="00C04E01" w:rsidRPr="00A204C0" w:rsidRDefault="003D2DC2" w:rsidP="00A02A3F">
      <w:pPr>
        <w:spacing w:line="360" w:lineRule="auto"/>
        <w:ind w:right="16" w:firstLine="720"/>
        <w:jc w:val="both"/>
        <w:rPr>
          <w:sz w:val="24"/>
          <w:szCs w:val="24"/>
        </w:rPr>
      </w:pPr>
      <w:r w:rsidRPr="00A204C0">
        <w:rPr>
          <w:sz w:val="24"/>
          <w:szCs w:val="24"/>
          <w:lang w:eastAsia="ar-SA"/>
        </w:rPr>
        <w:t>(2) Времетраенето и крайния</w:t>
      </w:r>
      <w:r w:rsidR="005F1A47" w:rsidRPr="00A204C0">
        <w:rPr>
          <w:sz w:val="24"/>
          <w:szCs w:val="24"/>
          <w:lang w:eastAsia="ar-SA"/>
        </w:rPr>
        <w:t>т</w:t>
      </w:r>
      <w:r w:rsidRPr="00A204C0">
        <w:rPr>
          <w:sz w:val="24"/>
          <w:szCs w:val="24"/>
          <w:lang w:eastAsia="ar-SA"/>
        </w:rPr>
        <w:t xml:space="preserve"> срок на изпълнение на отделн</w:t>
      </w:r>
      <w:r w:rsidR="00512FFC" w:rsidRPr="00A204C0">
        <w:rPr>
          <w:sz w:val="24"/>
          <w:szCs w:val="24"/>
          <w:lang w:eastAsia="ar-SA"/>
        </w:rPr>
        <w:t>ите услуги ще бъдат определени в съответния</w:t>
      </w:r>
      <w:r w:rsidR="006B09DE" w:rsidRPr="00A204C0">
        <w:rPr>
          <w:sz w:val="24"/>
          <w:szCs w:val="24"/>
          <w:lang w:eastAsia="ar-SA"/>
        </w:rPr>
        <w:t>/те</w:t>
      </w:r>
      <w:r w:rsidR="00512FFC" w:rsidRPr="00A204C0">
        <w:rPr>
          <w:sz w:val="24"/>
          <w:szCs w:val="24"/>
          <w:lang w:eastAsia="ar-SA"/>
        </w:rPr>
        <w:t xml:space="preserve"> договор</w:t>
      </w:r>
      <w:r w:rsidR="006B09DE" w:rsidRPr="00A204C0">
        <w:rPr>
          <w:sz w:val="24"/>
          <w:szCs w:val="24"/>
          <w:lang w:eastAsia="ar-SA"/>
        </w:rPr>
        <w:t>/и</w:t>
      </w:r>
      <w:r w:rsidR="00512FFC" w:rsidRPr="00A204C0">
        <w:rPr>
          <w:sz w:val="24"/>
          <w:szCs w:val="24"/>
          <w:lang w:eastAsia="ar-SA"/>
        </w:rPr>
        <w:t>, сключен</w:t>
      </w:r>
      <w:r w:rsidR="006B09DE" w:rsidRPr="00A204C0">
        <w:rPr>
          <w:sz w:val="24"/>
          <w:szCs w:val="24"/>
          <w:lang w:eastAsia="ar-SA"/>
        </w:rPr>
        <w:t>/и</w:t>
      </w:r>
      <w:r w:rsidR="00512FFC" w:rsidRPr="00A204C0">
        <w:rPr>
          <w:sz w:val="24"/>
          <w:szCs w:val="24"/>
          <w:lang w:eastAsia="ar-SA"/>
        </w:rPr>
        <w:t xml:space="preserve"> въз основа на настоящото рамково споразумение, и съобразно офертата на избрания </w:t>
      </w:r>
      <w:r w:rsidR="00512FFC" w:rsidRPr="00A204C0">
        <w:rPr>
          <w:b/>
          <w:sz w:val="24"/>
          <w:szCs w:val="24"/>
          <w:lang w:eastAsia="ar-SA"/>
        </w:rPr>
        <w:t>ИЗПЪЛНИТЕЛ</w:t>
      </w:r>
      <w:r w:rsidR="006B09DE" w:rsidRPr="00A204C0">
        <w:rPr>
          <w:sz w:val="24"/>
          <w:szCs w:val="24"/>
          <w:lang w:eastAsia="ar-SA"/>
        </w:rPr>
        <w:t xml:space="preserve"> относно всеки конкретен договор</w:t>
      </w:r>
      <w:r w:rsidR="00512FFC" w:rsidRPr="00A204C0">
        <w:rPr>
          <w:sz w:val="24"/>
          <w:szCs w:val="24"/>
          <w:lang w:eastAsia="ar-SA"/>
        </w:rPr>
        <w:t xml:space="preserve">. </w:t>
      </w:r>
      <w:r w:rsidR="007E770F" w:rsidRPr="00A204C0">
        <w:rPr>
          <w:sz w:val="24"/>
          <w:szCs w:val="24"/>
          <w:lang w:eastAsia="ar-SA"/>
        </w:rPr>
        <w:t xml:space="preserve">С оглед приключване изпълнението на предмета на съответния договор, срокът на конкретните договори може да надхвърля крайния срок на споразумението с не повече от </w:t>
      </w:r>
      <w:r w:rsidR="00E837C2" w:rsidRPr="00A204C0">
        <w:rPr>
          <w:sz w:val="24"/>
          <w:szCs w:val="24"/>
          <w:lang w:eastAsia="ar-SA"/>
        </w:rPr>
        <w:t>1 (</w:t>
      </w:r>
      <w:r w:rsidR="007E770F" w:rsidRPr="00A204C0">
        <w:rPr>
          <w:sz w:val="24"/>
          <w:szCs w:val="24"/>
          <w:lang w:eastAsia="ar-SA"/>
        </w:rPr>
        <w:t>една</w:t>
      </w:r>
      <w:r w:rsidR="00E837C2" w:rsidRPr="00A204C0">
        <w:rPr>
          <w:sz w:val="24"/>
          <w:szCs w:val="24"/>
          <w:lang w:eastAsia="ar-SA"/>
        </w:rPr>
        <w:t>)</w:t>
      </w:r>
      <w:r w:rsidR="007E770F" w:rsidRPr="00A204C0">
        <w:rPr>
          <w:sz w:val="24"/>
          <w:szCs w:val="24"/>
          <w:lang w:eastAsia="ar-SA"/>
        </w:rPr>
        <w:t xml:space="preserve"> година.</w:t>
      </w:r>
    </w:p>
    <w:p w:rsidR="00C84920" w:rsidRPr="00A204C0" w:rsidRDefault="006422FC" w:rsidP="002747EE">
      <w:pPr>
        <w:numPr>
          <w:ilvl w:val="0"/>
          <w:numId w:val="31"/>
        </w:numPr>
        <w:spacing w:line="360" w:lineRule="auto"/>
        <w:ind w:left="0" w:right="16" w:firstLine="709"/>
        <w:jc w:val="both"/>
        <w:rPr>
          <w:sz w:val="24"/>
          <w:szCs w:val="24"/>
        </w:rPr>
      </w:pPr>
      <w:r w:rsidRPr="00A204C0">
        <w:rPr>
          <w:sz w:val="24"/>
          <w:szCs w:val="24"/>
        </w:rPr>
        <w:t xml:space="preserve"> (1) Преди сключване на договор за обществена поръчка въз основа на настоящото рамково споразумение </w:t>
      </w:r>
      <w:r w:rsidRPr="00A204C0">
        <w:rPr>
          <w:b/>
          <w:sz w:val="24"/>
          <w:szCs w:val="24"/>
        </w:rPr>
        <w:t>ВЪЗЛОЖИТЕЛЯТ</w:t>
      </w:r>
      <w:r w:rsidRPr="00A204C0">
        <w:rPr>
          <w:sz w:val="24"/>
          <w:szCs w:val="24"/>
        </w:rPr>
        <w:t xml:space="preserve"> задължително отправя писмено искане до </w:t>
      </w:r>
      <w:r w:rsidRPr="00A204C0">
        <w:rPr>
          <w:b/>
          <w:sz w:val="24"/>
          <w:szCs w:val="24"/>
        </w:rPr>
        <w:t>ИЗПЪЛНИТЕЛЯ</w:t>
      </w:r>
      <w:r w:rsidRPr="00A204C0">
        <w:rPr>
          <w:sz w:val="24"/>
          <w:szCs w:val="24"/>
        </w:rPr>
        <w:t xml:space="preserve">, последният да допълни своята оферта съобразно условията и изискванията, посочени от </w:t>
      </w:r>
      <w:r w:rsidRPr="00A204C0">
        <w:rPr>
          <w:b/>
          <w:sz w:val="24"/>
          <w:szCs w:val="24"/>
        </w:rPr>
        <w:t>ВЪЗЛОЖИТЕЛЯ</w:t>
      </w:r>
      <w:r w:rsidRPr="00A204C0">
        <w:rPr>
          <w:sz w:val="24"/>
          <w:szCs w:val="24"/>
        </w:rPr>
        <w:t xml:space="preserve"> в искането. В искането </w:t>
      </w:r>
      <w:r w:rsidRPr="00A204C0">
        <w:rPr>
          <w:b/>
          <w:sz w:val="24"/>
          <w:szCs w:val="24"/>
        </w:rPr>
        <w:t>ВЪЗЛОЖИТЕЛЯТ</w:t>
      </w:r>
      <w:r w:rsidRPr="00A204C0">
        <w:rPr>
          <w:sz w:val="24"/>
          <w:szCs w:val="24"/>
        </w:rPr>
        <w:t xml:space="preserve"> посочва</w:t>
      </w:r>
      <w:r w:rsidR="00C84920" w:rsidRPr="00A204C0">
        <w:rPr>
          <w:sz w:val="24"/>
          <w:szCs w:val="24"/>
        </w:rPr>
        <w:t>:</w:t>
      </w:r>
    </w:p>
    <w:p w:rsidR="006422FC" w:rsidRPr="00A204C0" w:rsidRDefault="009E42B4" w:rsidP="00A02A3F">
      <w:pPr>
        <w:spacing w:line="360" w:lineRule="auto"/>
        <w:ind w:right="17" w:firstLine="709"/>
        <w:jc w:val="both"/>
        <w:rPr>
          <w:sz w:val="24"/>
          <w:szCs w:val="24"/>
        </w:rPr>
      </w:pPr>
      <w:r w:rsidRPr="00A204C0">
        <w:rPr>
          <w:sz w:val="24"/>
          <w:szCs w:val="24"/>
        </w:rPr>
        <w:t>а</w:t>
      </w:r>
      <w:r w:rsidRPr="00A204C0">
        <w:rPr>
          <w:sz w:val="24"/>
          <w:szCs w:val="24"/>
          <w:lang w:val="en-US"/>
        </w:rPr>
        <w:t>)</w:t>
      </w:r>
      <w:r w:rsidR="006422FC" w:rsidRPr="00A204C0">
        <w:rPr>
          <w:sz w:val="24"/>
          <w:szCs w:val="24"/>
        </w:rPr>
        <w:t xml:space="preserve"> срок, в който </w:t>
      </w:r>
      <w:r w:rsidR="006422FC" w:rsidRPr="00A204C0">
        <w:rPr>
          <w:b/>
          <w:sz w:val="24"/>
          <w:szCs w:val="24"/>
        </w:rPr>
        <w:t>ИЗПЪЛНИТЕЛЯТ</w:t>
      </w:r>
      <w:r w:rsidR="006422FC" w:rsidRPr="00A204C0">
        <w:rPr>
          <w:sz w:val="24"/>
          <w:szCs w:val="24"/>
        </w:rPr>
        <w:t xml:space="preserve"> следва да представи допълнена оферта</w:t>
      </w:r>
      <w:r w:rsidR="005F5827" w:rsidRPr="00A204C0">
        <w:rPr>
          <w:sz w:val="24"/>
          <w:szCs w:val="24"/>
          <w:lang w:val="en-US"/>
        </w:rPr>
        <w:t>,</w:t>
      </w:r>
      <w:r w:rsidR="006422FC" w:rsidRPr="00A204C0">
        <w:rPr>
          <w:sz w:val="24"/>
          <w:szCs w:val="24"/>
        </w:rPr>
        <w:t xml:space="preserve"> като</w:t>
      </w:r>
      <w:r w:rsidR="00BD79A8" w:rsidRPr="00A204C0">
        <w:rPr>
          <w:sz w:val="24"/>
          <w:szCs w:val="24"/>
        </w:rPr>
        <w:t xml:space="preserve"> </w:t>
      </w:r>
      <w:r w:rsidR="006422FC" w:rsidRPr="00A204C0">
        <w:rPr>
          <w:sz w:val="24"/>
          <w:szCs w:val="24"/>
        </w:rPr>
        <w:t xml:space="preserve"> </w:t>
      </w:r>
      <w:r w:rsidR="00E94B99" w:rsidRPr="00A204C0">
        <w:rPr>
          <w:sz w:val="24"/>
          <w:szCs w:val="24"/>
        </w:rPr>
        <w:t xml:space="preserve">този срок </w:t>
      </w:r>
      <w:r w:rsidR="00BD79A8" w:rsidRPr="00A204C0">
        <w:rPr>
          <w:sz w:val="24"/>
          <w:szCs w:val="24"/>
        </w:rPr>
        <w:t>е в зависимост от естеството и обема на съответната услуга и тече от</w:t>
      </w:r>
      <w:r w:rsidR="004F01CD" w:rsidRPr="00A204C0">
        <w:rPr>
          <w:sz w:val="24"/>
          <w:szCs w:val="24"/>
        </w:rPr>
        <w:t xml:space="preserve"> </w:t>
      </w:r>
      <w:r w:rsidR="006422FC" w:rsidRPr="00A204C0">
        <w:rPr>
          <w:sz w:val="24"/>
          <w:szCs w:val="24"/>
        </w:rPr>
        <w:t xml:space="preserve">получаване от страна на </w:t>
      </w:r>
      <w:r w:rsidR="006422FC" w:rsidRPr="00A204C0">
        <w:rPr>
          <w:b/>
          <w:sz w:val="24"/>
          <w:szCs w:val="24"/>
        </w:rPr>
        <w:t>ИЗПЪЛНИТЕЛЯ</w:t>
      </w:r>
      <w:r w:rsidR="006422FC" w:rsidRPr="00A204C0">
        <w:rPr>
          <w:sz w:val="24"/>
          <w:szCs w:val="24"/>
        </w:rPr>
        <w:t xml:space="preserve"> искането на </w:t>
      </w:r>
      <w:r w:rsidR="006422FC" w:rsidRPr="00A204C0">
        <w:rPr>
          <w:b/>
          <w:sz w:val="24"/>
          <w:szCs w:val="24"/>
        </w:rPr>
        <w:t>ВЪЗЛОЖИТЕЛЯ</w:t>
      </w:r>
      <w:r w:rsidR="00BC1BD2" w:rsidRPr="00A204C0">
        <w:rPr>
          <w:b/>
          <w:sz w:val="24"/>
          <w:szCs w:val="24"/>
        </w:rPr>
        <w:t xml:space="preserve"> </w:t>
      </w:r>
      <w:r w:rsidR="00BC1BD2" w:rsidRPr="00A204C0">
        <w:rPr>
          <w:sz w:val="24"/>
          <w:szCs w:val="24"/>
        </w:rPr>
        <w:t xml:space="preserve">(не по кратък от </w:t>
      </w:r>
      <w:r w:rsidR="00B24228" w:rsidRPr="00A204C0">
        <w:rPr>
          <w:sz w:val="24"/>
          <w:szCs w:val="24"/>
        </w:rPr>
        <w:t>7</w:t>
      </w:r>
      <w:r w:rsidR="00BC1BD2" w:rsidRPr="00A204C0">
        <w:rPr>
          <w:sz w:val="24"/>
          <w:szCs w:val="24"/>
        </w:rPr>
        <w:t xml:space="preserve"> дни)</w:t>
      </w:r>
      <w:r w:rsidR="00C84920" w:rsidRPr="00A204C0">
        <w:rPr>
          <w:sz w:val="24"/>
          <w:szCs w:val="24"/>
        </w:rPr>
        <w:t>;</w:t>
      </w:r>
    </w:p>
    <w:p w:rsidR="00C84920" w:rsidRPr="00A204C0" w:rsidRDefault="009E42B4" w:rsidP="00A02A3F">
      <w:pPr>
        <w:spacing w:line="360" w:lineRule="auto"/>
        <w:ind w:right="17" w:firstLine="709"/>
        <w:jc w:val="both"/>
        <w:rPr>
          <w:sz w:val="24"/>
          <w:szCs w:val="24"/>
        </w:rPr>
      </w:pPr>
      <w:r w:rsidRPr="00A204C0">
        <w:rPr>
          <w:sz w:val="24"/>
          <w:szCs w:val="24"/>
        </w:rPr>
        <w:t>б</w:t>
      </w:r>
      <w:r w:rsidRPr="00A204C0">
        <w:rPr>
          <w:sz w:val="24"/>
          <w:szCs w:val="24"/>
          <w:lang w:val="en-US"/>
        </w:rPr>
        <w:t>)</w:t>
      </w:r>
      <w:r w:rsidR="00C84920" w:rsidRPr="00A204C0">
        <w:rPr>
          <w:sz w:val="24"/>
          <w:szCs w:val="24"/>
        </w:rPr>
        <w:t xml:space="preserve"> срок, за който ще бъде сключен съответният договор за обществена поръчка</w:t>
      </w:r>
      <w:r w:rsidR="00F66CAC" w:rsidRPr="00A204C0">
        <w:rPr>
          <w:sz w:val="24"/>
          <w:szCs w:val="24"/>
        </w:rPr>
        <w:t xml:space="preserve"> и/или </w:t>
      </w:r>
      <w:r w:rsidR="00180948" w:rsidRPr="00A204C0">
        <w:rPr>
          <w:sz w:val="24"/>
          <w:szCs w:val="24"/>
        </w:rPr>
        <w:t xml:space="preserve">максимално допустимото време (в </w:t>
      </w:r>
      <w:r w:rsidR="008062CF" w:rsidRPr="00A204C0">
        <w:rPr>
          <w:sz w:val="24"/>
          <w:szCs w:val="24"/>
        </w:rPr>
        <w:t>човеко</w:t>
      </w:r>
      <w:r w:rsidR="00180948" w:rsidRPr="00A204C0">
        <w:rPr>
          <w:sz w:val="24"/>
          <w:szCs w:val="24"/>
        </w:rPr>
        <w:t>часове) за осъществяване на съответните актуализации</w:t>
      </w:r>
      <w:r w:rsidR="00C84920" w:rsidRPr="00A204C0">
        <w:rPr>
          <w:sz w:val="24"/>
          <w:szCs w:val="24"/>
        </w:rPr>
        <w:t>;</w:t>
      </w:r>
    </w:p>
    <w:p w:rsidR="00C857F9" w:rsidRPr="00A204C0" w:rsidRDefault="009E42B4" w:rsidP="00A02A3F">
      <w:pPr>
        <w:spacing w:line="360" w:lineRule="auto"/>
        <w:ind w:right="17" w:firstLine="709"/>
        <w:jc w:val="both"/>
        <w:rPr>
          <w:sz w:val="24"/>
          <w:szCs w:val="24"/>
        </w:rPr>
      </w:pPr>
      <w:r w:rsidRPr="00A204C0">
        <w:rPr>
          <w:sz w:val="24"/>
          <w:szCs w:val="24"/>
        </w:rPr>
        <w:t>в</w:t>
      </w:r>
      <w:r w:rsidRPr="00A204C0">
        <w:rPr>
          <w:sz w:val="24"/>
          <w:szCs w:val="24"/>
          <w:lang w:val="en-US"/>
        </w:rPr>
        <w:t>)</w:t>
      </w:r>
      <w:r w:rsidR="00C857F9" w:rsidRPr="00A204C0">
        <w:rPr>
          <w:sz w:val="24"/>
          <w:szCs w:val="24"/>
        </w:rPr>
        <w:t xml:space="preserve"> относно сключване</w:t>
      </w:r>
      <w:r w:rsidR="00C928C9" w:rsidRPr="00A204C0">
        <w:rPr>
          <w:sz w:val="24"/>
          <w:szCs w:val="24"/>
        </w:rPr>
        <w:t xml:space="preserve"> на</w:t>
      </w:r>
      <w:r w:rsidR="00C857F9" w:rsidRPr="00A204C0">
        <w:rPr>
          <w:sz w:val="24"/>
          <w:szCs w:val="24"/>
        </w:rPr>
        <w:t xml:space="preserve"> договор за абонаментно обслужване –</w:t>
      </w:r>
      <w:r w:rsidR="001F4067" w:rsidRPr="00A204C0">
        <w:rPr>
          <w:sz w:val="24"/>
          <w:szCs w:val="24"/>
        </w:rPr>
        <w:t xml:space="preserve">  </w:t>
      </w:r>
      <w:r w:rsidR="00C857F9" w:rsidRPr="00A204C0">
        <w:rPr>
          <w:sz w:val="24"/>
          <w:szCs w:val="24"/>
        </w:rPr>
        <w:t>актуализациите, чийто срок на гаранционна поддръжка е изтекъл по време на действието на настоящото рамково споразумение и цената за включване</w:t>
      </w:r>
      <w:r w:rsidR="001F4067" w:rsidRPr="00A204C0">
        <w:rPr>
          <w:sz w:val="24"/>
          <w:szCs w:val="24"/>
        </w:rPr>
        <w:t xml:space="preserve"> на тези актуализации</w:t>
      </w:r>
      <w:r w:rsidR="00C857F9" w:rsidRPr="00A204C0">
        <w:rPr>
          <w:sz w:val="24"/>
          <w:szCs w:val="24"/>
        </w:rPr>
        <w:t xml:space="preserve"> в обхвата на абонаментното обслужване, изчислена </w:t>
      </w:r>
      <w:r w:rsidR="00646AB4" w:rsidRPr="00A204C0">
        <w:rPr>
          <w:sz w:val="24"/>
          <w:szCs w:val="24"/>
        </w:rPr>
        <w:t xml:space="preserve">на </w:t>
      </w:r>
      <w:r w:rsidR="00C857F9" w:rsidRPr="00A204C0">
        <w:rPr>
          <w:sz w:val="24"/>
          <w:szCs w:val="24"/>
        </w:rPr>
        <w:t>годишна база</w:t>
      </w:r>
      <w:r w:rsidR="00646AB4" w:rsidRPr="00A204C0">
        <w:rPr>
          <w:sz w:val="24"/>
          <w:szCs w:val="24"/>
        </w:rPr>
        <w:t xml:space="preserve"> (</w:t>
      </w:r>
      <w:r w:rsidR="00646AB4" w:rsidRPr="00A204C0">
        <w:rPr>
          <w:i/>
          <w:sz w:val="24"/>
          <w:szCs w:val="24"/>
        </w:rPr>
        <w:t>ако е приложимо</w:t>
      </w:r>
      <w:r w:rsidR="00646AB4" w:rsidRPr="00A204C0">
        <w:rPr>
          <w:sz w:val="24"/>
          <w:szCs w:val="24"/>
        </w:rPr>
        <w:t>)</w:t>
      </w:r>
      <w:r w:rsidR="00C857F9" w:rsidRPr="00A204C0">
        <w:rPr>
          <w:sz w:val="24"/>
          <w:szCs w:val="24"/>
        </w:rPr>
        <w:t xml:space="preserve">; </w:t>
      </w:r>
    </w:p>
    <w:p w:rsidR="00F66CAC" w:rsidRPr="00A204C0" w:rsidRDefault="009E42B4" w:rsidP="00A02A3F">
      <w:pPr>
        <w:spacing w:line="360" w:lineRule="auto"/>
        <w:ind w:right="17" w:firstLine="709"/>
        <w:jc w:val="both"/>
        <w:rPr>
          <w:sz w:val="24"/>
          <w:szCs w:val="24"/>
        </w:rPr>
      </w:pPr>
      <w:r w:rsidRPr="00A204C0">
        <w:rPr>
          <w:sz w:val="24"/>
          <w:szCs w:val="24"/>
        </w:rPr>
        <w:t>г</w:t>
      </w:r>
      <w:r w:rsidRPr="00A204C0">
        <w:rPr>
          <w:sz w:val="24"/>
          <w:szCs w:val="24"/>
          <w:lang w:val="en-US"/>
        </w:rPr>
        <w:t>)</w:t>
      </w:r>
      <w:r w:rsidR="00F66CAC" w:rsidRPr="00A204C0">
        <w:rPr>
          <w:sz w:val="24"/>
          <w:szCs w:val="24"/>
        </w:rPr>
        <w:t xml:space="preserve"> относно сключване на договор за </w:t>
      </w:r>
      <w:r w:rsidR="005F1A47" w:rsidRPr="00A204C0">
        <w:rPr>
          <w:sz w:val="24"/>
          <w:szCs w:val="24"/>
        </w:rPr>
        <w:t xml:space="preserve">възлагане </w:t>
      </w:r>
      <w:r w:rsidR="00F66CAC" w:rsidRPr="00A204C0">
        <w:rPr>
          <w:sz w:val="24"/>
          <w:szCs w:val="24"/>
        </w:rPr>
        <w:t>на актуализации – обхват и естество на актуализациите</w:t>
      </w:r>
      <w:r w:rsidR="005F5827" w:rsidRPr="00A204C0">
        <w:rPr>
          <w:sz w:val="24"/>
          <w:szCs w:val="24"/>
          <w:lang w:val="en-US"/>
        </w:rPr>
        <w:t>,</w:t>
      </w:r>
      <w:r w:rsidR="00F66CAC" w:rsidRPr="00A204C0">
        <w:rPr>
          <w:sz w:val="24"/>
          <w:szCs w:val="24"/>
        </w:rPr>
        <w:t xml:space="preserve"> като в този случай заедно с писменото искане </w:t>
      </w:r>
      <w:r w:rsidR="00F66CAC" w:rsidRPr="00A204C0">
        <w:rPr>
          <w:b/>
          <w:sz w:val="24"/>
          <w:szCs w:val="24"/>
        </w:rPr>
        <w:t>ВЪЗЛОЖИТЕЛЯТ</w:t>
      </w:r>
      <w:r w:rsidR="00F66CAC" w:rsidRPr="00A204C0">
        <w:rPr>
          <w:sz w:val="24"/>
          <w:szCs w:val="24"/>
        </w:rPr>
        <w:t xml:space="preserve"> се задължава да изпрати на </w:t>
      </w:r>
      <w:r w:rsidR="00F66CAC" w:rsidRPr="00A204C0">
        <w:rPr>
          <w:b/>
          <w:sz w:val="24"/>
          <w:szCs w:val="24"/>
        </w:rPr>
        <w:t>ИЗПЪЛНИТЕЛЯ</w:t>
      </w:r>
      <w:r w:rsidR="00F66CAC" w:rsidRPr="00A204C0">
        <w:rPr>
          <w:sz w:val="24"/>
          <w:szCs w:val="24"/>
        </w:rPr>
        <w:t xml:space="preserve"> и задания</w:t>
      </w:r>
      <w:r w:rsidR="008062CF" w:rsidRPr="00A204C0">
        <w:rPr>
          <w:sz w:val="24"/>
          <w:szCs w:val="24"/>
        </w:rPr>
        <w:t xml:space="preserve"> и</w:t>
      </w:r>
      <w:r w:rsidR="00F66CAC" w:rsidRPr="00A204C0">
        <w:rPr>
          <w:sz w:val="24"/>
          <w:szCs w:val="24"/>
        </w:rPr>
        <w:t xml:space="preserve"> спецификации свързани с извършване на възложените актуализации. В писменото искане </w:t>
      </w:r>
      <w:r w:rsidR="00F66CAC" w:rsidRPr="00A204C0">
        <w:rPr>
          <w:b/>
          <w:sz w:val="24"/>
          <w:szCs w:val="24"/>
        </w:rPr>
        <w:t>ВЪЗЛОЖИТЕЛЯТ</w:t>
      </w:r>
      <w:r w:rsidR="00F66CAC" w:rsidRPr="00A204C0">
        <w:rPr>
          <w:sz w:val="24"/>
          <w:szCs w:val="24"/>
        </w:rPr>
        <w:t xml:space="preserve"> посочва и</w:t>
      </w:r>
      <w:r w:rsidR="00BC4962" w:rsidRPr="00A204C0">
        <w:rPr>
          <w:sz w:val="24"/>
          <w:szCs w:val="24"/>
        </w:rPr>
        <w:t xml:space="preserve"> </w:t>
      </w:r>
      <w:r w:rsidR="00F66CAC" w:rsidRPr="00A204C0">
        <w:rPr>
          <w:sz w:val="24"/>
          <w:szCs w:val="24"/>
        </w:rPr>
        <w:t xml:space="preserve">процента по смисъла чл. 7 от настоящото </w:t>
      </w:r>
      <w:r w:rsidR="0023597E">
        <w:rPr>
          <w:sz w:val="24"/>
          <w:szCs w:val="24"/>
        </w:rPr>
        <w:t>С</w:t>
      </w:r>
      <w:r w:rsidR="00F66CAC" w:rsidRPr="00A204C0">
        <w:rPr>
          <w:sz w:val="24"/>
          <w:szCs w:val="24"/>
        </w:rPr>
        <w:t xml:space="preserve">поразумение, с който цената на абонаментното обслужване на системата, посочена в чл. </w:t>
      </w:r>
      <w:r w:rsidR="00D9752B" w:rsidRPr="00A204C0">
        <w:rPr>
          <w:sz w:val="24"/>
          <w:szCs w:val="24"/>
        </w:rPr>
        <w:t>6</w:t>
      </w:r>
      <w:r w:rsidR="00F66CAC" w:rsidRPr="00A204C0">
        <w:rPr>
          <w:sz w:val="24"/>
          <w:szCs w:val="24"/>
        </w:rPr>
        <w:t xml:space="preserve">, ал. 2, подлежи на увеличение в случай че в обхвата на абонаментното обслужване бъдат включени и съответните актуализации на системата, ако срокът им </w:t>
      </w:r>
      <w:r w:rsidR="000365D5" w:rsidRPr="00A204C0">
        <w:rPr>
          <w:sz w:val="24"/>
          <w:szCs w:val="24"/>
        </w:rPr>
        <w:t xml:space="preserve">на </w:t>
      </w:r>
      <w:r w:rsidR="00F66CAC" w:rsidRPr="00A204C0">
        <w:rPr>
          <w:sz w:val="24"/>
          <w:szCs w:val="24"/>
        </w:rPr>
        <w:t xml:space="preserve">гаранционна поддръжка изтече преди изтичане срока на настоящото </w:t>
      </w:r>
      <w:r w:rsidR="007741A2">
        <w:rPr>
          <w:sz w:val="24"/>
          <w:szCs w:val="24"/>
        </w:rPr>
        <w:t>Р</w:t>
      </w:r>
      <w:r w:rsidR="00F66CAC" w:rsidRPr="00A204C0">
        <w:rPr>
          <w:sz w:val="24"/>
          <w:szCs w:val="24"/>
        </w:rPr>
        <w:t xml:space="preserve">амково споразумение съответно на сключените въз основа на него договори за абонаментно обслужване.  </w:t>
      </w:r>
    </w:p>
    <w:p w:rsidR="006422FC" w:rsidRPr="00A204C0" w:rsidRDefault="006422FC" w:rsidP="00A02A3F">
      <w:pPr>
        <w:spacing w:line="360" w:lineRule="auto"/>
        <w:ind w:right="17" w:firstLine="709"/>
        <w:jc w:val="both"/>
        <w:rPr>
          <w:sz w:val="24"/>
          <w:szCs w:val="24"/>
        </w:rPr>
      </w:pPr>
      <w:r w:rsidRPr="00A204C0">
        <w:rPr>
          <w:sz w:val="24"/>
          <w:szCs w:val="24"/>
        </w:rPr>
        <w:lastRenderedPageBreak/>
        <w:t>(2)</w:t>
      </w:r>
      <w:r w:rsidRPr="00A204C0">
        <w:rPr>
          <w:b/>
          <w:sz w:val="24"/>
          <w:szCs w:val="24"/>
        </w:rPr>
        <w:t xml:space="preserve"> ИЗПЪЛНИТЕЛЯТ</w:t>
      </w:r>
      <w:r w:rsidRPr="00A204C0">
        <w:rPr>
          <w:sz w:val="24"/>
          <w:szCs w:val="24"/>
        </w:rPr>
        <w:t xml:space="preserve"> се задължава за срока на действие на </w:t>
      </w:r>
      <w:r w:rsidR="0023597E">
        <w:rPr>
          <w:sz w:val="24"/>
          <w:szCs w:val="24"/>
        </w:rPr>
        <w:t>Р</w:t>
      </w:r>
      <w:r w:rsidRPr="00A204C0">
        <w:rPr>
          <w:sz w:val="24"/>
          <w:szCs w:val="24"/>
        </w:rPr>
        <w:t xml:space="preserve">амковото споразумение да допълва своята оферта при получаване на писмено искане, отправено до него от </w:t>
      </w:r>
      <w:r w:rsidRPr="00A204C0">
        <w:rPr>
          <w:b/>
          <w:sz w:val="24"/>
          <w:szCs w:val="24"/>
        </w:rPr>
        <w:t>ВЪЗЛОЖИТЕЛЯ</w:t>
      </w:r>
      <w:r w:rsidRPr="00A204C0">
        <w:rPr>
          <w:sz w:val="24"/>
          <w:szCs w:val="24"/>
        </w:rPr>
        <w:t xml:space="preserve">, като оферираните в предложението му цени и условия не могат да бъдат по-неблагоприятни за </w:t>
      </w:r>
      <w:r w:rsidRPr="00A204C0">
        <w:rPr>
          <w:b/>
          <w:sz w:val="24"/>
          <w:szCs w:val="24"/>
        </w:rPr>
        <w:t>ВЪЗЛОЖИТЕЛЯ</w:t>
      </w:r>
      <w:r w:rsidRPr="00A204C0">
        <w:rPr>
          <w:sz w:val="24"/>
          <w:szCs w:val="24"/>
        </w:rPr>
        <w:t xml:space="preserve"> от представените цени и условия, въз основа на които е избран за </w:t>
      </w:r>
      <w:r w:rsidRPr="00A204C0">
        <w:rPr>
          <w:b/>
          <w:sz w:val="24"/>
          <w:szCs w:val="24"/>
        </w:rPr>
        <w:t>ИЗПЪЛНИТЕЛ</w:t>
      </w:r>
      <w:r w:rsidRPr="00A204C0">
        <w:rPr>
          <w:sz w:val="24"/>
          <w:szCs w:val="24"/>
        </w:rPr>
        <w:t xml:space="preserve"> по настоящото </w:t>
      </w:r>
      <w:r w:rsidR="0023597E">
        <w:rPr>
          <w:sz w:val="24"/>
          <w:szCs w:val="24"/>
        </w:rPr>
        <w:t>Р</w:t>
      </w:r>
      <w:r w:rsidRPr="00A204C0">
        <w:rPr>
          <w:sz w:val="24"/>
          <w:szCs w:val="24"/>
        </w:rPr>
        <w:t xml:space="preserve">амково споразумение. </w:t>
      </w:r>
      <w:r w:rsidRPr="00A204C0">
        <w:rPr>
          <w:b/>
          <w:sz w:val="24"/>
          <w:szCs w:val="24"/>
        </w:rPr>
        <w:t xml:space="preserve">ИЗПЪЛНИТЕЛЯТ </w:t>
      </w:r>
      <w:r w:rsidRPr="00A204C0">
        <w:rPr>
          <w:sz w:val="24"/>
          <w:szCs w:val="24"/>
        </w:rPr>
        <w:t xml:space="preserve">следва да представи пред </w:t>
      </w:r>
      <w:r w:rsidRPr="00A204C0">
        <w:rPr>
          <w:b/>
          <w:sz w:val="24"/>
          <w:szCs w:val="24"/>
        </w:rPr>
        <w:t>ВЪЗЛОЖИТЕЛЯ</w:t>
      </w:r>
      <w:r w:rsidRPr="00A204C0">
        <w:rPr>
          <w:sz w:val="24"/>
          <w:szCs w:val="24"/>
        </w:rPr>
        <w:t xml:space="preserve"> оферта със съответните допълнения в срока, посочен от </w:t>
      </w:r>
      <w:r w:rsidRPr="00A204C0">
        <w:rPr>
          <w:b/>
          <w:sz w:val="24"/>
          <w:szCs w:val="24"/>
        </w:rPr>
        <w:t>ВЪЗЛОЖИТЕЛЯ</w:t>
      </w:r>
      <w:r w:rsidRPr="00A204C0">
        <w:rPr>
          <w:sz w:val="24"/>
          <w:szCs w:val="24"/>
        </w:rPr>
        <w:t xml:space="preserve"> в искането</w:t>
      </w:r>
      <w:r w:rsidR="00AA37B4" w:rsidRPr="00A204C0">
        <w:rPr>
          <w:sz w:val="24"/>
          <w:szCs w:val="24"/>
        </w:rPr>
        <w:t>.</w:t>
      </w:r>
      <w:r w:rsidRPr="00A204C0">
        <w:rPr>
          <w:sz w:val="24"/>
          <w:szCs w:val="24"/>
        </w:rPr>
        <w:t xml:space="preserve"> </w:t>
      </w:r>
      <w:r w:rsidRPr="00A204C0">
        <w:rPr>
          <w:b/>
          <w:sz w:val="24"/>
          <w:szCs w:val="24"/>
        </w:rPr>
        <w:t>ВЪЗЛОЖИТЕЛЯТ</w:t>
      </w:r>
      <w:r w:rsidRPr="00A204C0">
        <w:rPr>
          <w:sz w:val="24"/>
          <w:szCs w:val="24"/>
        </w:rPr>
        <w:t xml:space="preserve"> си запазва правото да не сключи договор за обществена поръчка ако представените от </w:t>
      </w:r>
      <w:r w:rsidRPr="00A204C0">
        <w:rPr>
          <w:b/>
          <w:sz w:val="24"/>
          <w:szCs w:val="24"/>
        </w:rPr>
        <w:t>ИЗПЪЛНИТЕЛЯ</w:t>
      </w:r>
      <w:r w:rsidRPr="00A204C0">
        <w:rPr>
          <w:sz w:val="24"/>
          <w:szCs w:val="24"/>
        </w:rPr>
        <w:t xml:space="preserve"> допълнения към офертата му не съответстват на изискванията и интереса на </w:t>
      </w:r>
      <w:r w:rsidRPr="00A204C0">
        <w:rPr>
          <w:b/>
          <w:sz w:val="24"/>
          <w:szCs w:val="24"/>
        </w:rPr>
        <w:t>ВЪЗЛОЖИТЕЛЯ</w:t>
      </w:r>
      <w:r w:rsidR="00F40D86" w:rsidRPr="00A204C0">
        <w:rPr>
          <w:b/>
          <w:sz w:val="24"/>
          <w:szCs w:val="24"/>
        </w:rPr>
        <w:t xml:space="preserve"> </w:t>
      </w:r>
      <w:r w:rsidR="00F40D86" w:rsidRPr="00A204C0">
        <w:rPr>
          <w:sz w:val="24"/>
          <w:szCs w:val="24"/>
        </w:rPr>
        <w:t>като в тези случаи</w:t>
      </w:r>
      <w:r w:rsidRPr="00A204C0">
        <w:rPr>
          <w:sz w:val="24"/>
          <w:szCs w:val="24"/>
        </w:rPr>
        <w:t xml:space="preserve"> </w:t>
      </w:r>
      <w:r w:rsidR="00C9495D" w:rsidRPr="00A204C0">
        <w:rPr>
          <w:b/>
          <w:sz w:val="24"/>
          <w:szCs w:val="24"/>
        </w:rPr>
        <w:t>ВЪЗЛОЖИТЕЛЯТ</w:t>
      </w:r>
      <w:r w:rsidR="00C9495D" w:rsidRPr="00A204C0">
        <w:rPr>
          <w:sz w:val="24"/>
          <w:szCs w:val="24"/>
        </w:rPr>
        <w:t xml:space="preserve"> не дължи обезщетение на </w:t>
      </w:r>
      <w:r w:rsidR="00C9495D" w:rsidRPr="00A204C0">
        <w:rPr>
          <w:b/>
          <w:sz w:val="24"/>
          <w:szCs w:val="24"/>
        </w:rPr>
        <w:t xml:space="preserve">ИЗПЪЛНИТЕЛЯ. </w:t>
      </w:r>
      <w:r w:rsidRPr="00A204C0">
        <w:rPr>
          <w:b/>
          <w:sz w:val="24"/>
          <w:szCs w:val="24"/>
        </w:rPr>
        <w:t>ВЪЗЛОЖИТЕЛЯТ</w:t>
      </w:r>
      <w:r w:rsidRPr="00A204C0">
        <w:rPr>
          <w:sz w:val="24"/>
          <w:szCs w:val="24"/>
        </w:rPr>
        <w:t xml:space="preserve"> </w:t>
      </w:r>
      <w:r w:rsidR="0065125A" w:rsidRPr="00A204C0">
        <w:rPr>
          <w:sz w:val="24"/>
          <w:szCs w:val="24"/>
        </w:rPr>
        <w:t xml:space="preserve">уведомява </w:t>
      </w:r>
      <w:r w:rsidR="00C9495D" w:rsidRPr="00A204C0">
        <w:rPr>
          <w:sz w:val="24"/>
          <w:szCs w:val="24"/>
        </w:rPr>
        <w:t xml:space="preserve">писмено </w:t>
      </w:r>
      <w:r w:rsidR="0065125A" w:rsidRPr="00A204C0">
        <w:rPr>
          <w:b/>
          <w:sz w:val="24"/>
          <w:szCs w:val="24"/>
        </w:rPr>
        <w:t>ИЗПЪЛНИТЕЛЯ</w:t>
      </w:r>
      <w:r w:rsidR="00C9495D" w:rsidRPr="00A204C0">
        <w:rPr>
          <w:b/>
          <w:sz w:val="24"/>
          <w:szCs w:val="24"/>
        </w:rPr>
        <w:t xml:space="preserve"> </w:t>
      </w:r>
      <w:r w:rsidR="00C9495D" w:rsidRPr="00A204C0">
        <w:rPr>
          <w:sz w:val="24"/>
          <w:szCs w:val="24"/>
        </w:rPr>
        <w:t xml:space="preserve">за отказа си да сключи договор за обществена поръчка. </w:t>
      </w:r>
    </w:p>
    <w:p w:rsidR="0065125A" w:rsidRPr="00A204C0" w:rsidRDefault="0065125A" w:rsidP="00A02A3F">
      <w:pPr>
        <w:spacing w:line="360" w:lineRule="auto"/>
        <w:ind w:right="17" w:firstLine="709"/>
        <w:jc w:val="both"/>
        <w:rPr>
          <w:sz w:val="24"/>
          <w:szCs w:val="24"/>
          <w:lang w:eastAsia="ar-SA"/>
        </w:rPr>
      </w:pPr>
      <w:r w:rsidRPr="00A204C0">
        <w:rPr>
          <w:sz w:val="24"/>
          <w:szCs w:val="24"/>
        </w:rPr>
        <w:t xml:space="preserve">(3) </w:t>
      </w:r>
      <w:r w:rsidRPr="00A204C0">
        <w:rPr>
          <w:sz w:val="24"/>
          <w:szCs w:val="24"/>
          <w:lang w:eastAsia="ar-SA"/>
        </w:rPr>
        <w:t xml:space="preserve">За сключване на всеки договор за обществена поръчка въз основа на рамковото споразумение </w:t>
      </w:r>
      <w:r w:rsidR="008D239B" w:rsidRPr="00A204C0">
        <w:rPr>
          <w:b/>
          <w:sz w:val="24"/>
          <w:szCs w:val="24"/>
          <w:lang w:eastAsia="ar-SA"/>
        </w:rPr>
        <w:t xml:space="preserve">ВЪЗЛОЖИТЕЛЯТ </w:t>
      </w:r>
      <w:r w:rsidRPr="00A204C0">
        <w:rPr>
          <w:sz w:val="24"/>
          <w:szCs w:val="24"/>
          <w:lang w:eastAsia="ar-SA"/>
        </w:rPr>
        <w:t xml:space="preserve">издава Решение за определяне на изпълнител по договор, сключен въз основа на </w:t>
      </w:r>
      <w:r w:rsidR="00A24A81" w:rsidRPr="00A204C0">
        <w:rPr>
          <w:sz w:val="24"/>
          <w:szCs w:val="24"/>
          <w:lang w:eastAsia="ar-SA"/>
        </w:rPr>
        <w:t xml:space="preserve">това </w:t>
      </w:r>
      <w:r w:rsidRPr="00A204C0">
        <w:rPr>
          <w:sz w:val="24"/>
          <w:szCs w:val="24"/>
          <w:lang w:eastAsia="ar-SA"/>
        </w:rPr>
        <w:t xml:space="preserve">рамково споразумение съгласно чл. 108, т. </w:t>
      </w:r>
      <w:r w:rsidR="006004D2" w:rsidRPr="00A204C0">
        <w:rPr>
          <w:sz w:val="24"/>
          <w:szCs w:val="24"/>
          <w:lang w:eastAsia="ar-SA"/>
        </w:rPr>
        <w:t xml:space="preserve">1 </w:t>
      </w:r>
      <w:r w:rsidRPr="00A204C0">
        <w:rPr>
          <w:sz w:val="24"/>
          <w:szCs w:val="24"/>
          <w:lang w:eastAsia="ar-SA"/>
        </w:rPr>
        <w:t>от ЗОП</w:t>
      </w:r>
      <w:r w:rsidR="00A24A81" w:rsidRPr="00A204C0">
        <w:rPr>
          <w:sz w:val="24"/>
          <w:szCs w:val="24"/>
          <w:lang w:eastAsia="ar-SA"/>
        </w:rPr>
        <w:t>.</w:t>
      </w:r>
      <w:r w:rsidRPr="00A204C0">
        <w:rPr>
          <w:sz w:val="24"/>
          <w:szCs w:val="24"/>
          <w:lang w:eastAsia="ar-SA"/>
        </w:rPr>
        <w:t xml:space="preserve">  </w:t>
      </w:r>
      <w:r w:rsidR="00A24A81" w:rsidRPr="00A204C0">
        <w:rPr>
          <w:sz w:val="24"/>
          <w:szCs w:val="24"/>
          <w:lang w:eastAsia="ar-SA"/>
        </w:rPr>
        <w:t>Д</w:t>
      </w:r>
      <w:r w:rsidRPr="00A204C0">
        <w:rPr>
          <w:sz w:val="24"/>
          <w:szCs w:val="24"/>
          <w:lang w:eastAsia="ar-SA"/>
        </w:rPr>
        <w:t xml:space="preserve">оговор се сключва при спазване сроковете по чл. 112, ал. 6 и ал. 7, т. 3 от ЗОП. </w:t>
      </w:r>
    </w:p>
    <w:p w:rsidR="00F321DE" w:rsidRDefault="00BD79A8" w:rsidP="00663FB4">
      <w:pPr>
        <w:spacing w:line="360" w:lineRule="auto"/>
        <w:ind w:right="17" w:firstLine="709"/>
        <w:jc w:val="both"/>
        <w:rPr>
          <w:snapToGrid w:val="0"/>
          <w:sz w:val="24"/>
          <w:szCs w:val="24"/>
          <w:lang w:val="en-US"/>
        </w:rPr>
      </w:pPr>
      <w:r w:rsidRPr="00A204C0">
        <w:rPr>
          <w:sz w:val="24"/>
          <w:szCs w:val="24"/>
          <w:lang w:eastAsia="ar-SA"/>
        </w:rPr>
        <w:t xml:space="preserve">(4) </w:t>
      </w:r>
      <w:r w:rsidRPr="00A204C0">
        <w:rPr>
          <w:sz w:val="24"/>
          <w:szCs w:val="24"/>
        </w:rPr>
        <w:t xml:space="preserve">Всеки договор за обществена поръчка въз основа на </w:t>
      </w:r>
      <w:r w:rsidR="00A24A81" w:rsidRPr="00A204C0">
        <w:rPr>
          <w:sz w:val="24"/>
          <w:szCs w:val="24"/>
        </w:rPr>
        <w:t xml:space="preserve">това </w:t>
      </w:r>
      <w:r w:rsidRPr="00A204C0">
        <w:rPr>
          <w:sz w:val="24"/>
          <w:szCs w:val="24"/>
        </w:rPr>
        <w:t>рамково споразумение се сключва</w:t>
      </w:r>
      <w:r w:rsidRPr="00A204C0">
        <w:rPr>
          <w:snapToGrid w:val="0"/>
          <w:sz w:val="24"/>
          <w:szCs w:val="24"/>
        </w:rPr>
        <w:t xml:space="preserve"> при изпълнени изисквания по чл. 112, ал. 1</w:t>
      </w:r>
      <w:r w:rsidR="00A123B8" w:rsidRPr="00A204C0">
        <w:rPr>
          <w:snapToGrid w:val="0"/>
          <w:sz w:val="24"/>
          <w:szCs w:val="24"/>
        </w:rPr>
        <w:t xml:space="preserve"> от</w:t>
      </w:r>
      <w:r w:rsidRPr="00A204C0">
        <w:rPr>
          <w:snapToGrid w:val="0"/>
          <w:sz w:val="24"/>
          <w:szCs w:val="24"/>
        </w:rPr>
        <w:t xml:space="preserve"> ЗОП</w:t>
      </w:r>
      <w:r w:rsidRPr="00A204C0">
        <w:rPr>
          <w:sz w:val="24"/>
          <w:szCs w:val="24"/>
        </w:rPr>
        <w:t xml:space="preserve">, като договор не се сключва </w:t>
      </w:r>
      <w:r w:rsidRPr="00A204C0">
        <w:rPr>
          <w:snapToGrid w:val="0"/>
          <w:sz w:val="24"/>
          <w:szCs w:val="24"/>
        </w:rPr>
        <w:t xml:space="preserve">в случаите по чл. 112, ал. 2 </w:t>
      </w:r>
      <w:r w:rsidR="00A123B8" w:rsidRPr="00A204C0">
        <w:rPr>
          <w:snapToGrid w:val="0"/>
          <w:sz w:val="24"/>
          <w:szCs w:val="24"/>
        </w:rPr>
        <w:t xml:space="preserve">от </w:t>
      </w:r>
      <w:r w:rsidRPr="00A204C0">
        <w:rPr>
          <w:snapToGrid w:val="0"/>
          <w:sz w:val="24"/>
          <w:szCs w:val="24"/>
        </w:rPr>
        <w:t>ЗОП.</w:t>
      </w:r>
    </w:p>
    <w:p w:rsidR="003F4A7C" w:rsidRPr="00BD1525" w:rsidRDefault="003F4A7C" w:rsidP="00663FB4">
      <w:pPr>
        <w:spacing w:line="360" w:lineRule="auto"/>
        <w:ind w:right="17" w:firstLine="709"/>
        <w:jc w:val="both"/>
        <w:rPr>
          <w:sz w:val="24"/>
          <w:szCs w:val="24"/>
          <w:lang w:val="en-US"/>
        </w:rPr>
      </w:pPr>
    </w:p>
    <w:p w:rsidR="00F321DE" w:rsidRPr="00A204C0" w:rsidRDefault="001F485D" w:rsidP="001F485D">
      <w:pPr>
        <w:pStyle w:val="a0"/>
        <w:spacing w:before="0"/>
        <w:ind w:firstLine="0"/>
        <w:jc w:val="center"/>
        <w:outlineLvl w:val="0"/>
        <w:rPr>
          <w:b/>
          <w:szCs w:val="24"/>
          <w:u w:val="single"/>
        </w:rPr>
      </w:pPr>
      <w:r w:rsidRPr="00A204C0">
        <w:rPr>
          <w:b/>
          <w:szCs w:val="24"/>
          <w:u w:val="single"/>
          <w:lang w:val="en-US"/>
        </w:rPr>
        <w:t xml:space="preserve">II. </w:t>
      </w:r>
      <w:r w:rsidR="003E2078" w:rsidRPr="00A204C0">
        <w:rPr>
          <w:b/>
          <w:szCs w:val="24"/>
          <w:u w:val="single"/>
        </w:rPr>
        <w:t>ЦЕНИ И НАЧИН НА ПЛАЩАНЕ</w:t>
      </w:r>
    </w:p>
    <w:p w:rsidR="007B08B6" w:rsidRPr="00A204C0" w:rsidRDefault="00A728FB" w:rsidP="002747EE">
      <w:pPr>
        <w:numPr>
          <w:ilvl w:val="0"/>
          <w:numId w:val="31"/>
        </w:numPr>
        <w:spacing w:line="360" w:lineRule="auto"/>
        <w:ind w:left="0" w:right="16" w:firstLine="709"/>
        <w:jc w:val="both"/>
        <w:rPr>
          <w:b/>
          <w:sz w:val="24"/>
          <w:szCs w:val="24"/>
          <w:lang w:eastAsia="ar-SA"/>
        </w:rPr>
      </w:pPr>
      <w:r w:rsidRPr="00A204C0">
        <w:rPr>
          <w:sz w:val="24"/>
          <w:szCs w:val="24"/>
        </w:rPr>
        <w:t xml:space="preserve"> (1)</w:t>
      </w:r>
      <w:r w:rsidRPr="00A204C0">
        <w:rPr>
          <w:b/>
          <w:sz w:val="24"/>
          <w:szCs w:val="24"/>
        </w:rPr>
        <w:t xml:space="preserve"> </w:t>
      </w:r>
      <w:r w:rsidR="006B09DE" w:rsidRPr="00A204C0">
        <w:rPr>
          <w:sz w:val="24"/>
          <w:szCs w:val="24"/>
        </w:rPr>
        <w:t>Общата стойност на</w:t>
      </w:r>
      <w:r w:rsidR="006A0258" w:rsidRPr="00A204C0">
        <w:rPr>
          <w:sz w:val="24"/>
          <w:szCs w:val="24"/>
        </w:rPr>
        <w:t xml:space="preserve"> всич</w:t>
      </w:r>
      <w:r w:rsidR="00537089" w:rsidRPr="00A204C0">
        <w:rPr>
          <w:sz w:val="24"/>
          <w:szCs w:val="24"/>
        </w:rPr>
        <w:t>к</w:t>
      </w:r>
      <w:r w:rsidR="006A0258" w:rsidRPr="00A204C0">
        <w:rPr>
          <w:sz w:val="24"/>
          <w:szCs w:val="24"/>
        </w:rPr>
        <w:t>и плащания по настоящ</w:t>
      </w:r>
      <w:r w:rsidR="00F429B4" w:rsidRPr="00A204C0">
        <w:rPr>
          <w:sz w:val="24"/>
          <w:szCs w:val="24"/>
        </w:rPr>
        <w:t>о</w:t>
      </w:r>
      <w:r w:rsidR="006A0258" w:rsidRPr="00A204C0">
        <w:rPr>
          <w:sz w:val="24"/>
          <w:szCs w:val="24"/>
        </w:rPr>
        <w:t>то</w:t>
      </w:r>
      <w:r w:rsidR="006B09DE" w:rsidRPr="00A204C0">
        <w:rPr>
          <w:sz w:val="24"/>
          <w:szCs w:val="24"/>
        </w:rPr>
        <w:t xml:space="preserve"> рамково споразумение </w:t>
      </w:r>
      <w:r w:rsidR="006A0258" w:rsidRPr="00A204C0">
        <w:rPr>
          <w:sz w:val="24"/>
          <w:szCs w:val="24"/>
        </w:rPr>
        <w:t xml:space="preserve">не може да надхвърля </w:t>
      </w:r>
      <w:r w:rsidR="00BC4962" w:rsidRPr="00A204C0">
        <w:rPr>
          <w:sz w:val="24"/>
          <w:szCs w:val="24"/>
        </w:rPr>
        <w:t>сумата от</w:t>
      </w:r>
      <w:r w:rsidR="00BC4962" w:rsidRPr="00A204C0">
        <w:rPr>
          <w:sz w:val="24"/>
          <w:szCs w:val="24"/>
          <w:lang w:eastAsia="ar-SA"/>
        </w:rPr>
        <w:t xml:space="preserve"> </w:t>
      </w:r>
      <w:r w:rsidR="00A65167" w:rsidRPr="00A65167">
        <w:rPr>
          <w:rFonts w:eastAsia="Calibri"/>
          <w:b/>
          <w:color w:val="000000" w:themeColor="text1"/>
          <w:sz w:val="24"/>
          <w:szCs w:val="24"/>
        </w:rPr>
        <w:t>815 400 лв. (осемстотин и петнадесет хиляди и четиристотин лева)</w:t>
      </w:r>
      <w:r w:rsidR="006B09DE" w:rsidRPr="00A204C0">
        <w:rPr>
          <w:b/>
          <w:sz w:val="24"/>
          <w:szCs w:val="24"/>
          <w:lang w:eastAsia="ar-SA"/>
        </w:rPr>
        <w:t xml:space="preserve"> без ДДС</w:t>
      </w:r>
      <w:r w:rsidR="006B09DE" w:rsidRPr="00A204C0">
        <w:rPr>
          <w:sz w:val="24"/>
          <w:szCs w:val="24"/>
          <w:lang w:eastAsia="ar-SA"/>
        </w:rPr>
        <w:t>.</w:t>
      </w:r>
    </w:p>
    <w:p w:rsidR="0094338A" w:rsidRPr="00A204C0" w:rsidRDefault="0094338A" w:rsidP="00A02A3F">
      <w:pPr>
        <w:spacing w:line="360" w:lineRule="auto"/>
        <w:ind w:firstLine="709"/>
        <w:jc w:val="both"/>
        <w:rPr>
          <w:sz w:val="24"/>
          <w:szCs w:val="24"/>
        </w:rPr>
      </w:pPr>
      <w:r w:rsidRPr="00A204C0">
        <w:rPr>
          <w:bCs/>
          <w:spacing w:val="-8"/>
          <w:sz w:val="24"/>
          <w:szCs w:val="24"/>
          <w:lang w:eastAsia="ar-SA"/>
        </w:rPr>
        <w:t xml:space="preserve">(2) </w:t>
      </w:r>
      <w:r w:rsidRPr="00A204C0">
        <w:rPr>
          <w:sz w:val="24"/>
          <w:szCs w:val="24"/>
        </w:rPr>
        <w:t>Всички плащания, извършени по договори, сключени въз основа на настоящото рамково споразумение, не могат да надвишават общата стойност на споразумението по</w:t>
      </w:r>
      <w:r w:rsidR="004F01CD" w:rsidRPr="00A204C0">
        <w:rPr>
          <w:sz w:val="24"/>
          <w:szCs w:val="24"/>
        </w:rPr>
        <w:t xml:space="preserve"> ал. </w:t>
      </w:r>
      <w:r w:rsidRPr="00A204C0">
        <w:rPr>
          <w:sz w:val="24"/>
          <w:szCs w:val="24"/>
        </w:rPr>
        <w:t>1.</w:t>
      </w:r>
      <w:r w:rsidRPr="00A204C0">
        <w:rPr>
          <w:b/>
          <w:sz w:val="24"/>
          <w:szCs w:val="24"/>
        </w:rPr>
        <w:t xml:space="preserve"> ВЪЗЛОЖИТЕЛЯT</w:t>
      </w:r>
      <w:r w:rsidRPr="00A204C0">
        <w:rPr>
          <w:sz w:val="24"/>
          <w:szCs w:val="24"/>
        </w:rPr>
        <w:t xml:space="preserve"> следи стойността на извършените плащания и информира </w:t>
      </w:r>
      <w:r w:rsidRPr="00A204C0">
        <w:rPr>
          <w:b/>
          <w:sz w:val="24"/>
          <w:szCs w:val="24"/>
        </w:rPr>
        <w:t>ИЗПЪЛНИТЕЛЯ</w:t>
      </w:r>
      <w:r w:rsidRPr="00A204C0">
        <w:rPr>
          <w:sz w:val="24"/>
          <w:szCs w:val="24"/>
        </w:rPr>
        <w:t xml:space="preserve"> при достигането на тази стойност.</w:t>
      </w:r>
      <w:r w:rsidR="0038476C" w:rsidRPr="00A204C0">
        <w:rPr>
          <w:sz w:val="24"/>
          <w:szCs w:val="24"/>
        </w:rPr>
        <w:t xml:space="preserve"> </w:t>
      </w:r>
    </w:p>
    <w:p w:rsidR="00501F55" w:rsidRPr="00A204C0" w:rsidRDefault="00501F55" w:rsidP="00A02A3F">
      <w:pPr>
        <w:tabs>
          <w:tab w:val="left" w:pos="0"/>
        </w:tabs>
        <w:spacing w:line="360" w:lineRule="auto"/>
        <w:ind w:right="17" w:firstLine="720"/>
        <w:jc w:val="both"/>
        <w:rPr>
          <w:sz w:val="24"/>
          <w:szCs w:val="24"/>
        </w:rPr>
      </w:pPr>
      <w:r w:rsidRPr="00A204C0">
        <w:rPr>
          <w:sz w:val="24"/>
          <w:szCs w:val="24"/>
        </w:rPr>
        <w:t xml:space="preserve">(3) </w:t>
      </w:r>
      <w:r w:rsidRPr="00A204C0">
        <w:rPr>
          <w:b/>
          <w:sz w:val="24"/>
          <w:szCs w:val="24"/>
        </w:rPr>
        <w:t xml:space="preserve">ВЪЗЛОЖИТЕЛЯТ </w:t>
      </w:r>
      <w:r w:rsidRPr="00A204C0">
        <w:rPr>
          <w:sz w:val="24"/>
          <w:szCs w:val="24"/>
        </w:rPr>
        <w:t>няма право да сключва договори, както и да извършва каквито и да е плащания</w:t>
      </w:r>
      <w:r w:rsidR="002C68CE" w:rsidRPr="00A204C0">
        <w:rPr>
          <w:sz w:val="24"/>
          <w:szCs w:val="24"/>
        </w:rPr>
        <w:t xml:space="preserve"> по вече сключени договори</w:t>
      </w:r>
      <w:r w:rsidRPr="00A204C0">
        <w:rPr>
          <w:sz w:val="24"/>
          <w:szCs w:val="24"/>
        </w:rPr>
        <w:t>, когато сборът на</w:t>
      </w:r>
      <w:r w:rsidR="002C68CE" w:rsidRPr="00A204C0">
        <w:rPr>
          <w:sz w:val="24"/>
          <w:szCs w:val="24"/>
        </w:rPr>
        <w:t xml:space="preserve"> сумата от</w:t>
      </w:r>
      <w:r w:rsidRPr="00A204C0">
        <w:rPr>
          <w:sz w:val="24"/>
          <w:szCs w:val="24"/>
        </w:rPr>
        <w:t xml:space="preserve"> </w:t>
      </w:r>
      <w:r w:rsidR="00FD625C">
        <w:rPr>
          <w:sz w:val="24"/>
          <w:szCs w:val="24"/>
        </w:rPr>
        <w:t>за</w:t>
      </w:r>
      <w:r w:rsidRPr="00A204C0">
        <w:rPr>
          <w:sz w:val="24"/>
          <w:szCs w:val="24"/>
        </w:rPr>
        <w:t xml:space="preserve">платеното по </w:t>
      </w:r>
      <w:r w:rsidR="002C68CE" w:rsidRPr="00A204C0">
        <w:rPr>
          <w:sz w:val="24"/>
          <w:szCs w:val="24"/>
        </w:rPr>
        <w:t>сключени договори</w:t>
      </w:r>
      <w:r w:rsidRPr="00A204C0">
        <w:rPr>
          <w:sz w:val="24"/>
          <w:szCs w:val="24"/>
        </w:rPr>
        <w:t xml:space="preserve"> до момента и </w:t>
      </w:r>
      <w:r w:rsidR="002C68CE" w:rsidRPr="00A204C0">
        <w:rPr>
          <w:sz w:val="24"/>
          <w:szCs w:val="24"/>
        </w:rPr>
        <w:t>сумата на предстоящото плащане/</w:t>
      </w:r>
      <w:r w:rsidRPr="00A204C0">
        <w:rPr>
          <w:sz w:val="24"/>
          <w:szCs w:val="24"/>
        </w:rPr>
        <w:t xml:space="preserve"> сум</w:t>
      </w:r>
      <w:r w:rsidR="002C68CE" w:rsidRPr="00A204C0">
        <w:rPr>
          <w:sz w:val="24"/>
          <w:szCs w:val="24"/>
        </w:rPr>
        <w:t>ата по</w:t>
      </w:r>
      <w:r w:rsidRPr="00A204C0">
        <w:rPr>
          <w:sz w:val="24"/>
          <w:szCs w:val="24"/>
        </w:rPr>
        <w:t xml:space="preserve"> бъдещия договор надхвърлят сумата, посочена в ал. 1. </w:t>
      </w:r>
      <w:r w:rsidR="00FE6CA0" w:rsidRPr="00A204C0">
        <w:rPr>
          <w:sz w:val="24"/>
          <w:szCs w:val="24"/>
        </w:rPr>
        <w:t xml:space="preserve">В този случай рамковото споразумение може да бъде прекратено по реда на чл. </w:t>
      </w:r>
      <w:r w:rsidR="00593093" w:rsidRPr="00A204C0">
        <w:rPr>
          <w:sz w:val="24"/>
          <w:szCs w:val="24"/>
        </w:rPr>
        <w:t>19</w:t>
      </w:r>
      <w:r w:rsidR="00FE6CA0" w:rsidRPr="00A204C0">
        <w:rPr>
          <w:sz w:val="24"/>
          <w:szCs w:val="24"/>
        </w:rPr>
        <w:t xml:space="preserve">, ал. </w:t>
      </w:r>
      <w:r w:rsidR="00834B0A" w:rsidRPr="00A204C0">
        <w:rPr>
          <w:sz w:val="24"/>
          <w:szCs w:val="24"/>
        </w:rPr>
        <w:t>1</w:t>
      </w:r>
      <w:r w:rsidR="0038476C" w:rsidRPr="00A204C0">
        <w:rPr>
          <w:sz w:val="24"/>
          <w:szCs w:val="24"/>
        </w:rPr>
        <w:t xml:space="preserve">, т. </w:t>
      </w:r>
      <w:r w:rsidR="00834B0A" w:rsidRPr="00A204C0">
        <w:rPr>
          <w:sz w:val="24"/>
          <w:szCs w:val="24"/>
        </w:rPr>
        <w:t>2</w:t>
      </w:r>
      <w:r w:rsidR="00FE6CA0" w:rsidRPr="00A204C0">
        <w:rPr>
          <w:sz w:val="24"/>
          <w:szCs w:val="24"/>
        </w:rPr>
        <w:t xml:space="preserve"> поради изчерпване на сумата, предвидена от </w:t>
      </w:r>
      <w:r w:rsidR="00FE6CA0" w:rsidRPr="00A204C0">
        <w:rPr>
          <w:b/>
          <w:sz w:val="24"/>
          <w:szCs w:val="24"/>
        </w:rPr>
        <w:t xml:space="preserve">ВЪЗЛОЖИТЕЛЯ </w:t>
      </w:r>
      <w:r w:rsidR="00FE6CA0" w:rsidRPr="00A204C0">
        <w:rPr>
          <w:sz w:val="24"/>
          <w:szCs w:val="24"/>
        </w:rPr>
        <w:t xml:space="preserve">за услугите по настоящото </w:t>
      </w:r>
      <w:r w:rsidR="0023597E">
        <w:rPr>
          <w:sz w:val="24"/>
          <w:szCs w:val="24"/>
        </w:rPr>
        <w:t>С</w:t>
      </w:r>
      <w:r w:rsidR="00FE6CA0" w:rsidRPr="00A204C0">
        <w:rPr>
          <w:sz w:val="24"/>
          <w:szCs w:val="24"/>
        </w:rPr>
        <w:t>поразумение.</w:t>
      </w:r>
    </w:p>
    <w:p w:rsidR="0070607E" w:rsidRPr="00A204C0" w:rsidRDefault="0070607E" w:rsidP="00A02A3F">
      <w:pPr>
        <w:pStyle w:val="PlainText"/>
        <w:spacing w:line="360" w:lineRule="auto"/>
        <w:ind w:firstLine="709"/>
        <w:jc w:val="both"/>
        <w:rPr>
          <w:rFonts w:ascii="Times New Roman" w:hAnsi="Times New Roman"/>
          <w:sz w:val="24"/>
          <w:szCs w:val="24"/>
          <w:lang w:val="bg-BG" w:eastAsia="bg-BG"/>
        </w:rPr>
      </w:pPr>
      <w:r w:rsidRPr="00A204C0">
        <w:rPr>
          <w:rFonts w:ascii="Times New Roman" w:hAnsi="Times New Roman"/>
          <w:bCs/>
          <w:spacing w:val="-8"/>
          <w:sz w:val="24"/>
          <w:szCs w:val="24"/>
          <w:lang w:val="bg-BG" w:eastAsia="ar-SA"/>
        </w:rPr>
        <w:lastRenderedPageBreak/>
        <w:t xml:space="preserve">(4) </w:t>
      </w:r>
      <w:r w:rsidRPr="00A204C0">
        <w:rPr>
          <w:rFonts w:ascii="Times New Roman" w:hAnsi="Times New Roman"/>
          <w:sz w:val="24"/>
          <w:szCs w:val="24"/>
          <w:lang w:val="bg-BG" w:eastAsia="bg-BG"/>
        </w:rPr>
        <w:t>Цената на всеки конкретен договор</w:t>
      </w:r>
      <w:r w:rsidR="00832C3D" w:rsidRPr="00A204C0">
        <w:rPr>
          <w:rFonts w:ascii="Times New Roman" w:hAnsi="Times New Roman"/>
          <w:sz w:val="24"/>
          <w:szCs w:val="24"/>
          <w:lang w:val="bg-BG" w:eastAsia="bg-BG"/>
        </w:rPr>
        <w:t>,</w:t>
      </w:r>
      <w:r w:rsidRPr="00A204C0">
        <w:rPr>
          <w:rFonts w:ascii="Times New Roman" w:hAnsi="Times New Roman"/>
          <w:sz w:val="24"/>
          <w:szCs w:val="24"/>
          <w:lang w:val="bg-BG" w:eastAsia="bg-BG"/>
        </w:rPr>
        <w:t xml:space="preserve"> сключен въз основа на настоящето споразумение е окончателна и не подлежи на изменение в хода на изпълнение на съответния договор</w:t>
      </w:r>
      <w:r w:rsidR="00CE60BD" w:rsidRPr="00A204C0">
        <w:rPr>
          <w:rFonts w:ascii="Times New Roman" w:hAnsi="Times New Roman"/>
          <w:sz w:val="24"/>
          <w:szCs w:val="24"/>
          <w:lang w:val="bg-BG" w:eastAsia="bg-BG"/>
        </w:rPr>
        <w:t>, освен ако промяната е в полза на</w:t>
      </w:r>
      <w:r w:rsidR="00CE60BD" w:rsidRPr="00A204C0">
        <w:rPr>
          <w:rFonts w:ascii="Times New Roman" w:hAnsi="Times New Roman"/>
          <w:bCs/>
          <w:spacing w:val="-8"/>
          <w:sz w:val="24"/>
          <w:szCs w:val="24"/>
          <w:lang w:val="bg-BG" w:eastAsia="ar-SA"/>
        </w:rPr>
        <w:t xml:space="preserve"> </w:t>
      </w:r>
      <w:r w:rsidR="00CE60BD" w:rsidRPr="00A204C0">
        <w:rPr>
          <w:rFonts w:ascii="Times New Roman" w:hAnsi="Times New Roman"/>
          <w:b/>
          <w:bCs/>
          <w:spacing w:val="-8"/>
          <w:sz w:val="24"/>
          <w:szCs w:val="24"/>
          <w:lang w:val="bg-BG" w:eastAsia="ar-SA"/>
        </w:rPr>
        <w:t>ВЪЗЛОЖИТЕЛЯ</w:t>
      </w:r>
      <w:r w:rsidRPr="00A204C0">
        <w:rPr>
          <w:rFonts w:ascii="Times New Roman" w:hAnsi="Times New Roman"/>
          <w:sz w:val="24"/>
          <w:szCs w:val="24"/>
          <w:lang w:val="bg-BG" w:eastAsia="bg-BG"/>
        </w:rPr>
        <w:t>.</w:t>
      </w:r>
      <w:r w:rsidR="00570851" w:rsidRPr="00A204C0">
        <w:rPr>
          <w:rFonts w:ascii="Times New Roman" w:hAnsi="Times New Roman"/>
          <w:sz w:val="24"/>
          <w:szCs w:val="24"/>
          <w:lang w:val="bg-BG" w:eastAsia="bg-BG"/>
        </w:rPr>
        <w:t>, както и в случаите, предвидени в ЗОП.</w:t>
      </w:r>
    </w:p>
    <w:p w:rsidR="007B08B6" w:rsidRPr="00A204C0" w:rsidRDefault="006B09DE" w:rsidP="002747EE">
      <w:pPr>
        <w:numPr>
          <w:ilvl w:val="0"/>
          <w:numId w:val="31"/>
        </w:numPr>
        <w:spacing w:line="360" w:lineRule="auto"/>
        <w:ind w:left="0" w:right="16" w:firstLine="709"/>
        <w:jc w:val="both"/>
        <w:rPr>
          <w:sz w:val="24"/>
          <w:szCs w:val="24"/>
        </w:rPr>
      </w:pPr>
      <w:r w:rsidRPr="00A204C0">
        <w:rPr>
          <w:b/>
          <w:bCs/>
          <w:spacing w:val="-8"/>
          <w:sz w:val="24"/>
          <w:szCs w:val="24"/>
          <w:lang w:eastAsia="ar-SA"/>
        </w:rPr>
        <w:t xml:space="preserve"> </w:t>
      </w:r>
      <w:r w:rsidR="0094338A" w:rsidRPr="00A204C0">
        <w:rPr>
          <w:sz w:val="24"/>
          <w:szCs w:val="24"/>
        </w:rPr>
        <w:t>(1</w:t>
      </w:r>
      <w:r w:rsidR="007B08B6" w:rsidRPr="00A204C0">
        <w:rPr>
          <w:sz w:val="24"/>
          <w:szCs w:val="24"/>
        </w:rPr>
        <w:t xml:space="preserve">) Часовата ставка на </w:t>
      </w:r>
      <w:r w:rsidR="007B08B6" w:rsidRPr="00A204C0">
        <w:rPr>
          <w:b/>
          <w:sz w:val="24"/>
          <w:szCs w:val="24"/>
        </w:rPr>
        <w:t>ИЗПЪЛНИТЕЛЯ</w:t>
      </w:r>
      <w:r w:rsidR="007B08B6" w:rsidRPr="00A204C0">
        <w:rPr>
          <w:sz w:val="24"/>
          <w:szCs w:val="24"/>
        </w:rPr>
        <w:t xml:space="preserve"> за услугите по проектиране, разработка и внедряване на актуализациите на системата по чл. 1, </w:t>
      </w:r>
      <w:r w:rsidR="00501F55" w:rsidRPr="00A204C0">
        <w:rPr>
          <w:sz w:val="24"/>
          <w:szCs w:val="24"/>
        </w:rPr>
        <w:t xml:space="preserve">ал. 1, </w:t>
      </w:r>
      <w:r w:rsidR="001E01CE" w:rsidRPr="00A204C0">
        <w:rPr>
          <w:sz w:val="24"/>
          <w:szCs w:val="24"/>
        </w:rPr>
        <w:t>т. 2</w:t>
      </w:r>
      <w:r w:rsidR="007B08B6" w:rsidRPr="00A204C0">
        <w:rPr>
          <w:sz w:val="24"/>
          <w:szCs w:val="24"/>
        </w:rPr>
        <w:t xml:space="preserve"> е ……. (………)</w:t>
      </w:r>
      <w:r w:rsidR="007B08B6" w:rsidRPr="00A204C0">
        <w:rPr>
          <w:b/>
          <w:sz w:val="24"/>
          <w:szCs w:val="24"/>
        </w:rPr>
        <w:t xml:space="preserve"> </w:t>
      </w:r>
      <w:r w:rsidR="007B08B6" w:rsidRPr="00A204C0">
        <w:rPr>
          <w:sz w:val="24"/>
          <w:szCs w:val="24"/>
        </w:rPr>
        <w:t>лева</w:t>
      </w:r>
      <w:r w:rsidR="007B08B6" w:rsidRPr="00A204C0">
        <w:rPr>
          <w:b/>
          <w:sz w:val="24"/>
          <w:szCs w:val="24"/>
        </w:rPr>
        <w:t xml:space="preserve"> </w:t>
      </w:r>
      <w:r w:rsidR="007B08B6" w:rsidRPr="00A204C0">
        <w:rPr>
          <w:sz w:val="24"/>
          <w:szCs w:val="24"/>
        </w:rPr>
        <w:t xml:space="preserve">на час, без ДДС. </w:t>
      </w:r>
      <w:r w:rsidR="0068019E" w:rsidRPr="00A204C0">
        <w:rPr>
          <w:sz w:val="24"/>
          <w:szCs w:val="24"/>
        </w:rPr>
        <w:t>Допустимо е в конкретния договор, сключен въз основа на настоящото споразумение</w:t>
      </w:r>
      <w:r w:rsidR="002C68CE" w:rsidRPr="00A204C0">
        <w:rPr>
          <w:sz w:val="24"/>
          <w:szCs w:val="24"/>
        </w:rPr>
        <w:t>,</w:t>
      </w:r>
      <w:r w:rsidR="0068019E" w:rsidRPr="00A204C0">
        <w:rPr>
          <w:sz w:val="24"/>
          <w:szCs w:val="24"/>
        </w:rPr>
        <w:t xml:space="preserve"> страните да уговорят </w:t>
      </w:r>
      <w:r w:rsidR="00725552" w:rsidRPr="00A204C0">
        <w:rPr>
          <w:sz w:val="24"/>
          <w:szCs w:val="24"/>
        </w:rPr>
        <w:t xml:space="preserve">намаление </w:t>
      </w:r>
      <w:r w:rsidR="00832C3D" w:rsidRPr="00A204C0">
        <w:rPr>
          <w:sz w:val="24"/>
          <w:szCs w:val="24"/>
        </w:rPr>
        <w:t xml:space="preserve">от </w:t>
      </w:r>
      <w:r w:rsidR="0068019E" w:rsidRPr="00A204C0">
        <w:rPr>
          <w:sz w:val="24"/>
          <w:szCs w:val="24"/>
        </w:rPr>
        <w:t xml:space="preserve">часовата ставка за осъществяване на </w:t>
      </w:r>
      <w:r w:rsidR="00832C3D" w:rsidRPr="00A204C0">
        <w:rPr>
          <w:sz w:val="24"/>
          <w:szCs w:val="24"/>
        </w:rPr>
        <w:t>съответните актуализации</w:t>
      </w:r>
      <w:r w:rsidR="0068019E" w:rsidRPr="00A204C0">
        <w:rPr>
          <w:sz w:val="24"/>
          <w:szCs w:val="24"/>
        </w:rPr>
        <w:t xml:space="preserve"> в зависимост от тяхното естество, обем или срок за </w:t>
      </w:r>
      <w:r w:rsidR="00727FE6" w:rsidRPr="00A204C0">
        <w:rPr>
          <w:sz w:val="24"/>
          <w:szCs w:val="24"/>
        </w:rPr>
        <w:t>извършване</w:t>
      </w:r>
      <w:r w:rsidR="0068019E" w:rsidRPr="00A204C0">
        <w:rPr>
          <w:sz w:val="24"/>
          <w:szCs w:val="24"/>
        </w:rPr>
        <w:t xml:space="preserve">. </w:t>
      </w:r>
      <w:r w:rsidR="00474E7D" w:rsidRPr="00A204C0">
        <w:rPr>
          <w:sz w:val="24"/>
          <w:szCs w:val="24"/>
        </w:rPr>
        <w:t>Така посочената часова ставка не подлежи на увеличение, независимо</w:t>
      </w:r>
      <w:r w:rsidR="002C68CE" w:rsidRPr="00A204C0">
        <w:rPr>
          <w:sz w:val="24"/>
          <w:szCs w:val="24"/>
        </w:rPr>
        <w:t xml:space="preserve"> от обема, естеството или срока</w:t>
      </w:r>
      <w:r w:rsidR="00474E7D" w:rsidRPr="00A204C0">
        <w:rPr>
          <w:sz w:val="24"/>
          <w:szCs w:val="24"/>
        </w:rPr>
        <w:t xml:space="preserve"> за осъществяване на актуализациите, уговорени в съответния договор. </w:t>
      </w:r>
    </w:p>
    <w:p w:rsidR="007B08B6" w:rsidRPr="00A204C0" w:rsidRDefault="00501F55" w:rsidP="00A02A3F">
      <w:pPr>
        <w:spacing w:line="360" w:lineRule="auto"/>
        <w:ind w:right="16" w:firstLine="720"/>
        <w:jc w:val="both"/>
        <w:rPr>
          <w:sz w:val="24"/>
          <w:szCs w:val="24"/>
        </w:rPr>
      </w:pPr>
      <w:r w:rsidRPr="00A204C0">
        <w:rPr>
          <w:sz w:val="24"/>
          <w:szCs w:val="24"/>
        </w:rPr>
        <w:t>(2</w:t>
      </w:r>
      <w:r w:rsidR="007B08B6" w:rsidRPr="00A204C0">
        <w:rPr>
          <w:sz w:val="24"/>
          <w:szCs w:val="24"/>
        </w:rPr>
        <w:t xml:space="preserve">) Цената на абонаментното обслужване на </w:t>
      </w:r>
      <w:r w:rsidR="007703D2">
        <w:rPr>
          <w:sz w:val="24"/>
          <w:szCs w:val="24"/>
        </w:rPr>
        <w:t>ИСИС</w:t>
      </w:r>
      <w:r w:rsidR="00CD2314" w:rsidRPr="00A204C0">
        <w:rPr>
          <w:sz w:val="24"/>
          <w:szCs w:val="24"/>
        </w:rPr>
        <w:t xml:space="preserve"> </w:t>
      </w:r>
      <w:r w:rsidR="007B08B6" w:rsidRPr="00A204C0">
        <w:rPr>
          <w:sz w:val="24"/>
          <w:szCs w:val="24"/>
        </w:rPr>
        <w:t xml:space="preserve">по чл. 1, </w:t>
      </w:r>
      <w:r w:rsidRPr="00A204C0">
        <w:rPr>
          <w:sz w:val="24"/>
          <w:szCs w:val="24"/>
        </w:rPr>
        <w:t xml:space="preserve">ал. 1, </w:t>
      </w:r>
      <w:r w:rsidR="007B08B6" w:rsidRPr="00A204C0">
        <w:rPr>
          <w:sz w:val="24"/>
          <w:szCs w:val="24"/>
        </w:rPr>
        <w:t xml:space="preserve">т. </w:t>
      </w:r>
      <w:r w:rsidR="00E54469" w:rsidRPr="00A204C0">
        <w:rPr>
          <w:sz w:val="24"/>
          <w:szCs w:val="24"/>
        </w:rPr>
        <w:t>1</w:t>
      </w:r>
      <w:r w:rsidR="007B08B6" w:rsidRPr="00A204C0">
        <w:rPr>
          <w:sz w:val="24"/>
          <w:szCs w:val="24"/>
        </w:rPr>
        <w:t>, е ……….. (…………) лева, без ДДС за 1 (една) година. Посочената цена е за извършване на абонаментното обслужване в Основния период на абонаментно обслужване</w:t>
      </w:r>
      <w:r w:rsidR="00F136F1" w:rsidRPr="00A204C0">
        <w:rPr>
          <w:sz w:val="24"/>
          <w:szCs w:val="24"/>
        </w:rPr>
        <w:t xml:space="preserve"> (през работни дни, във времето между 8:30 и 18:</w:t>
      </w:r>
      <w:r w:rsidR="00BC7387">
        <w:rPr>
          <w:sz w:val="24"/>
          <w:szCs w:val="24"/>
          <w:lang w:val="en-US"/>
        </w:rPr>
        <w:t>3</w:t>
      </w:r>
      <w:r w:rsidR="00F136F1" w:rsidRPr="00A204C0">
        <w:rPr>
          <w:sz w:val="24"/>
          <w:szCs w:val="24"/>
        </w:rPr>
        <w:t>0 часа)</w:t>
      </w:r>
      <w:r w:rsidR="007B08B6" w:rsidRPr="00A204C0">
        <w:rPr>
          <w:sz w:val="24"/>
          <w:szCs w:val="24"/>
        </w:rPr>
        <w:t>.</w:t>
      </w:r>
      <w:r w:rsidR="0068019E" w:rsidRPr="00A204C0">
        <w:rPr>
          <w:sz w:val="24"/>
          <w:szCs w:val="24"/>
        </w:rPr>
        <w:t xml:space="preserve"> Допустимо е в конкретния договор, сключен въз основа на настоящото споразумение</w:t>
      </w:r>
      <w:r w:rsidR="00834B0A" w:rsidRPr="00A204C0">
        <w:rPr>
          <w:sz w:val="24"/>
          <w:szCs w:val="24"/>
        </w:rPr>
        <w:t>,</w:t>
      </w:r>
      <w:r w:rsidR="0068019E" w:rsidRPr="00A204C0">
        <w:rPr>
          <w:sz w:val="24"/>
          <w:szCs w:val="24"/>
        </w:rPr>
        <w:t xml:space="preserve"> страните да уговорят </w:t>
      </w:r>
      <w:r w:rsidR="00725552" w:rsidRPr="00A204C0">
        <w:rPr>
          <w:sz w:val="24"/>
          <w:szCs w:val="24"/>
        </w:rPr>
        <w:t xml:space="preserve">намаление </w:t>
      </w:r>
      <w:r w:rsidR="00832C3D" w:rsidRPr="00A204C0">
        <w:rPr>
          <w:sz w:val="24"/>
          <w:szCs w:val="24"/>
        </w:rPr>
        <w:t>от</w:t>
      </w:r>
      <w:r w:rsidR="0068019E" w:rsidRPr="00A204C0">
        <w:rPr>
          <w:sz w:val="24"/>
          <w:szCs w:val="24"/>
        </w:rPr>
        <w:t xml:space="preserve"> цената за абонаментно обслужване. Така посочената цена на абонаментно обслужване не подлежи на увеличение осв</w:t>
      </w:r>
      <w:r w:rsidR="00DF1434" w:rsidRPr="00A204C0">
        <w:rPr>
          <w:sz w:val="24"/>
          <w:szCs w:val="24"/>
        </w:rPr>
        <w:t>ен в случая по чл. 7</w:t>
      </w:r>
      <w:r w:rsidR="0068019E" w:rsidRPr="00A204C0">
        <w:rPr>
          <w:sz w:val="24"/>
          <w:szCs w:val="24"/>
        </w:rPr>
        <w:t>.</w:t>
      </w:r>
      <w:r w:rsidR="00804DE3" w:rsidRPr="00A204C0">
        <w:rPr>
          <w:sz w:val="24"/>
          <w:szCs w:val="24"/>
        </w:rPr>
        <w:t xml:space="preserve"> Цената за абонаментно обслужване на </w:t>
      </w:r>
      <w:r w:rsidR="007703D2">
        <w:rPr>
          <w:sz w:val="24"/>
          <w:szCs w:val="24"/>
        </w:rPr>
        <w:t>ИСИС</w:t>
      </w:r>
      <w:r w:rsidR="00804DE3" w:rsidRPr="00A204C0">
        <w:rPr>
          <w:sz w:val="24"/>
          <w:szCs w:val="24"/>
        </w:rPr>
        <w:t xml:space="preserve"> се заплаща на тримесечие на четири равни вноски.</w:t>
      </w:r>
    </w:p>
    <w:p w:rsidR="006B09DE" w:rsidRPr="00A204C0" w:rsidRDefault="00501F55" w:rsidP="00A02A3F">
      <w:pPr>
        <w:shd w:val="clear" w:color="auto" w:fill="FFFFFF"/>
        <w:suppressAutoHyphens/>
        <w:spacing w:line="360" w:lineRule="auto"/>
        <w:ind w:firstLine="709"/>
        <w:jc w:val="both"/>
        <w:rPr>
          <w:sz w:val="24"/>
          <w:szCs w:val="24"/>
        </w:rPr>
      </w:pPr>
      <w:r w:rsidRPr="00A204C0">
        <w:rPr>
          <w:sz w:val="24"/>
          <w:szCs w:val="24"/>
        </w:rPr>
        <w:t xml:space="preserve">(3) </w:t>
      </w:r>
      <w:r w:rsidR="007B08B6" w:rsidRPr="00A204C0">
        <w:rPr>
          <w:sz w:val="24"/>
          <w:szCs w:val="24"/>
        </w:rPr>
        <w:t xml:space="preserve">Часовата ставка на </w:t>
      </w:r>
      <w:r w:rsidR="007B08B6" w:rsidRPr="00A204C0">
        <w:rPr>
          <w:b/>
          <w:sz w:val="24"/>
          <w:szCs w:val="24"/>
        </w:rPr>
        <w:t>ИЗПЪЛНИТЕЛЯ</w:t>
      </w:r>
      <w:r w:rsidR="007B08B6" w:rsidRPr="00A204C0">
        <w:rPr>
          <w:sz w:val="24"/>
          <w:szCs w:val="24"/>
        </w:rPr>
        <w:t xml:space="preserve"> за абонаментно обслуж</w:t>
      </w:r>
      <w:r w:rsidRPr="00A204C0">
        <w:rPr>
          <w:sz w:val="24"/>
          <w:szCs w:val="24"/>
        </w:rPr>
        <w:t xml:space="preserve">ване на </w:t>
      </w:r>
      <w:r w:rsidR="007703D2">
        <w:rPr>
          <w:sz w:val="24"/>
          <w:szCs w:val="24"/>
        </w:rPr>
        <w:t>ИСИС</w:t>
      </w:r>
      <w:r w:rsidRPr="00A204C0">
        <w:rPr>
          <w:sz w:val="24"/>
          <w:szCs w:val="24"/>
        </w:rPr>
        <w:t xml:space="preserve"> по чл. 1, </w:t>
      </w:r>
      <w:r w:rsidR="00832C3D" w:rsidRPr="00A204C0">
        <w:rPr>
          <w:sz w:val="24"/>
          <w:szCs w:val="24"/>
        </w:rPr>
        <w:t xml:space="preserve">ал. 1, </w:t>
      </w:r>
      <w:r w:rsidRPr="00A204C0">
        <w:rPr>
          <w:sz w:val="24"/>
          <w:szCs w:val="24"/>
        </w:rPr>
        <w:t xml:space="preserve">т. </w:t>
      </w:r>
      <w:r w:rsidR="00E54469" w:rsidRPr="00A204C0">
        <w:rPr>
          <w:sz w:val="24"/>
          <w:szCs w:val="24"/>
        </w:rPr>
        <w:t>1</w:t>
      </w:r>
      <w:r w:rsidR="007B08B6" w:rsidRPr="00A204C0">
        <w:rPr>
          <w:sz w:val="24"/>
          <w:szCs w:val="24"/>
        </w:rPr>
        <w:t xml:space="preserve"> извън Основния период на обслужване </w:t>
      </w:r>
      <w:r w:rsidR="00530309">
        <w:rPr>
          <w:sz w:val="24"/>
          <w:szCs w:val="24"/>
        </w:rPr>
        <w:t>(във времето от 18:</w:t>
      </w:r>
      <w:r w:rsidR="00BC7387">
        <w:rPr>
          <w:sz w:val="24"/>
          <w:szCs w:val="24"/>
          <w:lang w:val="en-US"/>
        </w:rPr>
        <w:t>3</w:t>
      </w:r>
      <w:r w:rsidR="00F136F1" w:rsidRPr="00A204C0">
        <w:rPr>
          <w:sz w:val="24"/>
          <w:szCs w:val="24"/>
        </w:rPr>
        <w:t xml:space="preserve">0 до 8:30 часа в работни дни, както и в празнични и почивни дни) </w:t>
      </w:r>
      <w:r w:rsidR="007B08B6" w:rsidRPr="00A204C0">
        <w:rPr>
          <w:sz w:val="24"/>
          <w:szCs w:val="24"/>
        </w:rPr>
        <w:t>е ………. (………) лева</w:t>
      </w:r>
      <w:r w:rsidR="007B08B6" w:rsidRPr="00A204C0" w:rsidDel="00794A8F">
        <w:rPr>
          <w:sz w:val="24"/>
          <w:szCs w:val="24"/>
        </w:rPr>
        <w:t xml:space="preserve"> </w:t>
      </w:r>
      <w:r w:rsidR="007B08B6" w:rsidRPr="00A204C0">
        <w:rPr>
          <w:sz w:val="24"/>
          <w:szCs w:val="24"/>
        </w:rPr>
        <w:t xml:space="preserve">на час, без ДДС. Не се счита за обслужване извън Основния период на обслужване </w:t>
      </w:r>
      <w:r w:rsidR="00F8371B" w:rsidRPr="00A204C0">
        <w:rPr>
          <w:sz w:val="24"/>
          <w:szCs w:val="24"/>
        </w:rPr>
        <w:t xml:space="preserve">на </w:t>
      </w:r>
      <w:r w:rsidR="007B08B6" w:rsidRPr="00A204C0">
        <w:rPr>
          <w:sz w:val="24"/>
          <w:szCs w:val="24"/>
        </w:rPr>
        <w:t xml:space="preserve">дейност на </w:t>
      </w:r>
      <w:r w:rsidR="007B08B6" w:rsidRPr="00A204C0">
        <w:rPr>
          <w:b/>
          <w:sz w:val="24"/>
          <w:szCs w:val="24"/>
        </w:rPr>
        <w:t>ИЗПЪЛНИТЕЛЯ</w:t>
      </w:r>
      <w:r w:rsidR="007B08B6" w:rsidRPr="00A204C0">
        <w:rPr>
          <w:sz w:val="24"/>
          <w:szCs w:val="24"/>
        </w:rPr>
        <w:t xml:space="preserve">, която е започнала в рамките на Основния период. </w:t>
      </w:r>
      <w:r w:rsidR="005B0FA3" w:rsidRPr="00A204C0">
        <w:rPr>
          <w:sz w:val="24"/>
          <w:szCs w:val="24"/>
        </w:rPr>
        <w:t xml:space="preserve">Допустимо е в конкретния договор, сключен въз основа на настоящото споразумение страните да уговорят </w:t>
      </w:r>
      <w:r w:rsidR="00725552" w:rsidRPr="00A204C0">
        <w:rPr>
          <w:sz w:val="24"/>
          <w:szCs w:val="24"/>
        </w:rPr>
        <w:t xml:space="preserve">намаление </w:t>
      </w:r>
      <w:r w:rsidR="005B0FA3" w:rsidRPr="00A204C0">
        <w:rPr>
          <w:sz w:val="24"/>
          <w:szCs w:val="24"/>
        </w:rPr>
        <w:t xml:space="preserve">от часовата ставка. </w:t>
      </w:r>
      <w:r w:rsidR="007B08B6" w:rsidRPr="00A204C0">
        <w:rPr>
          <w:sz w:val="24"/>
          <w:szCs w:val="24"/>
        </w:rPr>
        <w:t xml:space="preserve">Посочената часова ставка в изр. 1 </w:t>
      </w:r>
      <w:r w:rsidR="0094338A" w:rsidRPr="00A204C0">
        <w:rPr>
          <w:sz w:val="24"/>
          <w:szCs w:val="24"/>
        </w:rPr>
        <w:t>не подлежи на увеличение</w:t>
      </w:r>
      <w:r w:rsidR="0068019E" w:rsidRPr="00A204C0">
        <w:rPr>
          <w:sz w:val="24"/>
          <w:szCs w:val="24"/>
        </w:rPr>
        <w:t>, в това число</w:t>
      </w:r>
      <w:r w:rsidR="007B08B6" w:rsidRPr="00A204C0">
        <w:rPr>
          <w:sz w:val="24"/>
          <w:szCs w:val="24"/>
        </w:rPr>
        <w:t xml:space="preserve"> </w:t>
      </w:r>
      <w:r w:rsidR="0094338A" w:rsidRPr="00A204C0">
        <w:rPr>
          <w:sz w:val="24"/>
          <w:szCs w:val="24"/>
        </w:rPr>
        <w:t>при</w:t>
      </w:r>
      <w:r w:rsidR="007B08B6" w:rsidRPr="00A204C0">
        <w:rPr>
          <w:sz w:val="24"/>
          <w:szCs w:val="24"/>
        </w:rPr>
        <w:t xml:space="preserve"> включване в абонаментното обслужване на </w:t>
      </w:r>
      <w:r w:rsidR="0094338A" w:rsidRPr="00A204C0">
        <w:rPr>
          <w:sz w:val="24"/>
          <w:szCs w:val="24"/>
        </w:rPr>
        <w:t xml:space="preserve">извършени по договори въз основа на настоящото споразумение </w:t>
      </w:r>
      <w:r w:rsidR="007B08B6" w:rsidRPr="00A204C0">
        <w:rPr>
          <w:sz w:val="24"/>
          <w:szCs w:val="24"/>
        </w:rPr>
        <w:t xml:space="preserve">актуализации на </w:t>
      </w:r>
      <w:r w:rsidR="007703D2">
        <w:rPr>
          <w:sz w:val="24"/>
          <w:szCs w:val="24"/>
        </w:rPr>
        <w:t>ИСИС</w:t>
      </w:r>
      <w:r w:rsidRPr="00A204C0">
        <w:rPr>
          <w:sz w:val="24"/>
          <w:szCs w:val="24"/>
        </w:rPr>
        <w:t xml:space="preserve"> по чл. 1, ал. 1, </w:t>
      </w:r>
      <w:r w:rsidR="000E43EA" w:rsidRPr="00A204C0">
        <w:rPr>
          <w:sz w:val="24"/>
          <w:szCs w:val="24"/>
        </w:rPr>
        <w:t>т. 2</w:t>
      </w:r>
      <w:r w:rsidR="00AE2654" w:rsidRPr="00A204C0">
        <w:rPr>
          <w:sz w:val="24"/>
          <w:szCs w:val="24"/>
        </w:rPr>
        <w:t>, чиито срок на гаранционна поддръжка е изтекъл</w:t>
      </w:r>
      <w:r w:rsidR="007B08B6" w:rsidRPr="00A204C0">
        <w:rPr>
          <w:sz w:val="24"/>
          <w:szCs w:val="24"/>
        </w:rPr>
        <w:t>.</w:t>
      </w:r>
      <w:r w:rsidR="0007715C" w:rsidRPr="00A204C0">
        <w:rPr>
          <w:sz w:val="24"/>
          <w:szCs w:val="24"/>
        </w:rPr>
        <w:t xml:space="preserve"> </w:t>
      </w:r>
    </w:p>
    <w:p w:rsidR="0094338A" w:rsidRPr="00A204C0" w:rsidRDefault="0094338A" w:rsidP="002747EE">
      <w:pPr>
        <w:numPr>
          <w:ilvl w:val="0"/>
          <w:numId w:val="31"/>
        </w:numPr>
        <w:spacing w:line="360" w:lineRule="auto"/>
        <w:ind w:left="0" w:right="16" w:firstLine="709"/>
        <w:jc w:val="both"/>
        <w:rPr>
          <w:sz w:val="24"/>
          <w:szCs w:val="24"/>
        </w:rPr>
      </w:pPr>
      <w:r w:rsidRPr="00A204C0">
        <w:rPr>
          <w:sz w:val="24"/>
          <w:szCs w:val="24"/>
        </w:rPr>
        <w:t>Цен</w:t>
      </w:r>
      <w:r w:rsidR="0007715C" w:rsidRPr="00A204C0">
        <w:rPr>
          <w:sz w:val="24"/>
          <w:szCs w:val="24"/>
        </w:rPr>
        <w:t xml:space="preserve">ата на абонаментното обслужване на </w:t>
      </w:r>
      <w:r w:rsidR="007703D2">
        <w:rPr>
          <w:sz w:val="24"/>
          <w:szCs w:val="24"/>
        </w:rPr>
        <w:t>ИСИС</w:t>
      </w:r>
      <w:r w:rsidR="00FE6CA0" w:rsidRPr="00A204C0">
        <w:rPr>
          <w:sz w:val="24"/>
          <w:szCs w:val="24"/>
        </w:rPr>
        <w:t>,</w:t>
      </w:r>
      <w:r w:rsidR="0070607E" w:rsidRPr="00A204C0">
        <w:rPr>
          <w:sz w:val="24"/>
          <w:szCs w:val="24"/>
        </w:rPr>
        <w:t xml:space="preserve"> по</w:t>
      </w:r>
      <w:r w:rsidR="00AE2654" w:rsidRPr="00A204C0">
        <w:rPr>
          <w:sz w:val="24"/>
          <w:szCs w:val="24"/>
        </w:rPr>
        <w:t xml:space="preserve">сочена в чл. </w:t>
      </w:r>
      <w:r w:rsidR="00D9752B" w:rsidRPr="00A204C0">
        <w:rPr>
          <w:sz w:val="24"/>
          <w:szCs w:val="24"/>
        </w:rPr>
        <w:t>6</w:t>
      </w:r>
      <w:r w:rsidR="0070607E" w:rsidRPr="00A204C0">
        <w:rPr>
          <w:sz w:val="24"/>
          <w:szCs w:val="24"/>
        </w:rPr>
        <w:t>, ал.</w:t>
      </w:r>
      <w:r w:rsidR="00FE6CA0" w:rsidRPr="00A204C0">
        <w:rPr>
          <w:sz w:val="24"/>
          <w:szCs w:val="24"/>
        </w:rPr>
        <w:t xml:space="preserve"> 2</w:t>
      </w:r>
      <w:r w:rsidR="0007715C" w:rsidRPr="00A204C0">
        <w:rPr>
          <w:sz w:val="24"/>
          <w:szCs w:val="24"/>
        </w:rPr>
        <w:t xml:space="preserve">, подлежи на </w:t>
      </w:r>
      <w:r w:rsidR="00AB57A6" w:rsidRPr="00A204C0">
        <w:rPr>
          <w:sz w:val="24"/>
          <w:szCs w:val="24"/>
        </w:rPr>
        <w:t>увеличение</w:t>
      </w:r>
      <w:r w:rsidR="0007715C" w:rsidRPr="00A204C0">
        <w:rPr>
          <w:sz w:val="24"/>
          <w:szCs w:val="24"/>
        </w:rPr>
        <w:t xml:space="preserve"> в случай че в обхвата на абонаментното обслужване бъдат включени</w:t>
      </w:r>
      <w:r w:rsidRPr="00A204C0">
        <w:rPr>
          <w:sz w:val="24"/>
          <w:szCs w:val="24"/>
        </w:rPr>
        <w:t xml:space="preserve"> </w:t>
      </w:r>
      <w:r w:rsidR="00FE6CA0" w:rsidRPr="00A204C0">
        <w:rPr>
          <w:sz w:val="24"/>
          <w:szCs w:val="24"/>
        </w:rPr>
        <w:t xml:space="preserve">и </w:t>
      </w:r>
      <w:r w:rsidRPr="00A204C0">
        <w:rPr>
          <w:sz w:val="24"/>
          <w:szCs w:val="24"/>
        </w:rPr>
        <w:t xml:space="preserve">актуализации на </w:t>
      </w:r>
      <w:r w:rsidR="007703D2">
        <w:rPr>
          <w:sz w:val="24"/>
          <w:szCs w:val="24"/>
        </w:rPr>
        <w:t>ИСИС</w:t>
      </w:r>
      <w:r w:rsidRPr="00A204C0">
        <w:rPr>
          <w:sz w:val="24"/>
          <w:szCs w:val="24"/>
        </w:rPr>
        <w:t xml:space="preserve"> </w:t>
      </w:r>
      <w:r w:rsidR="00834B0A" w:rsidRPr="00A204C0">
        <w:rPr>
          <w:sz w:val="24"/>
          <w:szCs w:val="24"/>
        </w:rPr>
        <w:t>(</w:t>
      </w:r>
      <w:r w:rsidRPr="00A204C0">
        <w:rPr>
          <w:sz w:val="24"/>
          <w:szCs w:val="24"/>
        </w:rPr>
        <w:t>извършени по договори въз основа на настоящото споразумение</w:t>
      </w:r>
      <w:r w:rsidR="00834B0A" w:rsidRPr="00A204C0">
        <w:rPr>
          <w:sz w:val="24"/>
          <w:szCs w:val="24"/>
        </w:rPr>
        <w:t>),</w:t>
      </w:r>
      <w:r w:rsidR="00FE6CA0" w:rsidRPr="00A204C0">
        <w:rPr>
          <w:sz w:val="24"/>
          <w:szCs w:val="24"/>
        </w:rPr>
        <w:t xml:space="preserve"> чийто срок на гаранционна поддръжка е изтекъл</w:t>
      </w:r>
      <w:r w:rsidR="0007715C" w:rsidRPr="00A204C0">
        <w:rPr>
          <w:sz w:val="24"/>
          <w:szCs w:val="24"/>
        </w:rPr>
        <w:t xml:space="preserve">. </w:t>
      </w:r>
      <w:r w:rsidR="00AB57A6" w:rsidRPr="00A204C0">
        <w:rPr>
          <w:sz w:val="24"/>
          <w:szCs w:val="24"/>
        </w:rPr>
        <w:t>Увеличението</w:t>
      </w:r>
      <w:r w:rsidR="0070607E" w:rsidRPr="00A204C0">
        <w:rPr>
          <w:sz w:val="24"/>
          <w:szCs w:val="24"/>
        </w:rPr>
        <w:t xml:space="preserve"> </w:t>
      </w:r>
      <w:r w:rsidRPr="00A204C0">
        <w:rPr>
          <w:sz w:val="24"/>
          <w:szCs w:val="24"/>
        </w:rPr>
        <w:t>е в размер</w:t>
      </w:r>
      <w:r w:rsidR="00663FB4">
        <w:rPr>
          <w:sz w:val="24"/>
          <w:szCs w:val="24"/>
        </w:rPr>
        <w:t xml:space="preserve"> </w:t>
      </w:r>
      <w:r w:rsidR="00663FB4">
        <w:rPr>
          <w:sz w:val="24"/>
          <w:szCs w:val="24"/>
        </w:rPr>
        <w:lastRenderedPageBreak/>
        <w:t>на</w:t>
      </w:r>
      <w:r w:rsidRPr="00A204C0">
        <w:rPr>
          <w:sz w:val="24"/>
          <w:szCs w:val="24"/>
        </w:rPr>
        <w:t xml:space="preserve"> до </w:t>
      </w:r>
      <w:r w:rsidR="006754B5" w:rsidRPr="00A204C0">
        <w:rPr>
          <w:b/>
          <w:sz w:val="24"/>
          <w:szCs w:val="24"/>
        </w:rPr>
        <w:t xml:space="preserve">10 </w:t>
      </w:r>
      <w:r w:rsidRPr="00A204C0">
        <w:rPr>
          <w:b/>
          <w:sz w:val="24"/>
          <w:szCs w:val="24"/>
        </w:rPr>
        <w:t>%</w:t>
      </w:r>
      <w:r w:rsidRPr="00A204C0">
        <w:rPr>
          <w:sz w:val="24"/>
          <w:szCs w:val="24"/>
        </w:rPr>
        <w:t xml:space="preserve"> от стойността на съответната актуализация в лева, без ДД</w:t>
      </w:r>
      <w:r w:rsidR="00FE6CA0" w:rsidRPr="00A204C0">
        <w:rPr>
          <w:sz w:val="24"/>
          <w:szCs w:val="24"/>
        </w:rPr>
        <w:t xml:space="preserve">С. Тази </w:t>
      </w:r>
      <w:r w:rsidR="00EF444C" w:rsidRPr="00A204C0">
        <w:rPr>
          <w:sz w:val="24"/>
          <w:szCs w:val="24"/>
        </w:rPr>
        <w:t>сума</w:t>
      </w:r>
      <w:r w:rsidR="00FE6CA0" w:rsidRPr="00A204C0">
        <w:rPr>
          <w:sz w:val="24"/>
          <w:szCs w:val="24"/>
        </w:rPr>
        <w:t xml:space="preserve"> относно</w:t>
      </w:r>
      <w:r w:rsidRPr="00A204C0">
        <w:rPr>
          <w:sz w:val="24"/>
          <w:szCs w:val="24"/>
        </w:rPr>
        <w:t xml:space="preserve"> всяка актуализация на </w:t>
      </w:r>
      <w:r w:rsidR="007703D2">
        <w:rPr>
          <w:sz w:val="24"/>
          <w:szCs w:val="24"/>
        </w:rPr>
        <w:t>ИСИС</w:t>
      </w:r>
      <w:r w:rsidRPr="00A204C0">
        <w:rPr>
          <w:sz w:val="24"/>
          <w:szCs w:val="24"/>
        </w:rPr>
        <w:t xml:space="preserve">, се определя </w:t>
      </w:r>
      <w:r w:rsidR="00AE2654" w:rsidRPr="00A204C0">
        <w:rPr>
          <w:sz w:val="24"/>
          <w:szCs w:val="24"/>
        </w:rPr>
        <w:t>за период от 1 (една) година</w:t>
      </w:r>
      <w:r w:rsidR="00FE6CA0" w:rsidRPr="00A204C0">
        <w:rPr>
          <w:sz w:val="24"/>
          <w:szCs w:val="24"/>
        </w:rPr>
        <w:t xml:space="preserve"> </w:t>
      </w:r>
      <w:r w:rsidR="00EA77F3" w:rsidRPr="00A204C0">
        <w:rPr>
          <w:sz w:val="24"/>
          <w:szCs w:val="24"/>
        </w:rPr>
        <w:t xml:space="preserve">при възлагане извършването </w:t>
      </w:r>
      <w:r w:rsidR="00F54184" w:rsidRPr="00A204C0">
        <w:rPr>
          <w:sz w:val="24"/>
          <w:szCs w:val="24"/>
        </w:rPr>
        <w:t>ѝ</w:t>
      </w:r>
      <w:r w:rsidR="00EA77F3" w:rsidRPr="00A204C0">
        <w:rPr>
          <w:sz w:val="24"/>
          <w:szCs w:val="24"/>
        </w:rPr>
        <w:t xml:space="preserve"> със</w:t>
      </w:r>
      <w:r w:rsidRPr="00A204C0">
        <w:rPr>
          <w:sz w:val="24"/>
          <w:szCs w:val="24"/>
        </w:rPr>
        <w:t xml:space="preserve"> съответния договор, при </w:t>
      </w:r>
      <w:r w:rsidR="00AE2654" w:rsidRPr="00A204C0">
        <w:rPr>
          <w:sz w:val="24"/>
          <w:szCs w:val="24"/>
        </w:rPr>
        <w:t>спазване на установените в този договор стойности и условия.</w:t>
      </w:r>
      <w:r w:rsidR="007271D9" w:rsidRPr="00A204C0">
        <w:rPr>
          <w:sz w:val="24"/>
          <w:szCs w:val="24"/>
        </w:rPr>
        <w:t xml:space="preserve"> Конкретното увеличение в цената на абонаментното обслужване се изчислява пропорционално на в</w:t>
      </w:r>
      <w:r w:rsidR="00F321DE" w:rsidRPr="00A204C0">
        <w:rPr>
          <w:sz w:val="24"/>
          <w:szCs w:val="24"/>
        </w:rPr>
        <w:t>ремето, за което ще се извършва</w:t>
      </w:r>
      <w:r w:rsidR="00663FB4">
        <w:rPr>
          <w:sz w:val="24"/>
          <w:szCs w:val="24"/>
        </w:rPr>
        <w:t xml:space="preserve"> абонаментното обслужване</w:t>
      </w:r>
      <w:r w:rsidR="00F321DE" w:rsidRPr="00A204C0">
        <w:rPr>
          <w:sz w:val="24"/>
          <w:szCs w:val="24"/>
        </w:rPr>
        <w:t>.</w:t>
      </w:r>
    </w:p>
    <w:p w:rsidR="00A728FB" w:rsidRPr="00A204C0" w:rsidRDefault="00665212" w:rsidP="002747EE">
      <w:pPr>
        <w:numPr>
          <w:ilvl w:val="0"/>
          <w:numId w:val="31"/>
        </w:numPr>
        <w:spacing w:line="360" w:lineRule="auto"/>
        <w:ind w:left="0" w:right="16" w:firstLine="709"/>
        <w:jc w:val="both"/>
        <w:rPr>
          <w:sz w:val="24"/>
          <w:szCs w:val="24"/>
        </w:rPr>
      </w:pPr>
      <w:r w:rsidRPr="00A204C0">
        <w:rPr>
          <w:b/>
          <w:sz w:val="24"/>
          <w:szCs w:val="24"/>
        </w:rPr>
        <w:t xml:space="preserve"> </w:t>
      </w:r>
      <w:r w:rsidRPr="00A204C0">
        <w:rPr>
          <w:sz w:val="24"/>
          <w:szCs w:val="24"/>
        </w:rPr>
        <w:t xml:space="preserve">(1) </w:t>
      </w:r>
      <w:r w:rsidR="00A728FB" w:rsidRPr="00A204C0">
        <w:rPr>
          <w:sz w:val="24"/>
          <w:szCs w:val="24"/>
        </w:rPr>
        <w:t xml:space="preserve">Възнаграждението за </w:t>
      </w:r>
      <w:r w:rsidRPr="00A204C0">
        <w:rPr>
          <w:sz w:val="24"/>
          <w:szCs w:val="24"/>
        </w:rPr>
        <w:t>услугите</w:t>
      </w:r>
      <w:r w:rsidR="0035088B" w:rsidRPr="00A204C0">
        <w:rPr>
          <w:sz w:val="24"/>
          <w:szCs w:val="24"/>
        </w:rPr>
        <w:t xml:space="preserve"> </w:t>
      </w:r>
      <w:r w:rsidR="0070607E" w:rsidRPr="00A204C0">
        <w:rPr>
          <w:sz w:val="24"/>
          <w:szCs w:val="24"/>
        </w:rPr>
        <w:t>–</w:t>
      </w:r>
      <w:r w:rsidR="0035088B" w:rsidRPr="00A204C0">
        <w:rPr>
          <w:sz w:val="24"/>
          <w:szCs w:val="24"/>
        </w:rPr>
        <w:t xml:space="preserve"> </w:t>
      </w:r>
      <w:r w:rsidRPr="00A204C0">
        <w:rPr>
          <w:sz w:val="24"/>
          <w:szCs w:val="24"/>
        </w:rPr>
        <w:t xml:space="preserve">проектиране, разработка и внедряване на актуализациите на </w:t>
      </w:r>
      <w:r w:rsidR="007703D2">
        <w:rPr>
          <w:sz w:val="24"/>
          <w:szCs w:val="24"/>
        </w:rPr>
        <w:t>ИСИС</w:t>
      </w:r>
      <w:r w:rsidR="00A728FB" w:rsidRPr="00A204C0">
        <w:rPr>
          <w:sz w:val="24"/>
          <w:szCs w:val="24"/>
        </w:rPr>
        <w:t xml:space="preserve"> по чл. 1,</w:t>
      </w:r>
      <w:r w:rsidR="00DF7A91" w:rsidRPr="00A204C0">
        <w:rPr>
          <w:sz w:val="24"/>
          <w:szCs w:val="24"/>
        </w:rPr>
        <w:t xml:space="preserve"> </w:t>
      </w:r>
      <w:r w:rsidR="00FE6CA0" w:rsidRPr="00A204C0">
        <w:rPr>
          <w:sz w:val="24"/>
          <w:szCs w:val="24"/>
        </w:rPr>
        <w:t xml:space="preserve">ал. 1, </w:t>
      </w:r>
      <w:r w:rsidR="00A728FB" w:rsidRPr="00A204C0">
        <w:rPr>
          <w:sz w:val="24"/>
          <w:szCs w:val="24"/>
        </w:rPr>
        <w:t xml:space="preserve">т. </w:t>
      </w:r>
      <w:r w:rsidR="00BC7387">
        <w:rPr>
          <w:sz w:val="24"/>
          <w:szCs w:val="24"/>
        </w:rPr>
        <w:t>2</w:t>
      </w:r>
      <w:r w:rsidR="00D27B4B" w:rsidRPr="00A204C0">
        <w:rPr>
          <w:sz w:val="24"/>
          <w:szCs w:val="24"/>
        </w:rPr>
        <w:t xml:space="preserve"> </w:t>
      </w:r>
      <w:r w:rsidR="0070607E" w:rsidRPr="00A204C0">
        <w:rPr>
          <w:sz w:val="24"/>
          <w:szCs w:val="24"/>
        </w:rPr>
        <w:t xml:space="preserve">се образува </w:t>
      </w:r>
      <w:r w:rsidR="00A728FB" w:rsidRPr="00A204C0">
        <w:rPr>
          <w:sz w:val="24"/>
          <w:szCs w:val="24"/>
        </w:rPr>
        <w:t>като броят на часовете, необходими за изпълнение на конкретната услуга, възложен</w:t>
      </w:r>
      <w:r w:rsidR="00834B0A" w:rsidRPr="00A204C0">
        <w:rPr>
          <w:sz w:val="24"/>
          <w:szCs w:val="24"/>
        </w:rPr>
        <w:t>а</w:t>
      </w:r>
      <w:r w:rsidR="00A728FB" w:rsidRPr="00A204C0">
        <w:rPr>
          <w:sz w:val="24"/>
          <w:szCs w:val="24"/>
        </w:rPr>
        <w:t xml:space="preserve"> чрез </w:t>
      </w:r>
      <w:r w:rsidR="0070607E" w:rsidRPr="00A204C0">
        <w:rPr>
          <w:sz w:val="24"/>
          <w:szCs w:val="24"/>
        </w:rPr>
        <w:t>съответния договор</w:t>
      </w:r>
      <w:r w:rsidR="00834B0A" w:rsidRPr="00A204C0">
        <w:rPr>
          <w:sz w:val="24"/>
          <w:szCs w:val="24"/>
        </w:rPr>
        <w:t>,</w:t>
      </w:r>
      <w:r w:rsidR="00A728FB" w:rsidRPr="00A204C0">
        <w:rPr>
          <w:b/>
          <w:sz w:val="24"/>
          <w:szCs w:val="24"/>
        </w:rPr>
        <w:t xml:space="preserve"> </w:t>
      </w:r>
      <w:r w:rsidR="00656C6F" w:rsidRPr="00A204C0">
        <w:rPr>
          <w:sz w:val="24"/>
          <w:szCs w:val="24"/>
        </w:rPr>
        <w:t>се умножи</w:t>
      </w:r>
      <w:r w:rsidR="00A728FB" w:rsidRPr="00A204C0">
        <w:rPr>
          <w:sz w:val="24"/>
          <w:szCs w:val="24"/>
        </w:rPr>
        <w:t xml:space="preserve"> по часовата ставка на </w:t>
      </w:r>
      <w:r w:rsidR="00A728FB" w:rsidRPr="00A204C0">
        <w:rPr>
          <w:b/>
          <w:sz w:val="24"/>
          <w:szCs w:val="24"/>
        </w:rPr>
        <w:t>ИЗПЪЛНИТЕЛЯ</w:t>
      </w:r>
      <w:r w:rsidR="00A728FB" w:rsidRPr="00A204C0">
        <w:rPr>
          <w:sz w:val="24"/>
          <w:szCs w:val="24"/>
        </w:rPr>
        <w:t>, посочена в</w:t>
      </w:r>
      <w:r w:rsidR="00AE2654" w:rsidRPr="00A204C0">
        <w:rPr>
          <w:sz w:val="24"/>
          <w:szCs w:val="24"/>
        </w:rPr>
        <w:t xml:space="preserve"> </w:t>
      </w:r>
      <w:r w:rsidR="006422FC" w:rsidRPr="00A204C0">
        <w:rPr>
          <w:sz w:val="24"/>
          <w:szCs w:val="24"/>
        </w:rPr>
        <w:t>чл. 6</w:t>
      </w:r>
      <w:r w:rsidRPr="00A204C0">
        <w:rPr>
          <w:sz w:val="24"/>
          <w:szCs w:val="24"/>
        </w:rPr>
        <w:t xml:space="preserve">, </w:t>
      </w:r>
      <w:r w:rsidR="0070607E" w:rsidRPr="00A204C0">
        <w:rPr>
          <w:sz w:val="24"/>
          <w:szCs w:val="24"/>
        </w:rPr>
        <w:t>ал. 1</w:t>
      </w:r>
      <w:r w:rsidR="00A728FB" w:rsidRPr="00A204C0">
        <w:rPr>
          <w:sz w:val="24"/>
          <w:szCs w:val="24"/>
        </w:rPr>
        <w:t>.</w:t>
      </w:r>
    </w:p>
    <w:p w:rsidR="00FE6CA0" w:rsidRPr="00A204C0" w:rsidRDefault="00FE6CA0" w:rsidP="00A02A3F">
      <w:pPr>
        <w:spacing w:line="360" w:lineRule="auto"/>
        <w:ind w:right="16" w:firstLine="709"/>
        <w:jc w:val="both"/>
        <w:rPr>
          <w:sz w:val="24"/>
          <w:szCs w:val="24"/>
        </w:rPr>
      </w:pPr>
      <w:r w:rsidRPr="00A204C0">
        <w:rPr>
          <w:sz w:val="24"/>
          <w:szCs w:val="24"/>
        </w:rPr>
        <w:t xml:space="preserve">(2) Възнаграждението за абонаментно обслужване на </w:t>
      </w:r>
      <w:r w:rsidR="007703D2">
        <w:rPr>
          <w:sz w:val="24"/>
          <w:szCs w:val="24"/>
        </w:rPr>
        <w:t>ИСИС</w:t>
      </w:r>
      <w:r w:rsidRPr="00A204C0">
        <w:rPr>
          <w:sz w:val="24"/>
          <w:szCs w:val="24"/>
        </w:rPr>
        <w:t xml:space="preserve"> извън основния период на обслужване се образува като броят на часовете, изразходвани за абонаментно обслужване </w:t>
      </w:r>
      <w:r w:rsidR="00656C6F" w:rsidRPr="00A204C0">
        <w:rPr>
          <w:sz w:val="24"/>
          <w:szCs w:val="24"/>
        </w:rPr>
        <w:t>извън основния период</w:t>
      </w:r>
      <w:r w:rsidR="00AE2654" w:rsidRPr="00A204C0">
        <w:rPr>
          <w:sz w:val="24"/>
          <w:szCs w:val="24"/>
        </w:rPr>
        <w:t>,</w:t>
      </w:r>
      <w:r w:rsidRPr="00A204C0">
        <w:rPr>
          <w:b/>
          <w:sz w:val="24"/>
          <w:szCs w:val="24"/>
        </w:rPr>
        <w:t xml:space="preserve"> </w:t>
      </w:r>
      <w:r w:rsidR="00656C6F" w:rsidRPr="00A204C0">
        <w:rPr>
          <w:sz w:val="24"/>
          <w:szCs w:val="24"/>
        </w:rPr>
        <w:t>се умножи</w:t>
      </w:r>
      <w:r w:rsidRPr="00A204C0">
        <w:rPr>
          <w:sz w:val="24"/>
          <w:szCs w:val="24"/>
        </w:rPr>
        <w:t xml:space="preserve"> по часовата ставка на </w:t>
      </w:r>
      <w:r w:rsidRPr="00A204C0">
        <w:rPr>
          <w:b/>
          <w:sz w:val="24"/>
          <w:szCs w:val="24"/>
        </w:rPr>
        <w:t>ИЗПЪЛНИТЕЛЯ</w:t>
      </w:r>
      <w:r w:rsidRPr="00A204C0">
        <w:rPr>
          <w:sz w:val="24"/>
          <w:szCs w:val="24"/>
        </w:rPr>
        <w:t>, посочена в</w:t>
      </w:r>
      <w:r w:rsidR="00AE2654" w:rsidRPr="00A204C0">
        <w:rPr>
          <w:sz w:val="24"/>
          <w:szCs w:val="24"/>
        </w:rPr>
        <w:t xml:space="preserve"> </w:t>
      </w:r>
      <w:r w:rsidR="006422FC" w:rsidRPr="00A204C0">
        <w:rPr>
          <w:sz w:val="24"/>
          <w:szCs w:val="24"/>
        </w:rPr>
        <w:t>чл. 6</w:t>
      </w:r>
      <w:r w:rsidRPr="00A204C0">
        <w:rPr>
          <w:sz w:val="24"/>
          <w:szCs w:val="24"/>
        </w:rPr>
        <w:t xml:space="preserve">, </w:t>
      </w:r>
      <w:r w:rsidR="00656C6F" w:rsidRPr="00A204C0">
        <w:rPr>
          <w:sz w:val="24"/>
          <w:szCs w:val="24"/>
        </w:rPr>
        <w:t xml:space="preserve">ал. </w:t>
      </w:r>
      <w:r w:rsidR="00624C96" w:rsidRPr="00A204C0">
        <w:rPr>
          <w:sz w:val="24"/>
          <w:szCs w:val="24"/>
        </w:rPr>
        <w:t>3</w:t>
      </w:r>
      <w:r w:rsidR="00656C6F" w:rsidRPr="00A204C0">
        <w:rPr>
          <w:sz w:val="24"/>
          <w:szCs w:val="24"/>
        </w:rPr>
        <w:t>.</w:t>
      </w:r>
    </w:p>
    <w:p w:rsidR="00F429B4" w:rsidRPr="00A204C0" w:rsidRDefault="00656C6F" w:rsidP="002747EE">
      <w:pPr>
        <w:numPr>
          <w:ilvl w:val="0"/>
          <w:numId w:val="31"/>
        </w:numPr>
        <w:spacing w:line="360" w:lineRule="auto"/>
        <w:ind w:left="0" w:right="16" w:firstLine="709"/>
        <w:jc w:val="both"/>
        <w:rPr>
          <w:sz w:val="24"/>
          <w:szCs w:val="24"/>
        </w:rPr>
      </w:pPr>
      <w:r w:rsidRPr="00A204C0">
        <w:rPr>
          <w:sz w:val="24"/>
          <w:szCs w:val="24"/>
        </w:rPr>
        <w:t xml:space="preserve"> </w:t>
      </w:r>
      <w:r w:rsidR="00F429B4" w:rsidRPr="00A204C0">
        <w:rPr>
          <w:sz w:val="24"/>
          <w:szCs w:val="24"/>
        </w:rPr>
        <w:t xml:space="preserve">(1) Плащането на извършените актуализации на </w:t>
      </w:r>
      <w:r w:rsidR="007703D2">
        <w:rPr>
          <w:sz w:val="24"/>
          <w:szCs w:val="24"/>
        </w:rPr>
        <w:t xml:space="preserve">ИСИС </w:t>
      </w:r>
      <w:r w:rsidR="00F429B4" w:rsidRPr="00A204C0">
        <w:rPr>
          <w:sz w:val="24"/>
          <w:szCs w:val="24"/>
        </w:rPr>
        <w:t xml:space="preserve">по чл. 1, </w:t>
      </w:r>
      <w:r w:rsidR="00834B0A" w:rsidRPr="00A204C0">
        <w:rPr>
          <w:sz w:val="24"/>
          <w:szCs w:val="24"/>
        </w:rPr>
        <w:t xml:space="preserve">ал. 1, </w:t>
      </w:r>
      <w:r w:rsidR="00F429B4" w:rsidRPr="00A204C0">
        <w:rPr>
          <w:sz w:val="24"/>
          <w:szCs w:val="24"/>
        </w:rPr>
        <w:t xml:space="preserve">т. </w:t>
      </w:r>
      <w:r w:rsidR="00663FB4">
        <w:rPr>
          <w:sz w:val="24"/>
          <w:szCs w:val="24"/>
        </w:rPr>
        <w:t>2</w:t>
      </w:r>
      <w:r w:rsidR="00663FB4" w:rsidRPr="00A204C0">
        <w:rPr>
          <w:sz w:val="24"/>
          <w:szCs w:val="24"/>
        </w:rPr>
        <w:t xml:space="preserve"> </w:t>
      </w:r>
      <w:r w:rsidR="00F429B4" w:rsidRPr="00A204C0">
        <w:rPr>
          <w:sz w:val="24"/>
          <w:szCs w:val="24"/>
        </w:rPr>
        <w:t xml:space="preserve">се извършва след подписване на двустранен приемателно-предавателен протокол и след представяне на фактура от страна на </w:t>
      </w:r>
      <w:r w:rsidR="00F429B4" w:rsidRPr="00A204C0">
        <w:rPr>
          <w:b/>
          <w:sz w:val="24"/>
          <w:szCs w:val="24"/>
        </w:rPr>
        <w:t>ИЗПЪЛНИТЕЛЯ</w:t>
      </w:r>
      <w:r w:rsidR="00F429B4" w:rsidRPr="00A204C0">
        <w:rPr>
          <w:sz w:val="24"/>
          <w:szCs w:val="24"/>
        </w:rPr>
        <w:t>.</w:t>
      </w:r>
    </w:p>
    <w:p w:rsidR="00656C6F" w:rsidRPr="00A204C0" w:rsidRDefault="00656C6F" w:rsidP="00A02A3F">
      <w:pPr>
        <w:spacing w:line="360" w:lineRule="auto"/>
        <w:ind w:right="16" w:firstLine="709"/>
        <w:jc w:val="both"/>
        <w:rPr>
          <w:sz w:val="24"/>
          <w:szCs w:val="24"/>
        </w:rPr>
      </w:pPr>
      <w:r w:rsidRPr="00A204C0">
        <w:rPr>
          <w:sz w:val="24"/>
          <w:szCs w:val="24"/>
        </w:rPr>
        <w:t>(</w:t>
      </w:r>
      <w:r w:rsidR="00F429B4" w:rsidRPr="00A204C0">
        <w:rPr>
          <w:sz w:val="24"/>
          <w:szCs w:val="24"/>
        </w:rPr>
        <w:t>2</w:t>
      </w:r>
      <w:r w:rsidRPr="00A204C0">
        <w:rPr>
          <w:sz w:val="24"/>
          <w:szCs w:val="24"/>
        </w:rPr>
        <w:t>) Цената за абонаментно обслужван</w:t>
      </w:r>
      <w:r w:rsidR="00AE2654" w:rsidRPr="00A204C0">
        <w:rPr>
          <w:sz w:val="24"/>
          <w:szCs w:val="24"/>
        </w:rPr>
        <w:t xml:space="preserve">е на </w:t>
      </w:r>
      <w:r w:rsidR="007703D2">
        <w:rPr>
          <w:sz w:val="24"/>
          <w:szCs w:val="24"/>
        </w:rPr>
        <w:t>ИСИС</w:t>
      </w:r>
      <w:r w:rsidR="00AE2654" w:rsidRPr="00A204C0">
        <w:rPr>
          <w:sz w:val="24"/>
          <w:szCs w:val="24"/>
        </w:rPr>
        <w:t xml:space="preserve">, посочена в </w:t>
      </w:r>
      <w:r w:rsidR="00D519DA" w:rsidRPr="00A204C0">
        <w:rPr>
          <w:sz w:val="24"/>
          <w:szCs w:val="24"/>
        </w:rPr>
        <w:t>чл. </w:t>
      </w:r>
      <w:r w:rsidR="006422FC" w:rsidRPr="00A204C0">
        <w:rPr>
          <w:sz w:val="24"/>
          <w:szCs w:val="24"/>
        </w:rPr>
        <w:t>6</w:t>
      </w:r>
      <w:r w:rsidRPr="00A204C0">
        <w:rPr>
          <w:sz w:val="24"/>
          <w:szCs w:val="24"/>
        </w:rPr>
        <w:t xml:space="preserve">, ал. 2 </w:t>
      </w:r>
      <w:r w:rsidR="00134507" w:rsidRPr="00A204C0">
        <w:rPr>
          <w:sz w:val="24"/>
          <w:szCs w:val="24"/>
        </w:rPr>
        <w:t>и възнаграждението</w:t>
      </w:r>
      <w:r w:rsidR="00AB57A6" w:rsidRPr="00A204C0">
        <w:rPr>
          <w:sz w:val="24"/>
          <w:szCs w:val="24"/>
        </w:rPr>
        <w:t xml:space="preserve"> за абонаментно обслужване на </w:t>
      </w:r>
      <w:r w:rsidR="007703D2">
        <w:rPr>
          <w:sz w:val="24"/>
          <w:szCs w:val="24"/>
        </w:rPr>
        <w:t>ИСИС</w:t>
      </w:r>
      <w:r w:rsidR="00AB57A6" w:rsidRPr="00A204C0">
        <w:rPr>
          <w:sz w:val="24"/>
          <w:szCs w:val="24"/>
        </w:rPr>
        <w:t xml:space="preserve"> извън основния период на обслужване, образувана по реда на </w:t>
      </w:r>
      <w:r w:rsidR="006422FC" w:rsidRPr="00A204C0">
        <w:rPr>
          <w:sz w:val="24"/>
          <w:szCs w:val="24"/>
        </w:rPr>
        <w:t>чл. 8</w:t>
      </w:r>
      <w:r w:rsidR="00134507" w:rsidRPr="00A204C0">
        <w:rPr>
          <w:sz w:val="24"/>
          <w:szCs w:val="24"/>
        </w:rPr>
        <w:t xml:space="preserve">, ал. 2, </w:t>
      </w:r>
      <w:r w:rsidRPr="00A204C0">
        <w:rPr>
          <w:sz w:val="24"/>
          <w:szCs w:val="24"/>
        </w:rPr>
        <w:t xml:space="preserve">се заплаща на тримесечие </w:t>
      </w:r>
      <w:r w:rsidR="00AB57A6" w:rsidRPr="00A204C0">
        <w:rPr>
          <w:sz w:val="24"/>
          <w:szCs w:val="24"/>
        </w:rPr>
        <w:t>въз основа на приет отчет и</w:t>
      </w:r>
      <w:r w:rsidRPr="00A204C0">
        <w:rPr>
          <w:sz w:val="24"/>
          <w:szCs w:val="24"/>
        </w:rPr>
        <w:t xml:space="preserve"> след представяне на фактура от страна на </w:t>
      </w:r>
      <w:r w:rsidRPr="00A204C0">
        <w:rPr>
          <w:b/>
          <w:sz w:val="24"/>
          <w:szCs w:val="24"/>
        </w:rPr>
        <w:t>ИЗПЪЛНИТЕЛЯ</w:t>
      </w:r>
      <w:r w:rsidRPr="00A204C0">
        <w:rPr>
          <w:sz w:val="24"/>
          <w:szCs w:val="24"/>
        </w:rPr>
        <w:t>.</w:t>
      </w:r>
      <w:r w:rsidRPr="00A204C0">
        <w:rPr>
          <w:color w:val="000000"/>
          <w:spacing w:val="-5"/>
          <w:sz w:val="24"/>
          <w:szCs w:val="24"/>
        </w:rPr>
        <w:t xml:space="preserve"> </w:t>
      </w:r>
      <w:r w:rsidR="00AB57A6" w:rsidRPr="00A204C0">
        <w:rPr>
          <w:color w:val="000000"/>
          <w:spacing w:val="-5"/>
          <w:sz w:val="24"/>
          <w:szCs w:val="24"/>
        </w:rPr>
        <w:t>В случай на необходимост от увеличаване ц</w:t>
      </w:r>
      <w:r w:rsidRPr="00A204C0">
        <w:rPr>
          <w:sz w:val="24"/>
          <w:szCs w:val="24"/>
        </w:rPr>
        <w:t>ена</w:t>
      </w:r>
      <w:r w:rsidR="00AB57A6" w:rsidRPr="00A204C0">
        <w:rPr>
          <w:sz w:val="24"/>
          <w:szCs w:val="24"/>
        </w:rPr>
        <w:t>та</w:t>
      </w:r>
      <w:r w:rsidRPr="00A204C0">
        <w:rPr>
          <w:sz w:val="24"/>
          <w:szCs w:val="24"/>
        </w:rPr>
        <w:t xml:space="preserve"> за абонаментното обслужване</w:t>
      </w:r>
      <w:r w:rsidR="00AB57A6" w:rsidRPr="00A204C0">
        <w:rPr>
          <w:sz w:val="24"/>
          <w:szCs w:val="24"/>
        </w:rPr>
        <w:t xml:space="preserve"> по реда и в </w:t>
      </w:r>
      <w:r w:rsidR="006422FC" w:rsidRPr="00A204C0">
        <w:rPr>
          <w:sz w:val="24"/>
          <w:szCs w:val="24"/>
        </w:rPr>
        <w:t>размерите по чл. 7</w:t>
      </w:r>
      <w:r w:rsidR="00AB57A6" w:rsidRPr="00A204C0">
        <w:rPr>
          <w:sz w:val="24"/>
          <w:szCs w:val="24"/>
        </w:rPr>
        <w:t>, то цена за абонаментно обслужване относно</w:t>
      </w:r>
      <w:r w:rsidRPr="00A204C0">
        <w:rPr>
          <w:sz w:val="24"/>
          <w:szCs w:val="24"/>
        </w:rPr>
        <w:t xml:space="preserve"> актуализациите на </w:t>
      </w:r>
      <w:r w:rsidR="007703D2">
        <w:rPr>
          <w:sz w:val="24"/>
          <w:szCs w:val="24"/>
        </w:rPr>
        <w:t>ИСИС</w:t>
      </w:r>
      <w:r w:rsidR="00AB57A6" w:rsidRPr="00A204C0">
        <w:rPr>
          <w:sz w:val="24"/>
          <w:szCs w:val="24"/>
        </w:rPr>
        <w:t xml:space="preserve"> </w:t>
      </w:r>
      <w:r w:rsidRPr="00A204C0">
        <w:rPr>
          <w:sz w:val="24"/>
          <w:szCs w:val="24"/>
        </w:rPr>
        <w:t xml:space="preserve">започва да се начислява от 1-во число на месеца, следващ отчетното тримесечие, в което е </w:t>
      </w:r>
      <w:r w:rsidR="00834B0A" w:rsidRPr="00A204C0">
        <w:rPr>
          <w:sz w:val="24"/>
          <w:szCs w:val="24"/>
        </w:rPr>
        <w:t xml:space="preserve">получено съответно уведомление от </w:t>
      </w:r>
      <w:r w:rsidR="00834B0A" w:rsidRPr="00A204C0">
        <w:rPr>
          <w:b/>
          <w:sz w:val="24"/>
          <w:szCs w:val="24"/>
        </w:rPr>
        <w:t>ВЪЗЛОЖИТЕЛЯ</w:t>
      </w:r>
      <w:r w:rsidR="00725552" w:rsidRPr="00A204C0">
        <w:rPr>
          <w:sz w:val="24"/>
          <w:szCs w:val="24"/>
        </w:rPr>
        <w:t xml:space="preserve">, като се заплаща </w:t>
      </w:r>
      <w:r w:rsidR="006F0FE1" w:rsidRPr="00A204C0">
        <w:rPr>
          <w:sz w:val="24"/>
          <w:szCs w:val="24"/>
        </w:rPr>
        <w:t>на тримесечие заедно със сумата</w:t>
      </w:r>
      <w:r w:rsidR="0063600B" w:rsidRPr="00A204C0">
        <w:rPr>
          <w:sz w:val="24"/>
          <w:szCs w:val="24"/>
        </w:rPr>
        <w:t>,</w:t>
      </w:r>
      <w:r w:rsidR="006F0FE1" w:rsidRPr="00A204C0">
        <w:rPr>
          <w:sz w:val="24"/>
          <w:szCs w:val="24"/>
        </w:rPr>
        <w:t xml:space="preserve"> образувана по изр. 1</w:t>
      </w:r>
      <w:r w:rsidRPr="00A204C0">
        <w:rPr>
          <w:sz w:val="24"/>
          <w:szCs w:val="24"/>
        </w:rPr>
        <w:t>.</w:t>
      </w:r>
    </w:p>
    <w:p w:rsidR="00BE2842" w:rsidRPr="00A204C0" w:rsidRDefault="00F429B4" w:rsidP="00A02A3F">
      <w:pPr>
        <w:pStyle w:val="a0"/>
        <w:tabs>
          <w:tab w:val="left" w:pos="9072"/>
        </w:tabs>
        <w:spacing w:before="0"/>
        <w:ind w:right="16"/>
        <w:rPr>
          <w:szCs w:val="24"/>
        </w:rPr>
      </w:pPr>
      <w:r w:rsidRPr="00A204C0" w:rsidDel="00F429B4">
        <w:rPr>
          <w:szCs w:val="24"/>
        </w:rPr>
        <w:t xml:space="preserve"> </w:t>
      </w:r>
      <w:r w:rsidR="00A728FB" w:rsidRPr="00A204C0">
        <w:rPr>
          <w:szCs w:val="24"/>
        </w:rPr>
        <w:t>(</w:t>
      </w:r>
      <w:r w:rsidR="001108B5" w:rsidRPr="00A204C0">
        <w:rPr>
          <w:szCs w:val="24"/>
        </w:rPr>
        <w:t>3</w:t>
      </w:r>
      <w:r w:rsidR="00A728FB" w:rsidRPr="00A204C0">
        <w:rPr>
          <w:szCs w:val="24"/>
        </w:rPr>
        <w:t xml:space="preserve">) </w:t>
      </w:r>
      <w:r w:rsidR="00A728FB" w:rsidRPr="00A204C0">
        <w:rPr>
          <w:b/>
          <w:szCs w:val="24"/>
        </w:rPr>
        <w:t>ВЪЗЛОЖИТЕЛЯТ</w:t>
      </w:r>
      <w:r w:rsidR="00A728FB" w:rsidRPr="00A204C0">
        <w:rPr>
          <w:szCs w:val="24"/>
        </w:rPr>
        <w:t xml:space="preserve"> </w:t>
      </w:r>
      <w:r w:rsidR="00A728FB" w:rsidRPr="00A204C0">
        <w:rPr>
          <w:szCs w:val="24"/>
          <w:lang w:eastAsia="bg-BG"/>
        </w:rPr>
        <w:t>има право да задържа плащане при неизпълнение на задължение на</w:t>
      </w:r>
      <w:r w:rsidR="00A728FB" w:rsidRPr="00A204C0">
        <w:rPr>
          <w:szCs w:val="24"/>
        </w:rPr>
        <w:t xml:space="preserve"> </w:t>
      </w:r>
      <w:r w:rsidR="00A728FB" w:rsidRPr="00A204C0">
        <w:rPr>
          <w:b/>
          <w:szCs w:val="24"/>
        </w:rPr>
        <w:t>ИЗПЪЛНИТЕЛЯ</w:t>
      </w:r>
      <w:r w:rsidR="00A728FB" w:rsidRPr="00A204C0">
        <w:rPr>
          <w:szCs w:val="24"/>
        </w:rPr>
        <w:t xml:space="preserve"> до изпълнението му. В този случай </w:t>
      </w:r>
      <w:r w:rsidR="00A728FB" w:rsidRPr="00A204C0">
        <w:rPr>
          <w:b/>
          <w:szCs w:val="24"/>
        </w:rPr>
        <w:t>ВЪЗЛОЖИТЕЛЯТ</w:t>
      </w:r>
      <w:r w:rsidR="00A728FB" w:rsidRPr="00A204C0">
        <w:rPr>
          <w:szCs w:val="24"/>
        </w:rPr>
        <w:t xml:space="preserve"> не дължи неустойки поради забавяне на плащането. </w:t>
      </w:r>
    </w:p>
    <w:p w:rsidR="009175E4" w:rsidRPr="00A204C0" w:rsidRDefault="009175E4" w:rsidP="00A02A3F">
      <w:pPr>
        <w:pStyle w:val="a0"/>
        <w:tabs>
          <w:tab w:val="left" w:pos="9072"/>
        </w:tabs>
        <w:spacing w:before="0"/>
        <w:ind w:right="16"/>
        <w:rPr>
          <w:szCs w:val="24"/>
        </w:rPr>
      </w:pPr>
    </w:p>
    <w:p w:rsidR="0050172B" w:rsidRPr="00A204C0" w:rsidRDefault="001F485D" w:rsidP="001F485D">
      <w:pPr>
        <w:pStyle w:val="a0"/>
        <w:spacing w:before="0"/>
        <w:ind w:firstLine="0"/>
        <w:jc w:val="center"/>
        <w:outlineLvl w:val="0"/>
        <w:rPr>
          <w:b/>
          <w:szCs w:val="24"/>
          <w:u w:val="single"/>
        </w:rPr>
      </w:pPr>
      <w:r w:rsidRPr="00A204C0">
        <w:rPr>
          <w:b/>
          <w:szCs w:val="24"/>
          <w:u w:val="single"/>
          <w:lang w:val="en-US"/>
        </w:rPr>
        <w:t xml:space="preserve">III. </w:t>
      </w:r>
      <w:r w:rsidR="003E2078" w:rsidRPr="00A204C0">
        <w:rPr>
          <w:b/>
          <w:szCs w:val="24"/>
          <w:u w:val="single"/>
        </w:rPr>
        <w:t>ПРАВА И ЗАДЪЛЖЕНИЯ НА ИЗПЪЛНИТЕЛЯ</w:t>
      </w:r>
    </w:p>
    <w:p w:rsidR="000D1D58" w:rsidRPr="00A204C0" w:rsidRDefault="000D1D58" w:rsidP="002747EE">
      <w:pPr>
        <w:numPr>
          <w:ilvl w:val="0"/>
          <w:numId w:val="31"/>
        </w:numPr>
        <w:tabs>
          <w:tab w:val="left" w:pos="1560"/>
        </w:tabs>
        <w:spacing w:line="360" w:lineRule="auto"/>
        <w:ind w:left="0" w:right="16" w:firstLine="709"/>
        <w:jc w:val="both"/>
        <w:rPr>
          <w:sz w:val="24"/>
          <w:szCs w:val="24"/>
        </w:rPr>
      </w:pPr>
      <w:r w:rsidRPr="00A204C0">
        <w:rPr>
          <w:b/>
          <w:sz w:val="24"/>
          <w:szCs w:val="24"/>
        </w:rPr>
        <w:t>ИЗПЪЛНИТЕЛЯТ</w:t>
      </w:r>
      <w:r w:rsidRPr="00A204C0">
        <w:rPr>
          <w:sz w:val="24"/>
          <w:szCs w:val="24"/>
        </w:rPr>
        <w:t xml:space="preserve"> има право:</w:t>
      </w:r>
    </w:p>
    <w:p w:rsidR="000D1D58" w:rsidRPr="00A204C0" w:rsidRDefault="000D1D58" w:rsidP="00492F5C">
      <w:pPr>
        <w:numPr>
          <w:ilvl w:val="0"/>
          <w:numId w:val="21"/>
        </w:numPr>
        <w:tabs>
          <w:tab w:val="left" w:pos="993"/>
        </w:tabs>
        <w:spacing w:line="360" w:lineRule="auto"/>
        <w:ind w:left="0" w:right="17" w:firstLine="709"/>
        <w:jc w:val="both"/>
        <w:rPr>
          <w:b/>
          <w:sz w:val="24"/>
          <w:szCs w:val="24"/>
        </w:rPr>
      </w:pPr>
      <w:r w:rsidRPr="00A204C0">
        <w:rPr>
          <w:sz w:val="24"/>
          <w:szCs w:val="24"/>
        </w:rPr>
        <w:t>Да получава заплащане за извършените от него услуги при условията и сроковете, посочени в настоящото споразумение и в съответния договор, сключен въз основа на него</w:t>
      </w:r>
      <w:r w:rsidR="00075BEB" w:rsidRPr="00A204C0">
        <w:rPr>
          <w:sz w:val="24"/>
          <w:szCs w:val="24"/>
        </w:rPr>
        <w:t>;</w:t>
      </w:r>
    </w:p>
    <w:p w:rsidR="000D1D58" w:rsidRPr="00A204C0" w:rsidRDefault="000D1D58" w:rsidP="00492F5C">
      <w:pPr>
        <w:numPr>
          <w:ilvl w:val="0"/>
          <w:numId w:val="21"/>
        </w:numPr>
        <w:tabs>
          <w:tab w:val="left" w:pos="993"/>
        </w:tabs>
        <w:spacing w:line="360" w:lineRule="auto"/>
        <w:ind w:left="0" w:right="17" w:firstLine="709"/>
        <w:jc w:val="both"/>
        <w:rPr>
          <w:b/>
          <w:sz w:val="24"/>
          <w:szCs w:val="24"/>
        </w:rPr>
      </w:pPr>
      <w:r w:rsidRPr="00A204C0">
        <w:rPr>
          <w:color w:val="000000"/>
          <w:spacing w:val="1"/>
          <w:sz w:val="24"/>
          <w:szCs w:val="24"/>
        </w:rPr>
        <w:lastRenderedPageBreak/>
        <w:t xml:space="preserve">Да иска и да получава от </w:t>
      </w:r>
      <w:r w:rsidRPr="00A204C0">
        <w:rPr>
          <w:b/>
          <w:color w:val="000000"/>
          <w:spacing w:val="1"/>
          <w:sz w:val="24"/>
          <w:szCs w:val="24"/>
        </w:rPr>
        <w:t>ВЪЗЛОЖИТЕЛЯ</w:t>
      </w:r>
      <w:r w:rsidRPr="00A204C0">
        <w:rPr>
          <w:color w:val="000000"/>
          <w:spacing w:val="1"/>
          <w:sz w:val="24"/>
          <w:szCs w:val="24"/>
        </w:rPr>
        <w:t xml:space="preserve"> необходимото съдействие за изпълнение на задълженията си по</w:t>
      </w:r>
      <w:r w:rsidR="00AE2654" w:rsidRPr="00A204C0">
        <w:rPr>
          <w:color w:val="000000"/>
          <w:spacing w:val="1"/>
          <w:sz w:val="24"/>
          <w:szCs w:val="24"/>
        </w:rPr>
        <w:t xml:space="preserve"> това споразумение и</w:t>
      </w:r>
      <w:r w:rsidRPr="00A204C0">
        <w:rPr>
          <w:color w:val="000000"/>
          <w:spacing w:val="1"/>
          <w:sz w:val="24"/>
          <w:szCs w:val="24"/>
        </w:rPr>
        <w:t xml:space="preserve"> </w:t>
      </w:r>
      <w:r w:rsidR="00AE2654" w:rsidRPr="00A204C0">
        <w:rPr>
          <w:color w:val="000000"/>
          <w:spacing w:val="1"/>
          <w:sz w:val="24"/>
          <w:szCs w:val="24"/>
        </w:rPr>
        <w:t xml:space="preserve">по </w:t>
      </w:r>
      <w:r w:rsidRPr="00A204C0">
        <w:rPr>
          <w:color w:val="000000"/>
          <w:spacing w:val="1"/>
          <w:sz w:val="24"/>
          <w:szCs w:val="24"/>
        </w:rPr>
        <w:t>съответните договори, сключени въз о</w:t>
      </w:r>
      <w:r w:rsidR="00AE2654" w:rsidRPr="00A204C0">
        <w:rPr>
          <w:color w:val="000000"/>
          <w:spacing w:val="1"/>
          <w:sz w:val="24"/>
          <w:szCs w:val="24"/>
        </w:rPr>
        <w:t>снова на него</w:t>
      </w:r>
      <w:r w:rsidRPr="00A204C0">
        <w:rPr>
          <w:color w:val="000000"/>
          <w:spacing w:val="1"/>
          <w:sz w:val="24"/>
          <w:szCs w:val="24"/>
        </w:rPr>
        <w:t xml:space="preserve">. </w:t>
      </w:r>
    </w:p>
    <w:p w:rsidR="000D1D58" w:rsidRPr="00A204C0" w:rsidRDefault="001108B5" w:rsidP="002747EE">
      <w:pPr>
        <w:numPr>
          <w:ilvl w:val="0"/>
          <w:numId w:val="31"/>
        </w:numPr>
        <w:tabs>
          <w:tab w:val="left" w:pos="1560"/>
        </w:tabs>
        <w:spacing w:line="360" w:lineRule="auto"/>
        <w:ind w:left="0" w:right="16" w:firstLine="709"/>
        <w:jc w:val="both"/>
        <w:rPr>
          <w:sz w:val="24"/>
          <w:szCs w:val="24"/>
        </w:rPr>
      </w:pPr>
      <w:r w:rsidRPr="00A204C0">
        <w:rPr>
          <w:b/>
          <w:sz w:val="24"/>
          <w:szCs w:val="24"/>
        </w:rPr>
        <w:t xml:space="preserve">ИЗПЪЛНИТЕЛЯТ </w:t>
      </w:r>
      <w:r w:rsidRPr="00A204C0">
        <w:rPr>
          <w:sz w:val="24"/>
          <w:szCs w:val="24"/>
        </w:rPr>
        <w:t>се задължава</w:t>
      </w:r>
      <w:r w:rsidR="000D1D58" w:rsidRPr="00A204C0">
        <w:rPr>
          <w:sz w:val="24"/>
          <w:szCs w:val="24"/>
        </w:rPr>
        <w:t>:</w:t>
      </w:r>
    </w:p>
    <w:p w:rsidR="00BC4962" w:rsidRPr="00A204C0" w:rsidRDefault="00BC4962" w:rsidP="00492F5C">
      <w:pPr>
        <w:numPr>
          <w:ilvl w:val="0"/>
          <w:numId w:val="22"/>
        </w:numPr>
        <w:tabs>
          <w:tab w:val="left" w:pos="993"/>
        </w:tabs>
        <w:spacing w:line="360" w:lineRule="auto"/>
        <w:ind w:left="0" w:right="17" w:firstLine="709"/>
        <w:jc w:val="both"/>
        <w:rPr>
          <w:sz w:val="24"/>
          <w:szCs w:val="24"/>
        </w:rPr>
      </w:pPr>
      <w:r w:rsidRPr="00A204C0">
        <w:rPr>
          <w:sz w:val="24"/>
          <w:szCs w:val="24"/>
        </w:rPr>
        <w:t xml:space="preserve">Да допълва своята оферта съобразно условията и изискванията, посочени от </w:t>
      </w:r>
      <w:r w:rsidRPr="00A204C0">
        <w:rPr>
          <w:b/>
          <w:sz w:val="24"/>
          <w:szCs w:val="24"/>
        </w:rPr>
        <w:t>ВЪЗЛОЖИТЕЛЯ</w:t>
      </w:r>
      <w:r w:rsidRPr="00A204C0">
        <w:rPr>
          <w:sz w:val="24"/>
          <w:szCs w:val="24"/>
        </w:rPr>
        <w:t xml:space="preserve"> в писменото искане по чл. 4 от настоящото </w:t>
      </w:r>
      <w:r w:rsidR="0023597E">
        <w:rPr>
          <w:sz w:val="24"/>
          <w:szCs w:val="24"/>
        </w:rPr>
        <w:t>Р</w:t>
      </w:r>
      <w:r w:rsidR="00786880">
        <w:rPr>
          <w:sz w:val="24"/>
          <w:szCs w:val="24"/>
        </w:rPr>
        <w:t xml:space="preserve">амково </w:t>
      </w:r>
      <w:r w:rsidRPr="00A204C0">
        <w:rPr>
          <w:sz w:val="24"/>
          <w:szCs w:val="24"/>
        </w:rPr>
        <w:t>споразумение.</w:t>
      </w:r>
    </w:p>
    <w:p w:rsidR="00697D0D" w:rsidRPr="00A204C0" w:rsidRDefault="00697D0D" w:rsidP="00492F5C">
      <w:pPr>
        <w:numPr>
          <w:ilvl w:val="0"/>
          <w:numId w:val="22"/>
        </w:numPr>
        <w:tabs>
          <w:tab w:val="left" w:pos="993"/>
        </w:tabs>
        <w:spacing w:line="360" w:lineRule="auto"/>
        <w:ind w:left="0" w:right="17" w:firstLine="709"/>
        <w:jc w:val="both"/>
        <w:rPr>
          <w:sz w:val="24"/>
          <w:szCs w:val="24"/>
        </w:rPr>
      </w:pPr>
      <w:r w:rsidRPr="00A204C0">
        <w:rPr>
          <w:sz w:val="24"/>
          <w:szCs w:val="24"/>
        </w:rPr>
        <w:t xml:space="preserve">Да сключи и да изпълнява конкретните договори, </w:t>
      </w:r>
      <w:r w:rsidR="00492F5C" w:rsidRPr="00A204C0">
        <w:rPr>
          <w:sz w:val="24"/>
          <w:szCs w:val="24"/>
        </w:rPr>
        <w:t>сключени въз основа</w:t>
      </w:r>
      <w:r w:rsidRPr="00A204C0">
        <w:rPr>
          <w:sz w:val="24"/>
          <w:szCs w:val="24"/>
        </w:rPr>
        <w:t xml:space="preserve"> на настоящото рамково споразумение</w:t>
      </w:r>
      <w:r w:rsidR="00075BEB" w:rsidRPr="00A204C0">
        <w:rPr>
          <w:sz w:val="24"/>
          <w:szCs w:val="24"/>
        </w:rPr>
        <w:t>;</w:t>
      </w:r>
    </w:p>
    <w:p w:rsidR="00697D0D" w:rsidRPr="00A204C0" w:rsidRDefault="000D1D58" w:rsidP="00492F5C">
      <w:pPr>
        <w:numPr>
          <w:ilvl w:val="0"/>
          <w:numId w:val="22"/>
        </w:numPr>
        <w:tabs>
          <w:tab w:val="left" w:pos="993"/>
        </w:tabs>
        <w:spacing w:line="360" w:lineRule="auto"/>
        <w:ind w:left="0" w:right="17" w:firstLine="709"/>
        <w:jc w:val="both"/>
        <w:rPr>
          <w:sz w:val="24"/>
          <w:szCs w:val="24"/>
        </w:rPr>
      </w:pPr>
      <w:r w:rsidRPr="00A204C0">
        <w:rPr>
          <w:sz w:val="24"/>
          <w:szCs w:val="24"/>
        </w:rPr>
        <w:t>Д</w:t>
      </w:r>
      <w:r w:rsidR="001108B5" w:rsidRPr="00A204C0">
        <w:rPr>
          <w:sz w:val="24"/>
          <w:szCs w:val="24"/>
        </w:rPr>
        <w:t xml:space="preserve">а изпълнява задълженията си </w:t>
      </w:r>
      <w:r w:rsidR="00F76381" w:rsidRPr="00A204C0">
        <w:rPr>
          <w:sz w:val="24"/>
          <w:szCs w:val="24"/>
        </w:rPr>
        <w:t xml:space="preserve">съгласно условията и сроковете, посочени в </w:t>
      </w:r>
      <w:r w:rsidR="001108B5" w:rsidRPr="00A204C0">
        <w:rPr>
          <w:sz w:val="24"/>
          <w:szCs w:val="24"/>
        </w:rPr>
        <w:t>настоящото споразумение</w:t>
      </w:r>
      <w:r w:rsidR="00F76381" w:rsidRPr="00A204C0">
        <w:rPr>
          <w:sz w:val="24"/>
          <w:szCs w:val="24"/>
        </w:rPr>
        <w:t>,</w:t>
      </w:r>
      <w:r w:rsidR="00792AE8" w:rsidRPr="00A204C0">
        <w:rPr>
          <w:sz w:val="24"/>
          <w:szCs w:val="24"/>
        </w:rPr>
        <w:t xml:space="preserve"> както и съгласно условията и сроковете, посочени в конкретните договори, които ще бъдат сключени въз основа на споразумението</w:t>
      </w:r>
      <w:r w:rsidR="00075BEB" w:rsidRPr="00A204C0">
        <w:rPr>
          <w:sz w:val="24"/>
          <w:szCs w:val="24"/>
        </w:rPr>
        <w:t>;</w:t>
      </w:r>
    </w:p>
    <w:p w:rsidR="0041289B" w:rsidRPr="00A204C0" w:rsidRDefault="0041289B" w:rsidP="00492F5C">
      <w:pPr>
        <w:numPr>
          <w:ilvl w:val="0"/>
          <w:numId w:val="22"/>
        </w:numPr>
        <w:tabs>
          <w:tab w:val="left" w:pos="993"/>
        </w:tabs>
        <w:spacing w:line="360" w:lineRule="auto"/>
        <w:ind w:left="0" w:right="17" w:firstLine="709"/>
        <w:jc w:val="both"/>
        <w:rPr>
          <w:sz w:val="24"/>
          <w:szCs w:val="24"/>
        </w:rPr>
      </w:pPr>
      <w:r w:rsidRPr="00A204C0">
        <w:rPr>
          <w:sz w:val="24"/>
          <w:szCs w:val="24"/>
        </w:rPr>
        <w:t xml:space="preserve">Да осигурява за срок от 1 (една) година гаранционна поддръжка на всички актуализации на </w:t>
      </w:r>
      <w:r w:rsidR="007703D2">
        <w:rPr>
          <w:sz w:val="24"/>
          <w:szCs w:val="24"/>
        </w:rPr>
        <w:t>ИСИС</w:t>
      </w:r>
      <w:r w:rsidRPr="00A204C0">
        <w:rPr>
          <w:sz w:val="24"/>
          <w:szCs w:val="24"/>
        </w:rPr>
        <w:t xml:space="preserve"> по чл. 1, ал. 1, т. </w:t>
      </w:r>
      <w:r w:rsidR="00663FB4">
        <w:rPr>
          <w:sz w:val="24"/>
          <w:szCs w:val="24"/>
        </w:rPr>
        <w:t>2</w:t>
      </w:r>
      <w:r w:rsidRPr="00A204C0">
        <w:rPr>
          <w:sz w:val="24"/>
          <w:szCs w:val="24"/>
        </w:rPr>
        <w:t xml:space="preserve">. Гаранционният срок за всяка конкретна актуализация започва да тече от датата на подписване на приемателно-предавателен протокол за нея. След изтичане на срока на гаранционна поддръжка на съответната актуализация на </w:t>
      </w:r>
      <w:r w:rsidR="007703D2">
        <w:rPr>
          <w:sz w:val="24"/>
          <w:szCs w:val="24"/>
        </w:rPr>
        <w:t>ИСИС</w:t>
      </w:r>
      <w:r w:rsidRPr="00A204C0">
        <w:rPr>
          <w:sz w:val="24"/>
          <w:szCs w:val="24"/>
        </w:rPr>
        <w:t xml:space="preserve">, </w:t>
      </w:r>
      <w:r w:rsidRPr="00A204C0">
        <w:rPr>
          <w:b/>
          <w:sz w:val="24"/>
          <w:szCs w:val="24"/>
        </w:rPr>
        <w:t>ИЗПЪЛНИТЕЛЯТ</w:t>
      </w:r>
      <w:r w:rsidRPr="00A204C0">
        <w:rPr>
          <w:sz w:val="24"/>
          <w:szCs w:val="24"/>
        </w:rPr>
        <w:t xml:space="preserve"> се задължава да предоставя з</w:t>
      </w:r>
      <w:r w:rsidR="00762CE6" w:rsidRPr="00A204C0">
        <w:rPr>
          <w:sz w:val="24"/>
          <w:szCs w:val="24"/>
        </w:rPr>
        <w:t>а същата абонаментно обслужване;</w:t>
      </w:r>
    </w:p>
    <w:p w:rsidR="00F76381" w:rsidRPr="00A204C0" w:rsidRDefault="000D1D58" w:rsidP="00492F5C">
      <w:pPr>
        <w:numPr>
          <w:ilvl w:val="0"/>
          <w:numId w:val="22"/>
        </w:numPr>
        <w:tabs>
          <w:tab w:val="left" w:pos="993"/>
        </w:tabs>
        <w:spacing w:line="360" w:lineRule="auto"/>
        <w:ind w:left="0" w:right="17" w:firstLine="709"/>
        <w:jc w:val="both"/>
        <w:rPr>
          <w:sz w:val="24"/>
          <w:szCs w:val="24"/>
        </w:rPr>
      </w:pPr>
      <w:r w:rsidRPr="00A204C0">
        <w:rPr>
          <w:sz w:val="24"/>
          <w:szCs w:val="24"/>
        </w:rPr>
        <w:t>Д</w:t>
      </w:r>
      <w:r w:rsidR="00792AE8" w:rsidRPr="00A204C0">
        <w:rPr>
          <w:sz w:val="24"/>
          <w:szCs w:val="24"/>
        </w:rPr>
        <w:t>а извършва услугите, предмет на настоящото рамк</w:t>
      </w:r>
      <w:r w:rsidR="00BC7387">
        <w:rPr>
          <w:sz w:val="24"/>
          <w:szCs w:val="24"/>
        </w:rPr>
        <w:t>ово споразумение, на адрес: гр. </w:t>
      </w:r>
      <w:r w:rsidR="00792AE8" w:rsidRPr="00A204C0">
        <w:rPr>
          <w:sz w:val="24"/>
          <w:szCs w:val="24"/>
        </w:rPr>
        <w:t>София –</w:t>
      </w:r>
      <w:r w:rsidR="00F76381" w:rsidRPr="00A204C0">
        <w:rPr>
          <w:sz w:val="24"/>
          <w:szCs w:val="24"/>
        </w:rPr>
        <w:t xml:space="preserve"> пл. </w:t>
      </w:r>
      <w:r w:rsidR="001F6283" w:rsidRPr="00A204C0">
        <w:rPr>
          <w:sz w:val="24"/>
          <w:szCs w:val="24"/>
        </w:rPr>
        <w:t>„Княз Александър І”</w:t>
      </w:r>
      <w:r w:rsidR="00F76381" w:rsidRPr="00A204C0">
        <w:rPr>
          <w:sz w:val="24"/>
          <w:szCs w:val="24"/>
        </w:rPr>
        <w:t xml:space="preserve"> № 1</w:t>
      </w:r>
      <w:r w:rsidR="00762CE6" w:rsidRPr="00A204C0">
        <w:rPr>
          <w:sz w:val="24"/>
          <w:szCs w:val="24"/>
        </w:rPr>
        <w:t>;</w:t>
      </w:r>
    </w:p>
    <w:p w:rsidR="00F76381" w:rsidRPr="00A204C0" w:rsidRDefault="0041289B" w:rsidP="00492F5C">
      <w:pPr>
        <w:numPr>
          <w:ilvl w:val="0"/>
          <w:numId w:val="22"/>
        </w:numPr>
        <w:tabs>
          <w:tab w:val="left" w:pos="993"/>
        </w:tabs>
        <w:spacing w:line="360" w:lineRule="auto"/>
        <w:ind w:left="0" w:right="17" w:firstLine="709"/>
        <w:jc w:val="both"/>
        <w:rPr>
          <w:sz w:val="24"/>
          <w:szCs w:val="24"/>
        </w:rPr>
      </w:pPr>
      <w:r w:rsidRPr="00A204C0">
        <w:rPr>
          <w:sz w:val="24"/>
          <w:szCs w:val="24"/>
        </w:rPr>
        <w:t>Д</w:t>
      </w:r>
      <w:r w:rsidR="00F76381" w:rsidRPr="00A204C0">
        <w:rPr>
          <w:sz w:val="24"/>
          <w:szCs w:val="24"/>
        </w:rPr>
        <w:t xml:space="preserve">а извършва абонаментното обслужване на </w:t>
      </w:r>
      <w:r w:rsidR="007703D2">
        <w:rPr>
          <w:sz w:val="24"/>
          <w:szCs w:val="24"/>
        </w:rPr>
        <w:t>ИСИС</w:t>
      </w:r>
      <w:r w:rsidR="00F76381" w:rsidRPr="00A204C0">
        <w:rPr>
          <w:sz w:val="24"/>
          <w:szCs w:val="24"/>
        </w:rPr>
        <w:t>, както и на актуализациите, след изтичане на срока на гаранционната им поддръжка</w:t>
      </w:r>
      <w:r w:rsidR="00762CE6" w:rsidRPr="00A204C0">
        <w:rPr>
          <w:sz w:val="24"/>
          <w:szCs w:val="24"/>
        </w:rPr>
        <w:t>,</w:t>
      </w:r>
      <w:r w:rsidR="001108B5" w:rsidRPr="00A204C0">
        <w:rPr>
          <w:sz w:val="24"/>
          <w:szCs w:val="24"/>
        </w:rPr>
        <w:t xml:space="preserve"> през работни дни, във времето меж</w:t>
      </w:r>
      <w:r w:rsidR="0004164E">
        <w:rPr>
          <w:sz w:val="24"/>
          <w:szCs w:val="24"/>
        </w:rPr>
        <w:t>ду 8:30 и 18:</w:t>
      </w:r>
      <w:r w:rsidR="00BC7387">
        <w:rPr>
          <w:sz w:val="24"/>
          <w:szCs w:val="24"/>
          <w:lang w:val="en-US"/>
        </w:rPr>
        <w:t>3</w:t>
      </w:r>
      <w:r w:rsidR="00762CE6" w:rsidRPr="00A204C0">
        <w:rPr>
          <w:sz w:val="24"/>
          <w:szCs w:val="24"/>
        </w:rPr>
        <w:t>0 часа, наричано</w:t>
      </w:r>
      <w:r w:rsidR="001108B5" w:rsidRPr="00A204C0">
        <w:rPr>
          <w:sz w:val="24"/>
          <w:szCs w:val="24"/>
        </w:rPr>
        <w:t xml:space="preserve"> ,,Основен период на абонаментно обслужване” съгласно, както и извън този Основен период на обслужване, във времето от 18:</w:t>
      </w:r>
      <w:r w:rsidR="00BC7387">
        <w:rPr>
          <w:sz w:val="24"/>
          <w:szCs w:val="24"/>
          <w:lang w:val="en-US"/>
        </w:rPr>
        <w:t>3</w:t>
      </w:r>
      <w:r w:rsidR="0004164E">
        <w:rPr>
          <w:sz w:val="24"/>
          <w:szCs w:val="24"/>
          <w:lang w:val="en-US"/>
        </w:rPr>
        <w:t>0</w:t>
      </w:r>
      <w:r w:rsidR="00663FB4" w:rsidRPr="00A204C0">
        <w:rPr>
          <w:sz w:val="24"/>
          <w:szCs w:val="24"/>
        </w:rPr>
        <w:t xml:space="preserve"> </w:t>
      </w:r>
      <w:r w:rsidR="00BA24DC" w:rsidRPr="00A204C0">
        <w:rPr>
          <w:sz w:val="24"/>
          <w:szCs w:val="24"/>
        </w:rPr>
        <w:t>часа</w:t>
      </w:r>
      <w:r w:rsidR="001108B5" w:rsidRPr="00A204C0">
        <w:rPr>
          <w:sz w:val="24"/>
          <w:szCs w:val="24"/>
        </w:rPr>
        <w:t xml:space="preserve"> до 8:</w:t>
      </w:r>
      <w:r w:rsidR="0004164E">
        <w:rPr>
          <w:sz w:val="24"/>
          <w:szCs w:val="24"/>
          <w:lang w:val="en-US"/>
        </w:rPr>
        <w:t>30</w:t>
      </w:r>
      <w:r w:rsidR="00663FB4" w:rsidRPr="00A204C0">
        <w:rPr>
          <w:sz w:val="24"/>
          <w:szCs w:val="24"/>
        </w:rPr>
        <w:t xml:space="preserve"> </w:t>
      </w:r>
      <w:r w:rsidR="001108B5" w:rsidRPr="00A204C0">
        <w:rPr>
          <w:sz w:val="24"/>
          <w:szCs w:val="24"/>
        </w:rPr>
        <w:t>часа в работни дни, както и в празнични и почивни дни, с</w:t>
      </w:r>
      <w:r w:rsidR="00762CE6" w:rsidRPr="00A204C0">
        <w:rPr>
          <w:sz w:val="24"/>
          <w:szCs w:val="24"/>
        </w:rPr>
        <w:t>рещу заплащане по часова ставка;</w:t>
      </w:r>
    </w:p>
    <w:p w:rsidR="00810D04" w:rsidRPr="00A204C0" w:rsidRDefault="0041289B" w:rsidP="00492F5C">
      <w:pPr>
        <w:numPr>
          <w:ilvl w:val="0"/>
          <w:numId w:val="22"/>
        </w:numPr>
        <w:tabs>
          <w:tab w:val="left" w:pos="993"/>
        </w:tabs>
        <w:spacing w:line="360" w:lineRule="auto"/>
        <w:ind w:left="0" w:right="17" w:firstLine="709"/>
        <w:jc w:val="both"/>
        <w:rPr>
          <w:sz w:val="24"/>
          <w:szCs w:val="24"/>
        </w:rPr>
      </w:pPr>
      <w:r w:rsidRPr="00A204C0">
        <w:rPr>
          <w:sz w:val="24"/>
          <w:szCs w:val="24"/>
        </w:rPr>
        <w:t>Д</w:t>
      </w:r>
      <w:r w:rsidR="000D1D58" w:rsidRPr="00A204C0">
        <w:rPr>
          <w:sz w:val="24"/>
          <w:szCs w:val="24"/>
        </w:rPr>
        <w:t>а извършва</w:t>
      </w:r>
      <w:r w:rsidR="001108B5" w:rsidRPr="00A204C0">
        <w:rPr>
          <w:sz w:val="24"/>
          <w:szCs w:val="24"/>
        </w:rPr>
        <w:t xml:space="preserve"> услугите</w:t>
      </w:r>
      <w:r w:rsidR="000D1D58" w:rsidRPr="00A204C0">
        <w:rPr>
          <w:sz w:val="24"/>
          <w:szCs w:val="24"/>
        </w:rPr>
        <w:t>,</w:t>
      </w:r>
      <w:r w:rsidR="001108B5" w:rsidRPr="00A204C0">
        <w:rPr>
          <w:sz w:val="24"/>
          <w:szCs w:val="24"/>
        </w:rPr>
        <w:t xml:space="preserve"> предмет на настоящото споразумение</w:t>
      </w:r>
      <w:r w:rsidR="00834B0A" w:rsidRPr="00A204C0">
        <w:rPr>
          <w:sz w:val="24"/>
          <w:szCs w:val="24"/>
        </w:rPr>
        <w:t>,</w:t>
      </w:r>
      <w:r w:rsidR="000D1D58" w:rsidRPr="00A204C0">
        <w:rPr>
          <w:sz w:val="24"/>
          <w:szCs w:val="24"/>
        </w:rPr>
        <w:t xml:space="preserve"> чрез</w:t>
      </w:r>
      <w:r w:rsidR="00810D04" w:rsidRPr="00A204C0">
        <w:rPr>
          <w:sz w:val="24"/>
          <w:szCs w:val="24"/>
        </w:rPr>
        <w:t xml:space="preserve"> специалистите, посочени в </w:t>
      </w:r>
      <w:r w:rsidR="001108B5" w:rsidRPr="00A204C0">
        <w:rPr>
          <w:sz w:val="24"/>
          <w:szCs w:val="24"/>
        </w:rPr>
        <w:t>Списък на персонала</w:t>
      </w:r>
      <w:r w:rsidR="00BC7387">
        <w:rPr>
          <w:sz w:val="24"/>
          <w:szCs w:val="24"/>
        </w:rPr>
        <w:t xml:space="preserve"> – Приложение № 4</w:t>
      </w:r>
      <w:r w:rsidR="00921A85" w:rsidRPr="00A204C0">
        <w:rPr>
          <w:sz w:val="24"/>
          <w:szCs w:val="24"/>
        </w:rPr>
        <w:t>, който ще изпълнява поръчката</w:t>
      </w:r>
      <w:r w:rsidR="000D1D58" w:rsidRPr="00A204C0">
        <w:rPr>
          <w:sz w:val="24"/>
          <w:szCs w:val="24"/>
        </w:rPr>
        <w:t>, представен</w:t>
      </w:r>
      <w:r w:rsidR="00810D04" w:rsidRPr="00A204C0">
        <w:rPr>
          <w:sz w:val="24"/>
          <w:szCs w:val="24"/>
        </w:rPr>
        <w:t xml:space="preserve"> </w:t>
      </w:r>
      <w:r w:rsidR="00834B0A" w:rsidRPr="00A204C0">
        <w:rPr>
          <w:sz w:val="24"/>
          <w:szCs w:val="24"/>
        </w:rPr>
        <w:t>от</w:t>
      </w:r>
      <w:r w:rsidR="00810D04" w:rsidRPr="00A204C0">
        <w:rPr>
          <w:sz w:val="24"/>
          <w:szCs w:val="24"/>
        </w:rPr>
        <w:t xml:space="preserve"> </w:t>
      </w:r>
      <w:r w:rsidR="00810D04" w:rsidRPr="00A204C0">
        <w:rPr>
          <w:b/>
          <w:sz w:val="24"/>
          <w:szCs w:val="24"/>
        </w:rPr>
        <w:t>ИЗПЪЛНИТЕЛЯ</w:t>
      </w:r>
      <w:r w:rsidR="00810D04" w:rsidRPr="00A204C0">
        <w:rPr>
          <w:sz w:val="24"/>
          <w:szCs w:val="24"/>
        </w:rPr>
        <w:t xml:space="preserve">. </w:t>
      </w:r>
      <w:r w:rsidR="00810D04" w:rsidRPr="00A204C0">
        <w:rPr>
          <w:b/>
          <w:sz w:val="24"/>
          <w:szCs w:val="24"/>
        </w:rPr>
        <w:t xml:space="preserve">ИЗПЪЛНИТЕЛЯТ </w:t>
      </w:r>
      <w:r w:rsidR="00810D04" w:rsidRPr="00A204C0">
        <w:rPr>
          <w:sz w:val="24"/>
          <w:szCs w:val="24"/>
        </w:rPr>
        <w:t>може да прави промя</w:t>
      </w:r>
      <w:r w:rsidR="000D1D58" w:rsidRPr="00A204C0">
        <w:rPr>
          <w:sz w:val="24"/>
          <w:szCs w:val="24"/>
        </w:rPr>
        <w:t>на в предложения екип само при условията, посочени в конкретния договор, сключен въз основа на споразумението</w:t>
      </w:r>
      <w:r w:rsidR="000365D5" w:rsidRPr="00A204C0">
        <w:rPr>
          <w:sz w:val="24"/>
          <w:szCs w:val="24"/>
        </w:rPr>
        <w:t xml:space="preserve"> и при съгласие на </w:t>
      </w:r>
      <w:r w:rsidR="000365D5" w:rsidRPr="00A204C0">
        <w:rPr>
          <w:b/>
          <w:sz w:val="24"/>
          <w:szCs w:val="24"/>
        </w:rPr>
        <w:t>ВЪЗЛОЖИТЕЛЯ</w:t>
      </w:r>
      <w:r w:rsidR="00762CE6" w:rsidRPr="00A204C0">
        <w:rPr>
          <w:sz w:val="24"/>
          <w:szCs w:val="24"/>
        </w:rPr>
        <w:t>;</w:t>
      </w:r>
    </w:p>
    <w:p w:rsidR="00F76381" w:rsidRPr="00A204C0" w:rsidRDefault="0041289B" w:rsidP="00492F5C">
      <w:pPr>
        <w:numPr>
          <w:ilvl w:val="0"/>
          <w:numId w:val="22"/>
        </w:numPr>
        <w:tabs>
          <w:tab w:val="left" w:pos="993"/>
        </w:tabs>
        <w:spacing w:line="360" w:lineRule="auto"/>
        <w:ind w:left="0" w:right="17" w:firstLine="709"/>
        <w:jc w:val="both"/>
        <w:rPr>
          <w:sz w:val="24"/>
          <w:szCs w:val="24"/>
        </w:rPr>
      </w:pPr>
      <w:r w:rsidRPr="00A204C0">
        <w:rPr>
          <w:spacing w:val="-3"/>
          <w:sz w:val="24"/>
          <w:szCs w:val="24"/>
        </w:rPr>
        <w:t>Д</w:t>
      </w:r>
      <w:r w:rsidR="00F76381" w:rsidRPr="00A204C0">
        <w:rPr>
          <w:spacing w:val="-3"/>
          <w:sz w:val="24"/>
          <w:szCs w:val="24"/>
        </w:rPr>
        <w:t xml:space="preserve">а оказва помощ и да предоставя инструкции на </w:t>
      </w:r>
      <w:r w:rsidR="00F76381" w:rsidRPr="00A204C0">
        <w:rPr>
          <w:b/>
          <w:spacing w:val="-3"/>
          <w:sz w:val="24"/>
          <w:szCs w:val="24"/>
        </w:rPr>
        <w:t>ВЪЗЛОЖИТЕЛЯ</w:t>
      </w:r>
      <w:r w:rsidR="00F76381" w:rsidRPr="00A204C0">
        <w:rPr>
          <w:spacing w:val="-3"/>
          <w:sz w:val="24"/>
          <w:szCs w:val="24"/>
        </w:rPr>
        <w:t xml:space="preserve"> за правилното използван</w:t>
      </w:r>
      <w:r w:rsidRPr="00A204C0">
        <w:rPr>
          <w:spacing w:val="-3"/>
          <w:sz w:val="24"/>
          <w:szCs w:val="24"/>
        </w:rPr>
        <w:t>е на системата и осъществените актуализации;</w:t>
      </w:r>
    </w:p>
    <w:p w:rsidR="00F76381" w:rsidRPr="00A204C0" w:rsidRDefault="0041289B" w:rsidP="00492F5C">
      <w:pPr>
        <w:numPr>
          <w:ilvl w:val="0"/>
          <w:numId w:val="22"/>
        </w:numPr>
        <w:tabs>
          <w:tab w:val="left" w:pos="993"/>
        </w:tabs>
        <w:spacing w:line="360" w:lineRule="auto"/>
        <w:ind w:left="0" w:right="17" w:firstLine="709"/>
        <w:jc w:val="both"/>
        <w:rPr>
          <w:sz w:val="24"/>
          <w:szCs w:val="24"/>
        </w:rPr>
      </w:pPr>
      <w:r w:rsidRPr="00A204C0">
        <w:rPr>
          <w:sz w:val="24"/>
          <w:szCs w:val="24"/>
        </w:rPr>
        <w:t>Д</w:t>
      </w:r>
      <w:r w:rsidR="00F76381" w:rsidRPr="00A204C0">
        <w:rPr>
          <w:sz w:val="24"/>
          <w:szCs w:val="24"/>
        </w:rPr>
        <w:t xml:space="preserve">а уведоми незабавно </w:t>
      </w:r>
      <w:r w:rsidR="00F76381" w:rsidRPr="00A204C0">
        <w:rPr>
          <w:b/>
          <w:sz w:val="24"/>
          <w:szCs w:val="24"/>
        </w:rPr>
        <w:t>ВЪЗЛОЖИТЕЛЯ</w:t>
      </w:r>
      <w:r w:rsidR="00F76381" w:rsidRPr="00A204C0">
        <w:rPr>
          <w:sz w:val="24"/>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w:t>
      </w:r>
      <w:r w:rsidR="000D1D58" w:rsidRPr="00A204C0">
        <w:rPr>
          <w:sz w:val="24"/>
          <w:szCs w:val="24"/>
        </w:rPr>
        <w:t xml:space="preserve"> задълженията по сключени въз основа на настоящото споразумение</w:t>
      </w:r>
      <w:r w:rsidR="00F76381" w:rsidRPr="00A204C0">
        <w:rPr>
          <w:sz w:val="24"/>
          <w:szCs w:val="24"/>
        </w:rPr>
        <w:t xml:space="preserve"> </w:t>
      </w:r>
      <w:r w:rsidR="00F76381" w:rsidRPr="00A204C0">
        <w:rPr>
          <w:sz w:val="24"/>
          <w:szCs w:val="24"/>
        </w:rPr>
        <w:lastRenderedPageBreak/>
        <w:t>договор</w:t>
      </w:r>
      <w:r w:rsidR="000D1D58" w:rsidRPr="00A204C0">
        <w:rPr>
          <w:sz w:val="24"/>
          <w:szCs w:val="24"/>
        </w:rPr>
        <w:t>и</w:t>
      </w:r>
      <w:r w:rsidR="00075BEB" w:rsidRPr="00A204C0">
        <w:rPr>
          <w:sz w:val="24"/>
          <w:szCs w:val="24"/>
        </w:rPr>
        <w:t>;</w:t>
      </w:r>
    </w:p>
    <w:p w:rsidR="00F136F1" w:rsidRPr="00A204C0" w:rsidRDefault="0041289B" w:rsidP="00492F5C">
      <w:pPr>
        <w:numPr>
          <w:ilvl w:val="0"/>
          <w:numId w:val="22"/>
        </w:numPr>
        <w:tabs>
          <w:tab w:val="left" w:pos="993"/>
          <w:tab w:val="left" w:pos="1134"/>
        </w:tabs>
        <w:spacing w:line="360" w:lineRule="auto"/>
        <w:ind w:left="0" w:right="17" w:firstLine="709"/>
        <w:jc w:val="both"/>
        <w:rPr>
          <w:sz w:val="24"/>
          <w:szCs w:val="24"/>
        </w:rPr>
      </w:pPr>
      <w:r w:rsidRPr="00A204C0">
        <w:rPr>
          <w:sz w:val="24"/>
          <w:szCs w:val="24"/>
        </w:rPr>
        <w:t>Д</w:t>
      </w:r>
      <w:r w:rsidR="00F76381" w:rsidRPr="00A204C0">
        <w:rPr>
          <w:sz w:val="24"/>
          <w:szCs w:val="24"/>
        </w:rPr>
        <w:t xml:space="preserve">а спазва правилата за достъп до сградите на </w:t>
      </w:r>
      <w:r w:rsidR="00F76381" w:rsidRPr="00A204C0">
        <w:rPr>
          <w:b/>
          <w:sz w:val="24"/>
          <w:szCs w:val="24"/>
        </w:rPr>
        <w:t>ВЪЗЛОЖИТЕЛЯ</w:t>
      </w:r>
      <w:r w:rsidR="00F76381" w:rsidRPr="00A204C0">
        <w:rPr>
          <w:sz w:val="24"/>
          <w:szCs w:val="24"/>
        </w:rPr>
        <w:t xml:space="preserve"> при спазване на пропускателния режим и работното време съгласно вътрешните правила на </w:t>
      </w:r>
      <w:r w:rsidR="00F76381" w:rsidRPr="00A204C0">
        <w:rPr>
          <w:b/>
          <w:sz w:val="24"/>
          <w:szCs w:val="24"/>
        </w:rPr>
        <w:t>ВЪЗЛОЖИТЕЛЯ</w:t>
      </w:r>
      <w:r w:rsidR="00075BEB" w:rsidRPr="00A204C0">
        <w:rPr>
          <w:sz w:val="24"/>
          <w:szCs w:val="24"/>
        </w:rPr>
        <w:t>;</w:t>
      </w:r>
    </w:p>
    <w:p w:rsidR="006422FC" w:rsidRPr="00A204C0" w:rsidRDefault="006422FC" w:rsidP="00A02A3F">
      <w:pPr>
        <w:spacing w:line="360" w:lineRule="auto"/>
        <w:ind w:right="16"/>
        <w:rPr>
          <w:b/>
          <w:sz w:val="24"/>
          <w:szCs w:val="24"/>
        </w:rPr>
      </w:pPr>
    </w:p>
    <w:p w:rsidR="0050172B" w:rsidRPr="00A204C0" w:rsidRDefault="001F485D" w:rsidP="00663FB4">
      <w:pPr>
        <w:pStyle w:val="a0"/>
        <w:keepNext/>
        <w:spacing w:before="0"/>
        <w:ind w:firstLine="0"/>
        <w:jc w:val="center"/>
        <w:outlineLvl w:val="0"/>
        <w:rPr>
          <w:b/>
          <w:szCs w:val="24"/>
        </w:rPr>
      </w:pPr>
      <w:r w:rsidRPr="00A204C0">
        <w:rPr>
          <w:b/>
          <w:szCs w:val="24"/>
          <w:u w:val="single"/>
          <w:lang w:val="en-US"/>
        </w:rPr>
        <w:t xml:space="preserve">IV. </w:t>
      </w:r>
      <w:r w:rsidR="003E2078" w:rsidRPr="00A204C0">
        <w:rPr>
          <w:b/>
          <w:szCs w:val="24"/>
          <w:u w:val="single"/>
        </w:rPr>
        <w:t>ПРАВА И ЗАДЪЛЖЕНИЯ НА ВЪЗЛОЖИТЕЛЯ</w:t>
      </w:r>
    </w:p>
    <w:p w:rsidR="00BD34DF" w:rsidRPr="00A204C0" w:rsidRDefault="005B62F3" w:rsidP="00663FB4">
      <w:pPr>
        <w:keepNext/>
        <w:numPr>
          <w:ilvl w:val="0"/>
          <w:numId w:val="31"/>
        </w:numPr>
        <w:tabs>
          <w:tab w:val="left" w:pos="1560"/>
        </w:tabs>
        <w:spacing w:line="360" w:lineRule="auto"/>
        <w:ind w:left="0" w:right="16" w:firstLine="709"/>
        <w:jc w:val="both"/>
        <w:rPr>
          <w:sz w:val="24"/>
          <w:szCs w:val="24"/>
        </w:rPr>
      </w:pPr>
      <w:r w:rsidRPr="00A204C0">
        <w:rPr>
          <w:b/>
          <w:sz w:val="24"/>
          <w:szCs w:val="24"/>
        </w:rPr>
        <w:t xml:space="preserve"> </w:t>
      </w:r>
      <w:r w:rsidR="00BD34DF" w:rsidRPr="00A204C0">
        <w:rPr>
          <w:sz w:val="24"/>
          <w:szCs w:val="24"/>
        </w:rPr>
        <w:t>(1)</w:t>
      </w:r>
      <w:r w:rsidR="00BD34DF" w:rsidRPr="00A204C0">
        <w:rPr>
          <w:b/>
          <w:sz w:val="24"/>
          <w:szCs w:val="24"/>
        </w:rPr>
        <w:t xml:space="preserve"> </w:t>
      </w:r>
      <w:r w:rsidRPr="00A204C0">
        <w:rPr>
          <w:b/>
          <w:sz w:val="24"/>
          <w:szCs w:val="24"/>
        </w:rPr>
        <w:t>ВЪЗЛОЖИТЕЛЯТ</w:t>
      </w:r>
      <w:r w:rsidRPr="00A204C0">
        <w:rPr>
          <w:sz w:val="24"/>
          <w:szCs w:val="24"/>
        </w:rPr>
        <w:t xml:space="preserve"> </w:t>
      </w:r>
      <w:r w:rsidR="00BD34DF" w:rsidRPr="00A204C0">
        <w:rPr>
          <w:sz w:val="24"/>
          <w:szCs w:val="24"/>
        </w:rPr>
        <w:t>с</w:t>
      </w:r>
      <w:r w:rsidRPr="00A204C0">
        <w:rPr>
          <w:sz w:val="24"/>
          <w:szCs w:val="24"/>
        </w:rPr>
        <w:t xml:space="preserve">е </w:t>
      </w:r>
      <w:r w:rsidR="00BD34DF" w:rsidRPr="00A204C0">
        <w:rPr>
          <w:sz w:val="24"/>
          <w:szCs w:val="24"/>
        </w:rPr>
        <w:t>задължава:</w:t>
      </w:r>
    </w:p>
    <w:p w:rsidR="005B62F3" w:rsidRPr="00A204C0" w:rsidRDefault="00BD34DF" w:rsidP="00663FB4">
      <w:pPr>
        <w:keepNext/>
        <w:numPr>
          <w:ilvl w:val="0"/>
          <w:numId w:val="23"/>
        </w:numPr>
        <w:tabs>
          <w:tab w:val="left" w:pos="1134"/>
        </w:tabs>
        <w:spacing w:line="360" w:lineRule="auto"/>
        <w:ind w:left="0" w:right="16" w:firstLine="709"/>
        <w:jc w:val="both"/>
        <w:rPr>
          <w:sz w:val="24"/>
          <w:szCs w:val="24"/>
        </w:rPr>
      </w:pPr>
      <w:r w:rsidRPr="00A204C0">
        <w:rPr>
          <w:sz w:val="24"/>
          <w:szCs w:val="24"/>
        </w:rPr>
        <w:t>Д</w:t>
      </w:r>
      <w:r w:rsidR="005B62F3" w:rsidRPr="00A204C0">
        <w:rPr>
          <w:sz w:val="24"/>
          <w:szCs w:val="24"/>
        </w:rPr>
        <w:t>а</w:t>
      </w:r>
      <w:r w:rsidRPr="00A204C0">
        <w:rPr>
          <w:sz w:val="24"/>
          <w:szCs w:val="24"/>
        </w:rPr>
        <w:t xml:space="preserve"> оказва съдействие</w:t>
      </w:r>
      <w:r w:rsidR="005B62F3" w:rsidRPr="00A204C0">
        <w:rPr>
          <w:sz w:val="24"/>
          <w:szCs w:val="24"/>
        </w:rPr>
        <w:t xml:space="preserve"> на </w:t>
      </w:r>
      <w:r w:rsidR="005B62F3" w:rsidRPr="00A204C0">
        <w:rPr>
          <w:b/>
          <w:sz w:val="24"/>
          <w:szCs w:val="24"/>
        </w:rPr>
        <w:t>ИЗПЪЛНИТЕЛЯ</w:t>
      </w:r>
      <w:r w:rsidR="005B62F3" w:rsidRPr="00A204C0">
        <w:rPr>
          <w:sz w:val="24"/>
          <w:szCs w:val="24"/>
        </w:rPr>
        <w:t xml:space="preserve"> при изпълнени</w:t>
      </w:r>
      <w:r w:rsidRPr="00A204C0">
        <w:rPr>
          <w:sz w:val="24"/>
          <w:szCs w:val="24"/>
        </w:rPr>
        <w:t>е на предмета на договор</w:t>
      </w:r>
      <w:r w:rsidR="0090579E" w:rsidRPr="00A204C0">
        <w:rPr>
          <w:sz w:val="24"/>
          <w:szCs w:val="24"/>
        </w:rPr>
        <w:t>а</w:t>
      </w:r>
      <w:r w:rsidRPr="00A204C0">
        <w:rPr>
          <w:sz w:val="24"/>
          <w:szCs w:val="24"/>
        </w:rPr>
        <w:t>/и</w:t>
      </w:r>
      <w:r w:rsidR="0090579E" w:rsidRPr="00A204C0">
        <w:rPr>
          <w:sz w:val="24"/>
          <w:szCs w:val="24"/>
        </w:rPr>
        <w:t>те</w:t>
      </w:r>
      <w:r w:rsidR="005B62F3" w:rsidRPr="00A204C0">
        <w:rPr>
          <w:sz w:val="24"/>
          <w:szCs w:val="24"/>
        </w:rPr>
        <w:t>,</w:t>
      </w:r>
      <w:r w:rsidRPr="00A204C0">
        <w:rPr>
          <w:sz w:val="24"/>
          <w:szCs w:val="24"/>
        </w:rPr>
        <w:t xml:space="preserve"> сключен/и въз основа на настоящото споразумение</w:t>
      </w:r>
      <w:r w:rsidR="005B62F3" w:rsidRPr="00A204C0">
        <w:rPr>
          <w:sz w:val="24"/>
          <w:szCs w:val="24"/>
        </w:rPr>
        <w:t xml:space="preserve"> като осигурява необходимите специалисти, консултации и организационно-технически условия в хода на изпълнението</w:t>
      </w:r>
      <w:r w:rsidR="0090579E" w:rsidRPr="00A204C0">
        <w:rPr>
          <w:sz w:val="24"/>
          <w:szCs w:val="24"/>
        </w:rPr>
        <w:t>;</w:t>
      </w:r>
    </w:p>
    <w:p w:rsidR="00BD34DF" w:rsidRPr="00A204C0" w:rsidRDefault="00BD34DF" w:rsidP="00492F5C">
      <w:pPr>
        <w:numPr>
          <w:ilvl w:val="0"/>
          <w:numId w:val="23"/>
        </w:numPr>
        <w:tabs>
          <w:tab w:val="left" w:pos="1134"/>
        </w:tabs>
        <w:spacing w:line="360" w:lineRule="auto"/>
        <w:ind w:left="0" w:right="16" w:firstLine="709"/>
        <w:jc w:val="both"/>
        <w:rPr>
          <w:sz w:val="24"/>
          <w:szCs w:val="24"/>
        </w:rPr>
      </w:pPr>
      <w:r w:rsidRPr="00A204C0">
        <w:rPr>
          <w:sz w:val="24"/>
          <w:szCs w:val="24"/>
        </w:rPr>
        <w:t xml:space="preserve">Да заплати на </w:t>
      </w:r>
      <w:r w:rsidRPr="00A204C0">
        <w:rPr>
          <w:b/>
          <w:sz w:val="24"/>
          <w:szCs w:val="24"/>
        </w:rPr>
        <w:t>ИЗПЪЛНИТЕЛЯ</w:t>
      </w:r>
      <w:r w:rsidRPr="00A204C0">
        <w:rPr>
          <w:sz w:val="24"/>
          <w:szCs w:val="24"/>
        </w:rPr>
        <w:t xml:space="preserve"> цената, определена в сключения/ите въз основа на настоящото споразумение договор/и, съгласно срока и условията, посочени в това споразумение и в конкретния договор</w:t>
      </w:r>
      <w:r w:rsidR="0090579E" w:rsidRPr="00A204C0">
        <w:rPr>
          <w:sz w:val="24"/>
          <w:szCs w:val="24"/>
        </w:rPr>
        <w:t>;</w:t>
      </w:r>
    </w:p>
    <w:p w:rsidR="00BD34DF" w:rsidRPr="00A204C0" w:rsidRDefault="00BD34DF" w:rsidP="00492F5C">
      <w:pPr>
        <w:numPr>
          <w:ilvl w:val="0"/>
          <w:numId w:val="23"/>
        </w:numPr>
        <w:tabs>
          <w:tab w:val="left" w:pos="1134"/>
        </w:tabs>
        <w:spacing w:line="360" w:lineRule="auto"/>
        <w:ind w:left="0" w:right="16" w:firstLine="709"/>
        <w:jc w:val="both"/>
        <w:rPr>
          <w:sz w:val="24"/>
          <w:szCs w:val="24"/>
        </w:rPr>
      </w:pPr>
      <w:r w:rsidRPr="00A204C0">
        <w:rPr>
          <w:sz w:val="24"/>
          <w:szCs w:val="24"/>
        </w:rPr>
        <w:t xml:space="preserve">Да осигурява подходящи условия за експлоатация на </w:t>
      </w:r>
      <w:r w:rsidR="007703D2">
        <w:rPr>
          <w:sz w:val="24"/>
          <w:szCs w:val="24"/>
        </w:rPr>
        <w:t>ИСИС</w:t>
      </w:r>
      <w:r w:rsidRPr="00A204C0">
        <w:rPr>
          <w:sz w:val="24"/>
          <w:szCs w:val="24"/>
        </w:rPr>
        <w:t xml:space="preserve">, по отношение на която следва да се осъществяват услугите по чл. 1, ал. 1 от настоящото споразумение. </w:t>
      </w:r>
    </w:p>
    <w:p w:rsidR="00BD34DF" w:rsidRPr="00A204C0" w:rsidRDefault="00BD34DF" w:rsidP="00492F5C">
      <w:pPr>
        <w:tabs>
          <w:tab w:val="left" w:pos="1134"/>
        </w:tabs>
        <w:spacing w:line="360" w:lineRule="auto"/>
        <w:ind w:right="16" w:firstLine="709"/>
        <w:jc w:val="both"/>
        <w:rPr>
          <w:sz w:val="24"/>
          <w:szCs w:val="24"/>
        </w:rPr>
      </w:pPr>
      <w:r w:rsidRPr="00A204C0">
        <w:rPr>
          <w:sz w:val="24"/>
          <w:szCs w:val="24"/>
        </w:rPr>
        <w:t xml:space="preserve">(2) </w:t>
      </w:r>
      <w:r w:rsidRPr="00A204C0">
        <w:rPr>
          <w:b/>
          <w:sz w:val="24"/>
          <w:szCs w:val="24"/>
        </w:rPr>
        <w:t>ВЪЗЛОЖИТЕЛЯТ</w:t>
      </w:r>
      <w:r w:rsidRPr="00A204C0">
        <w:rPr>
          <w:sz w:val="24"/>
          <w:szCs w:val="24"/>
        </w:rPr>
        <w:t xml:space="preserve"> осигурява за своя сметка всички базови и/или системни технологични средства (технически, програмни, комуникационни), необходими за функционирането на системата, </w:t>
      </w:r>
      <w:r w:rsidR="00005179" w:rsidRPr="00A204C0">
        <w:rPr>
          <w:sz w:val="24"/>
          <w:szCs w:val="24"/>
        </w:rPr>
        <w:t>по отношение на която следва да се осъществяват услугите по чл. 1, ал. 1 от настоящото споразумение</w:t>
      </w:r>
      <w:r w:rsidRPr="00A204C0">
        <w:rPr>
          <w:sz w:val="24"/>
          <w:szCs w:val="24"/>
        </w:rPr>
        <w:t xml:space="preserve">. </w:t>
      </w:r>
    </w:p>
    <w:p w:rsidR="00005179" w:rsidRPr="00A204C0" w:rsidRDefault="005B62F3" w:rsidP="002747EE">
      <w:pPr>
        <w:numPr>
          <w:ilvl w:val="0"/>
          <w:numId w:val="31"/>
        </w:numPr>
        <w:tabs>
          <w:tab w:val="left" w:pos="1560"/>
        </w:tabs>
        <w:spacing w:line="360" w:lineRule="auto"/>
        <w:ind w:left="0" w:right="16" w:firstLine="709"/>
        <w:jc w:val="both"/>
        <w:rPr>
          <w:sz w:val="24"/>
          <w:szCs w:val="24"/>
        </w:rPr>
      </w:pPr>
      <w:r w:rsidRPr="00A204C0">
        <w:rPr>
          <w:b/>
          <w:sz w:val="24"/>
          <w:szCs w:val="24"/>
        </w:rPr>
        <w:t>ВЪЗЛОЖИТЕЛЯТ</w:t>
      </w:r>
      <w:r w:rsidRPr="00A204C0">
        <w:rPr>
          <w:sz w:val="24"/>
          <w:szCs w:val="24"/>
        </w:rPr>
        <w:t xml:space="preserve"> има право</w:t>
      </w:r>
      <w:r w:rsidR="00005179" w:rsidRPr="00A204C0">
        <w:rPr>
          <w:sz w:val="24"/>
          <w:szCs w:val="24"/>
        </w:rPr>
        <w:t>:</w:t>
      </w:r>
    </w:p>
    <w:p w:rsidR="005B62F3" w:rsidRPr="00A204C0" w:rsidRDefault="00005179" w:rsidP="00492F5C">
      <w:pPr>
        <w:numPr>
          <w:ilvl w:val="0"/>
          <w:numId w:val="24"/>
        </w:numPr>
        <w:tabs>
          <w:tab w:val="left" w:pos="1134"/>
        </w:tabs>
        <w:spacing w:line="360" w:lineRule="auto"/>
        <w:ind w:left="0" w:right="16" w:firstLine="709"/>
        <w:jc w:val="both"/>
        <w:rPr>
          <w:sz w:val="24"/>
          <w:szCs w:val="24"/>
        </w:rPr>
      </w:pPr>
      <w:r w:rsidRPr="00A204C0">
        <w:rPr>
          <w:sz w:val="24"/>
          <w:szCs w:val="24"/>
        </w:rPr>
        <w:t>Да извършва проверки чрез свои упълномощени представители в хода на изпълнение на всеки договор, сключен въз основа на настоящото споразумение</w:t>
      </w:r>
      <w:r w:rsidR="0090579E" w:rsidRPr="00A204C0">
        <w:rPr>
          <w:sz w:val="24"/>
          <w:szCs w:val="24"/>
        </w:rPr>
        <w:t>;</w:t>
      </w:r>
    </w:p>
    <w:p w:rsidR="005B62F3" w:rsidRPr="00A204C0" w:rsidRDefault="00005179" w:rsidP="00492F5C">
      <w:pPr>
        <w:numPr>
          <w:ilvl w:val="0"/>
          <w:numId w:val="24"/>
        </w:numPr>
        <w:tabs>
          <w:tab w:val="left" w:pos="1134"/>
        </w:tabs>
        <w:spacing w:line="360" w:lineRule="auto"/>
        <w:ind w:left="0" w:right="16" w:firstLine="709"/>
        <w:jc w:val="both"/>
        <w:rPr>
          <w:sz w:val="24"/>
          <w:szCs w:val="24"/>
        </w:rPr>
      </w:pPr>
      <w:r w:rsidRPr="00A204C0">
        <w:rPr>
          <w:sz w:val="24"/>
          <w:szCs w:val="24"/>
        </w:rPr>
        <w:t>Д</w:t>
      </w:r>
      <w:r w:rsidR="005B62F3" w:rsidRPr="00A204C0">
        <w:rPr>
          <w:sz w:val="24"/>
          <w:szCs w:val="24"/>
        </w:rPr>
        <w:t xml:space="preserve">а изисква от </w:t>
      </w:r>
      <w:r w:rsidR="005B62F3" w:rsidRPr="00A204C0">
        <w:rPr>
          <w:b/>
          <w:sz w:val="24"/>
          <w:szCs w:val="24"/>
        </w:rPr>
        <w:t>ИЗПЪЛНИТЕЛЯ</w:t>
      </w:r>
      <w:r w:rsidR="005B62F3" w:rsidRPr="00A204C0">
        <w:rPr>
          <w:sz w:val="24"/>
          <w:szCs w:val="24"/>
        </w:rPr>
        <w:t xml:space="preserve"> да документира</w:t>
      </w:r>
      <w:r w:rsidR="008A6FD7" w:rsidRPr="00A204C0">
        <w:rPr>
          <w:sz w:val="24"/>
          <w:szCs w:val="24"/>
        </w:rPr>
        <w:t xml:space="preserve"> </w:t>
      </w:r>
      <w:r w:rsidR="005B62F3" w:rsidRPr="00A204C0">
        <w:rPr>
          <w:sz w:val="24"/>
          <w:szCs w:val="24"/>
        </w:rPr>
        <w:t>по подходящ начин</w:t>
      </w:r>
      <w:r w:rsidRPr="00A204C0">
        <w:rPr>
          <w:sz w:val="24"/>
          <w:szCs w:val="24"/>
        </w:rPr>
        <w:t xml:space="preserve"> дейността си по изпълнението на всеки договор</w:t>
      </w:r>
      <w:r w:rsidR="005B62F3" w:rsidRPr="00A204C0">
        <w:rPr>
          <w:sz w:val="24"/>
          <w:szCs w:val="24"/>
        </w:rPr>
        <w:t>,</w:t>
      </w:r>
      <w:r w:rsidRPr="00A204C0">
        <w:rPr>
          <w:sz w:val="24"/>
          <w:szCs w:val="24"/>
        </w:rPr>
        <w:t xml:space="preserve"> сключен въз основа на настоящото споразумение.</w:t>
      </w:r>
      <w:r w:rsidR="005B62F3" w:rsidRPr="00A204C0">
        <w:rPr>
          <w:sz w:val="24"/>
          <w:szCs w:val="24"/>
        </w:rPr>
        <w:t xml:space="preserve"> </w:t>
      </w:r>
    </w:p>
    <w:p w:rsidR="00B24DD2" w:rsidRPr="00A204C0" w:rsidRDefault="00B24DD2" w:rsidP="00492F5C">
      <w:pPr>
        <w:spacing w:line="360" w:lineRule="auto"/>
        <w:ind w:right="16" w:firstLine="720"/>
        <w:jc w:val="both"/>
        <w:rPr>
          <w:sz w:val="24"/>
          <w:szCs w:val="24"/>
        </w:rPr>
      </w:pPr>
    </w:p>
    <w:p w:rsidR="00B24DD2" w:rsidRPr="00A204C0" w:rsidRDefault="001F485D" w:rsidP="001F485D">
      <w:pPr>
        <w:pStyle w:val="a0"/>
        <w:spacing w:before="0"/>
        <w:ind w:firstLine="0"/>
        <w:jc w:val="center"/>
        <w:outlineLvl w:val="0"/>
        <w:rPr>
          <w:b/>
          <w:szCs w:val="24"/>
        </w:rPr>
      </w:pPr>
      <w:r w:rsidRPr="00A204C0">
        <w:rPr>
          <w:b/>
          <w:szCs w:val="24"/>
          <w:u w:val="single"/>
          <w:lang w:val="en-US"/>
        </w:rPr>
        <w:t xml:space="preserve">V. </w:t>
      </w:r>
      <w:r w:rsidR="00E95745" w:rsidRPr="00A204C0">
        <w:rPr>
          <w:b/>
          <w:szCs w:val="24"/>
          <w:u w:val="single"/>
        </w:rPr>
        <w:t>ПРЕДАВАНЕ И ПРИЕМАНЕ</w:t>
      </w:r>
    </w:p>
    <w:p w:rsidR="00E95745" w:rsidRPr="00A204C0" w:rsidRDefault="008716D1" w:rsidP="002747EE">
      <w:pPr>
        <w:numPr>
          <w:ilvl w:val="0"/>
          <w:numId w:val="31"/>
        </w:numPr>
        <w:tabs>
          <w:tab w:val="left" w:pos="1560"/>
        </w:tabs>
        <w:spacing w:line="360" w:lineRule="auto"/>
        <w:ind w:left="0" w:right="16" w:firstLine="709"/>
        <w:jc w:val="both"/>
        <w:rPr>
          <w:sz w:val="24"/>
          <w:szCs w:val="24"/>
        </w:rPr>
      </w:pPr>
      <w:r w:rsidRPr="00A204C0">
        <w:rPr>
          <w:sz w:val="24"/>
          <w:szCs w:val="24"/>
        </w:rPr>
        <w:t>Предаването и приемането на услугите по чл. 1, ал. 1 от настоящото споразуме</w:t>
      </w:r>
      <w:r w:rsidR="00861842" w:rsidRPr="00A204C0">
        <w:rPr>
          <w:sz w:val="24"/>
          <w:szCs w:val="24"/>
        </w:rPr>
        <w:t>ние се осъществява при условия</w:t>
      </w:r>
      <w:r w:rsidR="0090579E" w:rsidRPr="00A204C0">
        <w:rPr>
          <w:sz w:val="24"/>
          <w:szCs w:val="24"/>
        </w:rPr>
        <w:t>та</w:t>
      </w:r>
      <w:r w:rsidR="00861842" w:rsidRPr="00A204C0">
        <w:rPr>
          <w:sz w:val="24"/>
          <w:szCs w:val="24"/>
        </w:rPr>
        <w:t>,</w:t>
      </w:r>
      <w:r w:rsidRPr="00A204C0">
        <w:rPr>
          <w:sz w:val="24"/>
          <w:szCs w:val="24"/>
        </w:rPr>
        <w:t xml:space="preserve"> ред</w:t>
      </w:r>
      <w:r w:rsidR="0090579E" w:rsidRPr="00A204C0">
        <w:rPr>
          <w:sz w:val="24"/>
          <w:szCs w:val="24"/>
        </w:rPr>
        <w:t>а</w:t>
      </w:r>
      <w:r w:rsidR="00861842" w:rsidRPr="00A204C0">
        <w:rPr>
          <w:sz w:val="24"/>
          <w:szCs w:val="24"/>
        </w:rPr>
        <w:t xml:space="preserve"> и в срокове</w:t>
      </w:r>
      <w:r w:rsidR="0090579E" w:rsidRPr="00A204C0">
        <w:rPr>
          <w:sz w:val="24"/>
          <w:szCs w:val="24"/>
        </w:rPr>
        <w:t>те</w:t>
      </w:r>
      <w:r w:rsidR="00861842" w:rsidRPr="00A204C0">
        <w:rPr>
          <w:sz w:val="24"/>
          <w:szCs w:val="24"/>
        </w:rPr>
        <w:t xml:space="preserve">, определени в съответния договор за обществена поръчка чрез подписване на съответните документи (отчети, приемателно-предавателни протоколи и т.н), които са основание за заплащане от страна на </w:t>
      </w:r>
      <w:r w:rsidR="00861842" w:rsidRPr="00A204C0">
        <w:rPr>
          <w:b/>
          <w:sz w:val="24"/>
          <w:szCs w:val="24"/>
        </w:rPr>
        <w:t>ВЪЗЛОЖИТЕЛЯ</w:t>
      </w:r>
      <w:r w:rsidR="00861842" w:rsidRPr="00A204C0">
        <w:rPr>
          <w:sz w:val="24"/>
          <w:szCs w:val="24"/>
        </w:rPr>
        <w:t xml:space="preserve"> на извършените от</w:t>
      </w:r>
      <w:r w:rsidR="00861842" w:rsidRPr="00A204C0">
        <w:rPr>
          <w:b/>
          <w:sz w:val="24"/>
          <w:szCs w:val="24"/>
        </w:rPr>
        <w:t xml:space="preserve"> ИЗПЪЛНИТЕЛЯ </w:t>
      </w:r>
      <w:r w:rsidR="00861842" w:rsidRPr="00A204C0">
        <w:rPr>
          <w:sz w:val="24"/>
          <w:szCs w:val="24"/>
        </w:rPr>
        <w:t xml:space="preserve">услуги, възложени </w:t>
      </w:r>
      <w:r w:rsidR="0090579E" w:rsidRPr="00A204C0">
        <w:rPr>
          <w:sz w:val="24"/>
          <w:szCs w:val="24"/>
        </w:rPr>
        <w:t xml:space="preserve">с </w:t>
      </w:r>
      <w:r w:rsidR="00861842" w:rsidRPr="00A204C0">
        <w:rPr>
          <w:sz w:val="24"/>
          <w:szCs w:val="24"/>
        </w:rPr>
        <w:t>конкретния договор.</w:t>
      </w:r>
      <w:r w:rsidR="00861842" w:rsidRPr="00A204C0">
        <w:rPr>
          <w:b/>
          <w:sz w:val="24"/>
          <w:szCs w:val="24"/>
        </w:rPr>
        <w:t xml:space="preserve"> </w:t>
      </w:r>
      <w:r w:rsidR="00E95745" w:rsidRPr="00A204C0">
        <w:rPr>
          <w:sz w:val="24"/>
          <w:szCs w:val="24"/>
        </w:rPr>
        <w:t xml:space="preserve"> </w:t>
      </w:r>
    </w:p>
    <w:p w:rsidR="00CF28E7" w:rsidRPr="00A204C0" w:rsidRDefault="00CF28E7" w:rsidP="00A02A3F">
      <w:pPr>
        <w:spacing w:line="360" w:lineRule="auto"/>
        <w:ind w:right="16" w:firstLine="720"/>
        <w:jc w:val="center"/>
        <w:rPr>
          <w:b/>
          <w:sz w:val="24"/>
          <w:szCs w:val="24"/>
          <w:lang w:val="en-US"/>
        </w:rPr>
      </w:pPr>
    </w:p>
    <w:p w:rsidR="00157EC6" w:rsidRPr="00A204C0" w:rsidRDefault="001F485D" w:rsidP="001F485D">
      <w:pPr>
        <w:pStyle w:val="a0"/>
        <w:spacing w:before="0"/>
        <w:ind w:firstLine="0"/>
        <w:jc w:val="center"/>
        <w:outlineLvl w:val="0"/>
        <w:rPr>
          <w:szCs w:val="24"/>
        </w:rPr>
      </w:pPr>
      <w:r w:rsidRPr="00A204C0">
        <w:rPr>
          <w:b/>
          <w:szCs w:val="24"/>
          <w:u w:val="single"/>
          <w:lang w:val="en-US"/>
        </w:rPr>
        <w:lastRenderedPageBreak/>
        <w:t>VI._</w:t>
      </w:r>
      <w:r w:rsidR="00E95745" w:rsidRPr="00A204C0">
        <w:rPr>
          <w:b/>
          <w:szCs w:val="24"/>
          <w:u w:val="single"/>
        </w:rPr>
        <w:t>ГАРАНЦИОННА ПОДДРЪЖКА</w:t>
      </w:r>
    </w:p>
    <w:p w:rsidR="00157EC6" w:rsidRPr="00A204C0" w:rsidRDefault="00E95745" w:rsidP="002747EE">
      <w:pPr>
        <w:numPr>
          <w:ilvl w:val="0"/>
          <w:numId w:val="31"/>
        </w:numPr>
        <w:tabs>
          <w:tab w:val="left" w:pos="1560"/>
        </w:tabs>
        <w:spacing w:line="360" w:lineRule="auto"/>
        <w:ind w:left="0" w:right="16" w:firstLine="709"/>
        <w:jc w:val="both"/>
        <w:rPr>
          <w:sz w:val="24"/>
          <w:szCs w:val="24"/>
        </w:rPr>
      </w:pPr>
      <w:r w:rsidRPr="00A204C0">
        <w:rPr>
          <w:b/>
          <w:sz w:val="24"/>
          <w:szCs w:val="24"/>
        </w:rPr>
        <w:t xml:space="preserve"> </w:t>
      </w:r>
      <w:r w:rsidRPr="00A204C0">
        <w:rPr>
          <w:sz w:val="24"/>
          <w:szCs w:val="24"/>
        </w:rPr>
        <w:t xml:space="preserve">(1) </w:t>
      </w:r>
      <w:r w:rsidRPr="00A204C0">
        <w:rPr>
          <w:b/>
          <w:sz w:val="24"/>
          <w:szCs w:val="24"/>
        </w:rPr>
        <w:t>ИЗПЪЛНИТЕЛЯТ</w:t>
      </w:r>
      <w:r w:rsidRPr="00A204C0">
        <w:rPr>
          <w:sz w:val="24"/>
          <w:szCs w:val="24"/>
        </w:rPr>
        <w:t xml:space="preserve"> се задължава да осигурява за срок от 1 (една) година гаранционна поддръжка на всички актуализации на </w:t>
      </w:r>
      <w:r w:rsidR="007703D2">
        <w:rPr>
          <w:sz w:val="24"/>
          <w:szCs w:val="24"/>
        </w:rPr>
        <w:t>ИСИС</w:t>
      </w:r>
      <w:r w:rsidRPr="00A204C0">
        <w:rPr>
          <w:sz w:val="24"/>
          <w:szCs w:val="24"/>
        </w:rPr>
        <w:t xml:space="preserve"> по чл.</w:t>
      </w:r>
      <w:r w:rsidR="00480DA6" w:rsidRPr="00A204C0">
        <w:rPr>
          <w:sz w:val="24"/>
          <w:szCs w:val="24"/>
        </w:rPr>
        <w:t xml:space="preserve"> </w:t>
      </w:r>
      <w:r w:rsidRPr="00A204C0">
        <w:rPr>
          <w:sz w:val="24"/>
          <w:szCs w:val="24"/>
        </w:rPr>
        <w:t xml:space="preserve">1, </w:t>
      </w:r>
      <w:r w:rsidR="00601101" w:rsidRPr="00A204C0">
        <w:rPr>
          <w:sz w:val="24"/>
          <w:szCs w:val="24"/>
        </w:rPr>
        <w:t xml:space="preserve">ал. 1, т. </w:t>
      </w:r>
      <w:r w:rsidR="00663FB4">
        <w:rPr>
          <w:sz w:val="24"/>
          <w:szCs w:val="24"/>
        </w:rPr>
        <w:t xml:space="preserve">2 </w:t>
      </w:r>
      <w:r w:rsidR="00601101" w:rsidRPr="00A204C0">
        <w:rPr>
          <w:sz w:val="24"/>
          <w:szCs w:val="24"/>
        </w:rPr>
        <w:t>от настоящото споразумение, осъществени съгласно сключен/и въз основа на това споразумение договор/и. Гаранционният срок за всяка конкретна</w:t>
      </w:r>
      <w:r w:rsidRPr="00A204C0">
        <w:rPr>
          <w:sz w:val="24"/>
          <w:szCs w:val="24"/>
        </w:rPr>
        <w:t xml:space="preserve"> </w:t>
      </w:r>
      <w:r w:rsidR="00601101" w:rsidRPr="00A204C0">
        <w:rPr>
          <w:sz w:val="24"/>
          <w:szCs w:val="24"/>
        </w:rPr>
        <w:t>актуализация</w:t>
      </w:r>
      <w:r w:rsidRPr="00A204C0">
        <w:rPr>
          <w:sz w:val="24"/>
          <w:szCs w:val="24"/>
        </w:rPr>
        <w:t xml:space="preserve"> започва да тече</w:t>
      </w:r>
      <w:r w:rsidR="00601101" w:rsidRPr="00A204C0">
        <w:rPr>
          <w:sz w:val="24"/>
          <w:szCs w:val="24"/>
        </w:rPr>
        <w:t xml:space="preserve"> от датата на подписания за нея</w:t>
      </w:r>
      <w:r w:rsidRPr="00A204C0">
        <w:rPr>
          <w:sz w:val="24"/>
          <w:szCs w:val="24"/>
        </w:rPr>
        <w:t xml:space="preserve"> приемателно </w:t>
      </w:r>
      <w:r w:rsidR="00601101" w:rsidRPr="00A204C0">
        <w:rPr>
          <w:sz w:val="24"/>
          <w:szCs w:val="24"/>
        </w:rPr>
        <w:t>–</w:t>
      </w:r>
      <w:r w:rsidRPr="00A204C0">
        <w:rPr>
          <w:sz w:val="24"/>
          <w:szCs w:val="24"/>
        </w:rPr>
        <w:t xml:space="preserve"> предавателен протокол.</w:t>
      </w:r>
      <w:r w:rsidR="00E20814" w:rsidRPr="00A204C0">
        <w:rPr>
          <w:sz w:val="24"/>
          <w:szCs w:val="24"/>
        </w:rPr>
        <w:t xml:space="preserve"> </w:t>
      </w:r>
      <w:r w:rsidR="00157EC6" w:rsidRPr="00A204C0">
        <w:rPr>
          <w:sz w:val="24"/>
          <w:szCs w:val="24"/>
        </w:rPr>
        <w:t xml:space="preserve">Задълженията на </w:t>
      </w:r>
      <w:r w:rsidR="00157EC6" w:rsidRPr="00A204C0">
        <w:rPr>
          <w:b/>
          <w:sz w:val="24"/>
          <w:szCs w:val="24"/>
        </w:rPr>
        <w:t>ИЗПЪЛНИТЕЛЯ</w:t>
      </w:r>
      <w:r w:rsidR="00157EC6" w:rsidRPr="00A204C0">
        <w:rPr>
          <w:sz w:val="24"/>
          <w:szCs w:val="24"/>
        </w:rPr>
        <w:t xml:space="preserve"> по гаранционната поддръжка остават валидни до изтичане на съответните гаранционни срокове на извършените актуализации на </w:t>
      </w:r>
      <w:r w:rsidR="007703D2">
        <w:rPr>
          <w:sz w:val="24"/>
          <w:szCs w:val="24"/>
        </w:rPr>
        <w:t>ИСИС</w:t>
      </w:r>
      <w:r w:rsidR="00157EC6" w:rsidRPr="00A204C0">
        <w:rPr>
          <w:sz w:val="24"/>
          <w:szCs w:val="24"/>
        </w:rPr>
        <w:t xml:space="preserve"> и при прекратяване на </w:t>
      </w:r>
      <w:r w:rsidR="00E20E65" w:rsidRPr="00A204C0">
        <w:rPr>
          <w:sz w:val="24"/>
          <w:szCs w:val="24"/>
        </w:rPr>
        <w:t>съответния договор респективно на настоящото рамково споразумение</w:t>
      </w:r>
      <w:r w:rsidR="00157EC6" w:rsidRPr="00A204C0">
        <w:rPr>
          <w:sz w:val="24"/>
          <w:szCs w:val="24"/>
        </w:rPr>
        <w:t>.</w:t>
      </w:r>
    </w:p>
    <w:p w:rsidR="00E95745" w:rsidRPr="00A204C0" w:rsidRDefault="00E95745" w:rsidP="00A02A3F">
      <w:pPr>
        <w:tabs>
          <w:tab w:val="left" w:pos="567"/>
        </w:tabs>
        <w:spacing w:line="360" w:lineRule="auto"/>
        <w:ind w:right="17" w:firstLine="720"/>
        <w:jc w:val="both"/>
        <w:rPr>
          <w:sz w:val="24"/>
          <w:szCs w:val="24"/>
        </w:rPr>
      </w:pPr>
      <w:r w:rsidRPr="00A204C0">
        <w:rPr>
          <w:sz w:val="24"/>
          <w:szCs w:val="24"/>
        </w:rPr>
        <w:t xml:space="preserve">(2) В рамките на гаранционната поддръжка по </w:t>
      </w:r>
      <w:r w:rsidR="00C13C21" w:rsidRPr="00A204C0">
        <w:rPr>
          <w:sz w:val="24"/>
          <w:szCs w:val="24"/>
        </w:rPr>
        <w:t>ал. 1</w:t>
      </w:r>
      <w:r w:rsidRPr="00A204C0">
        <w:rPr>
          <w:sz w:val="24"/>
          <w:szCs w:val="24"/>
        </w:rPr>
        <w:t xml:space="preserve">, </w:t>
      </w:r>
      <w:r w:rsidRPr="00A204C0">
        <w:rPr>
          <w:b/>
          <w:sz w:val="24"/>
          <w:szCs w:val="24"/>
        </w:rPr>
        <w:t>ИЗПЪЛНИТЕЛЯТ</w:t>
      </w:r>
      <w:r w:rsidRPr="00A204C0">
        <w:rPr>
          <w:sz w:val="24"/>
          <w:szCs w:val="24"/>
        </w:rPr>
        <w:t xml:space="preserve"> се задължава да отстранява всички </w:t>
      </w:r>
      <w:r w:rsidR="00515AC7" w:rsidRPr="00A204C0">
        <w:rPr>
          <w:sz w:val="24"/>
          <w:szCs w:val="24"/>
        </w:rPr>
        <w:t xml:space="preserve">инциденти и/или </w:t>
      </w:r>
      <w:r w:rsidRPr="00A204C0">
        <w:rPr>
          <w:sz w:val="24"/>
          <w:szCs w:val="24"/>
        </w:rPr>
        <w:t xml:space="preserve">проблеми, възникнали във връзка с или по повод извършените от него </w:t>
      </w:r>
      <w:r w:rsidR="00E20E65" w:rsidRPr="00A204C0">
        <w:rPr>
          <w:sz w:val="24"/>
          <w:szCs w:val="24"/>
        </w:rPr>
        <w:t>актуализации</w:t>
      </w:r>
      <w:r w:rsidRPr="00A204C0">
        <w:rPr>
          <w:sz w:val="24"/>
          <w:szCs w:val="24"/>
        </w:rPr>
        <w:t xml:space="preserve">. В гаранционната поддръжка по </w:t>
      </w:r>
      <w:r w:rsidR="00C13C21" w:rsidRPr="00A204C0">
        <w:rPr>
          <w:sz w:val="24"/>
          <w:szCs w:val="24"/>
        </w:rPr>
        <w:t xml:space="preserve">ал. 1 </w:t>
      </w:r>
      <w:r w:rsidRPr="00A204C0">
        <w:rPr>
          <w:sz w:val="24"/>
          <w:szCs w:val="24"/>
        </w:rPr>
        <w:t>не се включва добавянето на нова функционалност.</w:t>
      </w:r>
    </w:p>
    <w:p w:rsidR="00E95745" w:rsidRPr="00A204C0" w:rsidRDefault="00E95745" w:rsidP="002747EE">
      <w:pPr>
        <w:numPr>
          <w:ilvl w:val="0"/>
          <w:numId w:val="31"/>
        </w:numPr>
        <w:tabs>
          <w:tab w:val="left" w:pos="1560"/>
        </w:tabs>
        <w:spacing w:line="360" w:lineRule="auto"/>
        <w:ind w:left="0" w:right="16" w:firstLine="709"/>
        <w:jc w:val="both"/>
        <w:rPr>
          <w:b/>
          <w:sz w:val="24"/>
          <w:szCs w:val="24"/>
        </w:rPr>
      </w:pPr>
      <w:r w:rsidRPr="00A204C0">
        <w:rPr>
          <w:b/>
          <w:sz w:val="24"/>
          <w:szCs w:val="24"/>
        </w:rPr>
        <w:t xml:space="preserve"> </w:t>
      </w:r>
      <w:r w:rsidRPr="00A204C0">
        <w:rPr>
          <w:sz w:val="24"/>
          <w:szCs w:val="24"/>
        </w:rPr>
        <w:t>(1)</w:t>
      </w:r>
      <w:r w:rsidRPr="00A204C0">
        <w:rPr>
          <w:b/>
          <w:sz w:val="24"/>
          <w:szCs w:val="24"/>
        </w:rPr>
        <w:t xml:space="preserve"> ВЪЗЛОЖИТЕЛЯТ</w:t>
      </w:r>
      <w:r w:rsidRPr="00A204C0">
        <w:rPr>
          <w:sz w:val="24"/>
          <w:szCs w:val="24"/>
        </w:rPr>
        <w:t xml:space="preserve"> се задължава своевременно да уведомява писмено </w:t>
      </w:r>
      <w:r w:rsidRPr="00A204C0">
        <w:rPr>
          <w:b/>
          <w:sz w:val="24"/>
          <w:szCs w:val="24"/>
        </w:rPr>
        <w:t>ИЗПЪЛНИТЕЛЯ</w:t>
      </w:r>
      <w:r w:rsidRPr="00A204C0">
        <w:rPr>
          <w:sz w:val="24"/>
          <w:szCs w:val="24"/>
        </w:rPr>
        <w:t xml:space="preserve"> за всеки проблем, възникнал в рамките на ср</w:t>
      </w:r>
      <w:r w:rsidR="00E20E65" w:rsidRPr="00A204C0">
        <w:rPr>
          <w:sz w:val="24"/>
          <w:szCs w:val="24"/>
        </w:rPr>
        <w:t>ока на гаранционна</w:t>
      </w:r>
      <w:r w:rsidR="0090579E" w:rsidRPr="00A204C0">
        <w:rPr>
          <w:sz w:val="24"/>
          <w:szCs w:val="24"/>
        </w:rPr>
        <w:t>та</w:t>
      </w:r>
      <w:r w:rsidR="00E20E65" w:rsidRPr="00A204C0">
        <w:rPr>
          <w:sz w:val="24"/>
          <w:szCs w:val="24"/>
        </w:rPr>
        <w:t xml:space="preserve"> поддръжка</w:t>
      </w:r>
      <w:r w:rsidRPr="00A204C0">
        <w:rPr>
          <w:sz w:val="24"/>
          <w:szCs w:val="24"/>
        </w:rPr>
        <w:t>.</w:t>
      </w:r>
    </w:p>
    <w:p w:rsidR="006852C6" w:rsidRPr="00A204C0" w:rsidRDefault="00E95745" w:rsidP="00A02A3F">
      <w:pPr>
        <w:tabs>
          <w:tab w:val="left" w:pos="9072"/>
        </w:tabs>
        <w:spacing w:line="360" w:lineRule="auto"/>
        <w:ind w:right="16" w:firstLine="720"/>
        <w:jc w:val="both"/>
        <w:rPr>
          <w:sz w:val="24"/>
          <w:szCs w:val="24"/>
        </w:rPr>
      </w:pPr>
      <w:r w:rsidRPr="00A204C0">
        <w:rPr>
          <w:sz w:val="24"/>
          <w:szCs w:val="24"/>
        </w:rPr>
        <w:t>(2)</w:t>
      </w:r>
      <w:r w:rsidR="006852C6" w:rsidRPr="00A204C0">
        <w:rPr>
          <w:sz w:val="24"/>
          <w:szCs w:val="24"/>
        </w:rPr>
        <w:t xml:space="preserve"> </w:t>
      </w:r>
      <w:r w:rsidR="006852C6" w:rsidRPr="00A204C0">
        <w:rPr>
          <w:b/>
          <w:sz w:val="24"/>
          <w:szCs w:val="24"/>
        </w:rPr>
        <w:t>ИЗПЪЛНИТЕЛЯТ</w:t>
      </w:r>
      <w:r w:rsidR="006852C6" w:rsidRPr="00A204C0">
        <w:rPr>
          <w:sz w:val="24"/>
          <w:szCs w:val="24"/>
        </w:rPr>
        <w:t xml:space="preserve"> осигурява гаранционната поддръжка при условия</w:t>
      </w:r>
      <w:r w:rsidR="00AA5A2D" w:rsidRPr="00A204C0">
        <w:rPr>
          <w:sz w:val="24"/>
          <w:szCs w:val="24"/>
        </w:rPr>
        <w:t>, съгласно съответния договор за възлагане на актуализации на системата</w:t>
      </w:r>
      <w:r w:rsidR="00DC62A4" w:rsidRPr="00A204C0">
        <w:rPr>
          <w:sz w:val="24"/>
          <w:szCs w:val="24"/>
        </w:rPr>
        <w:t>.</w:t>
      </w:r>
    </w:p>
    <w:p w:rsidR="008B2D11" w:rsidRPr="00A204C0" w:rsidRDefault="008B2D11" w:rsidP="00A02A3F">
      <w:pPr>
        <w:tabs>
          <w:tab w:val="left" w:pos="709"/>
          <w:tab w:val="left" w:pos="9072"/>
        </w:tabs>
        <w:spacing w:line="360" w:lineRule="auto"/>
        <w:ind w:right="16"/>
        <w:jc w:val="both"/>
        <w:rPr>
          <w:sz w:val="24"/>
          <w:szCs w:val="24"/>
        </w:rPr>
      </w:pPr>
    </w:p>
    <w:p w:rsidR="00C96E0D" w:rsidRPr="00A204C0" w:rsidRDefault="001F485D" w:rsidP="001F485D">
      <w:pPr>
        <w:pStyle w:val="a0"/>
        <w:spacing w:before="0"/>
        <w:ind w:firstLine="0"/>
        <w:jc w:val="center"/>
        <w:outlineLvl w:val="0"/>
        <w:rPr>
          <w:b/>
          <w:szCs w:val="24"/>
        </w:rPr>
      </w:pPr>
      <w:r w:rsidRPr="00A204C0">
        <w:rPr>
          <w:b/>
          <w:szCs w:val="24"/>
          <w:u w:val="single"/>
          <w:lang w:val="en-US"/>
        </w:rPr>
        <w:t xml:space="preserve">VII. </w:t>
      </w:r>
      <w:r w:rsidR="003E2078" w:rsidRPr="00A204C0">
        <w:rPr>
          <w:b/>
          <w:szCs w:val="24"/>
          <w:u w:val="single"/>
        </w:rPr>
        <w:t>ГАРАНЦИИ</w:t>
      </w:r>
      <w:r w:rsidR="00E95745" w:rsidRPr="00A204C0">
        <w:rPr>
          <w:b/>
          <w:szCs w:val="24"/>
          <w:u w:val="single"/>
        </w:rPr>
        <w:t xml:space="preserve"> ЗА ИЗПЪ</w:t>
      </w:r>
      <w:r w:rsidR="00C10824" w:rsidRPr="00A204C0">
        <w:rPr>
          <w:b/>
          <w:szCs w:val="24"/>
          <w:u w:val="single"/>
        </w:rPr>
        <w:t>Л</w:t>
      </w:r>
      <w:r w:rsidR="00E95745" w:rsidRPr="00A204C0">
        <w:rPr>
          <w:b/>
          <w:szCs w:val="24"/>
          <w:u w:val="single"/>
        </w:rPr>
        <w:t>НЕНИЕ</w:t>
      </w:r>
    </w:p>
    <w:p w:rsidR="00E20E65" w:rsidRPr="00A204C0" w:rsidRDefault="005B62F3" w:rsidP="002747EE">
      <w:pPr>
        <w:numPr>
          <w:ilvl w:val="0"/>
          <w:numId w:val="31"/>
        </w:numPr>
        <w:tabs>
          <w:tab w:val="left" w:pos="1560"/>
        </w:tabs>
        <w:spacing w:line="360" w:lineRule="auto"/>
        <w:ind w:left="0" w:right="16" w:firstLine="709"/>
        <w:jc w:val="both"/>
        <w:rPr>
          <w:szCs w:val="24"/>
        </w:rPr>
      </w:pPr>
      <w:r w:rsidRPr="00A204C0">
        <w:rPr>
          <w:sz w:val="24"/>
          <w:szCs w:val="24"/>
        </w:rPr>
        <w:t>(1)</w:t>
      </w:r>
      <w:r w:rsidRPr="00A204C0">
        <w:rPr>
          <w:b/>
          <w:sz w:val="24"/>
          <w:szCs w:val="24"/>
        </w:rPr>
        <w:t xml:space="preserve"> </w:t>
      </w:r>
      <w:r w:rsidR="00E20E65" w:rsidRPr="00A204C0">
        <w:rPr>
          <w:sz w:val="24"/>
          <w:szCs w:val="24"/>
        </w:rPr>
        <w:t>При сключване на договор</w:t>
      </w:r>
      <w:r w:rsidR="00F151F9" w:rsidRPr="00A204C0">
        <w:rPr>
          <w:sz w:val="24"/>
          <w:szCs w:val="24"/>
        </w:rPr>
        <w:t xml:space="preserve"> за обществена поръчка</w:t>
      </w:r>
      <w:r w:rsidR="00E20E65" w:rsidRPr="00A204C0">
        <w:rPr>
          <w:sz w:val="24"/>
          <w:szCs w:val="24"/>
        </w:rPr>
        <w:t xml:space="preserve"> въз основа на настоящото Споразумение, </w:t>
      </w:r>
      <w:r w:rsidR="00E20E65" w:rsidRPr="00A204C0">
        <w:rPr>
          <w:b/>
          <w:sz w:val="24"/>
          <w:szCs w:val="24"/>
        </w:rPr>
        <w:t>ИЗПЪЛНИТЕЛЯТ</w:t>
      </w:r>
      <w:r w:rsidR="00E20E65" w:rsidRPr="00A204C0">
        <w:rPr>
          <w:sz w:val="24"/>
          <w:szCs w:val="24"/>
        </w:rPr>
        <w:t xml:space="preserve"> представя гаранция за изпълнение на договора, съгласно условията на договора, в размер на 5 % (пет процента) от стойността на съответния договор за обществена поръчка</w:t>
      </w:r>
      <w:r w:rsidR="00E20E65" w:rsidRPr="00A204C0">
        <w:rPr>
          <w:szCs w:val="24"/>
        </w:rPr>
        <w:t>.</w:t>
      </w:r>
    </w:p>
    <w:p w:rsidR="005B62F3" w:rsidRPr="00A204C0" w:rsidRDefault="00861842" w:rsidP="00A02A3F">
      <w:pPr>
        <w:pStyle w:val="a"/>
        <w:spacing w:before="0"/>
        <w:ind w:right="16"/>
        <w:rPr>
          <w:szCs w:val="24"/>
        </w:rPr>
      </w:pPr>
      <w:r w:rsidRPr="00A204C0">
        <w:rPr>
          <w:szCs w:val="24"/>
        </w:rPr>
        <w:t>(2)</w:t>
      </w:r>
      <w:r w:rsidR="00E20E65" w:rsidRPr="00A204C0">
        <w:rPr>
          <w:szCs w:val="24"/>
        </w:rPr>
        <w:t>Условията и реда за задържане, усвояване и освобождаване на гаранцията за изпълнение се определят в съответния договор за обществена поръчка.</w:t>
      </w:r>
    </w:p>
    <w:p w:rsidR="00D80440" w:rsidRPr="00A204C0" w:rsidRDefault="00D80440" w:rsidP="00A02A3F">
      <w:pPr>
        <w:keepNext/>
        <w:keepLines/>
        <w:spacing w:line="360" w:lineRule="auto"/>
        <w:jc w:val="center"/>
        <w:outlineLvl w:val="1"/>
        <w:rPr>
          <w:b/>
          <w:bCs/>
          <w:color w:val="000000"/>
          <w:sz w:val="24"/>
          <w:szCs w:val="24"/>
        </w:rPr>
      </w:pPr>
    </w:p>
    <w:p w:rsidR="00D80440" w:rsidRPr="00A204C0" w:rsidRDefault="001F485D" w:rsidP="001F485D">
      <w:pPr>
        <w:pStyle w:val="a0"/>
        <w:spacing w:before="0"/>
        <w:ind w:firstLine="0"/>
        <w:jc w:val="center"/>
        <w:outlineLvl w:val="0"/>
        <w:rPr>
          <w:b/>
          <w:bCs/>
          <w:color w:val="000000"/>
          <w:szCs w:val="24"/>
        </w:rPr>
      </w:pPr>
      <w:r w:rsidRPr="00A204C0">
        <w:rPr>
          <w:b/>
          <w:szCs w:val="24"/>
          <w:u w:val="single"/>
          <w:lang w:val="en-US"/>
        </w:rPr>
        <w:t xml:space="preserve">VIII. </w:t>
      </w:r>
      <w:r w:rsidR="00D80440" w:rsidRPr="00A204C0">
        <w:rPr>
          <w:b/>
          <w:bCs/>
          <w:color w:val="000000"/>
          <w:szCs w:val="24"/>
          <w:u w:val="single"/>
        </w:rPr>
        <w:t>САНКЦИИ ПРИ НЕИЗПЪЛНЕНИЕ</w:t>
      </w:r>
    </w:p>
    <w:p w:rsidR="002827FD" w:rsidRPr="00A204C0" w:rsidRDefault="002827FD" w:rsidP="002747EE">
      <w:pPr>
        <w:numPr>
          <w:ilvl w:val="0"/>
          <w:numId w:val="31"/>
        </w:numPr>
        <w:tabs>
          <w:tab w:val="left" w:pos="1560"/>
        </w:tabs>
        <w:spacing w:line="360" w:lineRule="auto"/>
        <w:ind w:left="0" w:right="16" w:firstLine="709"/>
        <w:jc w:val="both"/>
        <w:rPr>
          <w:sz w:val="24"/>
          <w:szCs w:val="24"/>
        </w:rPr>
      </w:pPr>
      <w:r w:rsidRPr="00A204C0">
        <w:rPr>
          <w:sz w:val="24"/>
          <w:szCs w:val="24"/>
        </w:rPr>
        <w:t xml:space="preserve"> (1) </w:t>
      </w:r>
      <w:r w:rsidR="00D80440" w:rsidRPr="00A204C0">
        <w:rPr>
          <w:sz w:val="24"/>
          <w:szCs w:val="24"/>
        </w:rPr>
        <w:t xml:space="preserve">При виновно неизпълнение на задълженията си по настоящото рамково споразумение, неизправната </w:t>
      </w:r>
      <w:r w:rsidR="00834B0A" w:rsidRPr="00A204C0">
        <w:rPr>
          <w:sz w:val="24"/>
          <w:szCs w:val="24"/>
        </w:rPr>
        <w:t>с</w:t>
      </w:r>
      <w:r w:rsidR="00D80440" w:rsidRPr="00A204C0">
        <w:rPr>
          <w:sz w:val="24"/>
          <w:szCs w:val="24"/>
        </w:rPr>
        <w:t xml:space="preserve">трана дължи на изправната неустойка </w:t>
      </w:r>
      <w:r w:rsidRPr="00A204C0">
        <w:rPr>
          <w:sz w:val="24"/>
          <w:szCs w:val="24"/>
        </w:rPr>
        <w:t xml:space="preserve">в размер на </w:t>
      </w:r>
      <w:r w:rsidR="00BC4962" w:rsidRPr="00A204C0">
        <w:rPr>
          <w:sz w:val="24"/>
          <w:szCs w:val="24"/>
        </w:rPr>
        <w:t>2</w:t>
      </w:r>
      <w:r w:rsidRPr="00A204C0">
        <w:rPr>
          <w:sz w:val="24"/>
          <w:szCs w:val="24"/>
        </w:rPr>
        <w:t xml:space="preserve"> % (</w:t>
      </w:r>
      <w:r w:rsidR="00BC4962" w:rsidRPr="00A204C0">
        <w:rPr>
          <w:sz w:val="24"/>
          <w:szCs w:val="24"/>
        </w:rPr>
        <w:t>две</w:t>
      </w:r>
      <w:r w:rsidRPr="00A204C0">
        <w:rPr>
          <w:sz w:val="24"/>
          <w:szCs w:val="24"/>
        </w:rPr>
        <w:t xml:space="preserve"> на сто) от стойността </w:t>
      </w:r>
      <w:r w:rsidR="00A24A81" w:rsidRPr="00A204C0">
        <w:rPr>
          <w:sz w:val="24"/>
          <w:szCs w:val="24"/>
        </w:rPr>
        <w:t xml:space="preserve">по чл. 5, ал. 1 </w:t>
      </w:r>
      <w:r w:rsidRPr="00A204C0">
        <w:rPr>
          <w:sz w:val="24"/>
          <w:szCs w:val="24"/>
        </w:rPr>
        <w:t xml:space="preserve">на </w:t>
      </w:r>
      <w:r w:rsidR="00A24A81" w:rsidRPr="00A204C0">
        <w:rPr>
          <w:sz w:val="24"/>
          <w:szCs w:val="24"/>
        </w:rPr>
        <w:t xml:space="preserve">настоящото </w:t>
      </w:r>
      <w:r w:rsidR="0023597E">
        <w:rPr>
          <w:sz w:val="24"/>
          <w:szCs w:val="24"/>
        </w:rPr>
        <w:t>Р</w:t>
      </w:r>
      <w:r w:rsidR="00A24A81" w:rsidRPr="00A204C0">
        <w:rPr>
          <w:sz w:val="24"/>
          <w:szCs w:val="24"/>
        </w:rPr>
        <w:t xml:space="preserve">амково </w:t>
      </w:r>
      <w:r w:rsidRPr="00A204C0">
        <w:rPr>
          <w:sz w:val="24"/>
          <w:szCs w:val="24"/>
        </w:rPr>
        <w:t>споразумение.</w:t>
      </w:r>
    </w:p>
    <w:p w:rsidR="00D80440" w:rsidRPr="00A204C0" w:rsidRDefault="002827FD" w:rsidP="00A02A3F">
      <w:pPr>
        <w:shd w:val="clear" w:color="auto" w:fill="FFFFFF"/>
        <w:spacing w:line="360" w:lineRule="auto"/>
        <w:ind w:firstLine="720"/>
        <w:jc w:val="both"/>
        <w:rPr>
          <w:sz w:val="24"/>
          <w:szCs w:val="24"/>
        </w:rPr>
      </w:pPr>
      <w:r w:rsidRPr="00A204C0">
        <w:rPr>
          <w:sz w:val="24"/>
          <w:szCs w:val="24"/>
        </w:rPr>
        <w:t xml:space="preserve">(2) </w:t>
      </w:r>
      <w:r w:rsidR="00D80440" w:rsidRPr="00A204C0">
        <w:rPr>
          <w:sz w:val="24"/>
          <w:szCs w:val="24"/>
        </w:rPr>
        <w:t xml:space="preserve">При необоснован отказ на </w:t>
      </w:r>
      <w:r w:rsidRPr="00A204C0">
        <w:rPr>
          <w:b/>
          <w:sz w:val="24"/>
          <w:szCs w:val="24"/>
        </w:rPr>
        <w:t>ИЗПЪЛНИТЕЛЯ</w:t>
      </w:r>
      <w:r w:rsidR="00D80440" w:rsidRPr="00A204C0">
        <w:rPr>
          <w:sz w:val="24"/>
          <w:szCs w:val="24"/>
        </w:rPr>
        <w:t xml:space="preserve"> да сключи конкретен договор въз основа на настоящото споразумение, </w:t>
      </w:r>
      <w:r w:rsidR="00171763" w:rsidRPr="00A204C0">
        <w:rPr>
          <w:sz w:val="24"/>
          <w:szCs w:val="24"/>
        </w:rPr>
        <w:t>както и при неизпълнение на задължение</w:t>
      </w:r>
      <w:r w:rsidR="00BB489C" w:rsidRPr="00A204C0">
        <w:rPr>
          <w:sz w:val="24"/>
          <w:szCs w:val="24"/>
        </w:rPr>
        <w:t>то</w:t>
      </w:r>
      <w:r w:rsidR="00171763" w:rsidRPr="00A204C0">
        <w:rPr>
          <w:sz w:val="24"/>
          <w:szCs w:val="24"/>
        </w:rPr>
        <w:t xml:space="preserve"> посочено в чл. 11, т. 1 </w:t>
      </w:r>
      <w:r w:rsidR="00D80440" w:rsidRPr="00A204C0">
        <w:rPr>
          <w:sz w:val="24"/>
          <w:szCs w:val="24"/>
        </w:rPr>
        <w:t xml:space="preserve">същият дължи неустойка в размер на 10 % (десет на сто) от </w:t>
      </w:r>
      <w:r w:rsidR="00D80440" w:rsidRPr="00A204C0">
        <w:rPr>
          <w:sz w:val="24"/>
          <w:szCs w:val="24"/>
        </w:rPr>
        <w:lastRenderedPageBreak/>
        <w:t>стойността</w:t>
      </w:r>
      <w:r w:rsidR="00DF1701" w:rsidRPr="00A204C0">
        <w:rPr>
          <w:sz w:val="24"/>
          <w:szCs w:val="24"/>
        </w:rPr>
        <w:t>/прогнозната стойност</w:t>
      </w:r>
      <w:r w:rsidR="00D80440" w:rsidRPr="00A204C0">
        <w:rPr>
          <w:sz w:val="24"/>
          <w:szCs w:val="24"/>
        </w:rPr>
        <w:t xml:space="preserve"> на </w:t>
      </w:r>
      <w:r w:rsidR="001B16BA" w:rsidRPr="00A204C0">
        <w:rPr>
          <w:sz w:val="24"/>
          <w:szCs w:val="24"/>
        </w:rPr>
        <w:t xml:space="preserve">съответния договор, но не повече от 10 % (десет на сто) от стойността на </w:t>
      </w:r>
      <w:r w:rsidR="00D80440" w:rsidRPr="00A204C0">
        <w:rPr>
          <w:sz w:val="24"/>
          <w:szCs w:val="24"/>
        </w:rPr>
        <w:t xml:space="preserve">споразумението по </w:t>
      </w:r>
      <w:r w:rsidR="007D4D2D" w:rsidRPr="00A204C0">
        <w:rPr>
          <w:sz w:val="24"/>
          <w:szCs w:val="24"/>
        </w:rPr>
        <w:t>чл. 5</w:t>
      </w:r>
      <w:r w:rsidRPr="00A204C0">
        <w:rPr>
          <w:sz w:val="24"/>
          <w:szCs w:val="24"/>
        </w:rPr>
        <w:t>, ал. 1</w:t>
      </w:r>
      <w:r w:rsidR="00D80440" w:rsidRPr="00A204C0">
        <w:rPr>
          <w:sz w:val="24"/>
          <w:szCs w:val="24"/>
        </w:rPr>
        <w:t>.</w:t>
      </w:r>
    </w:p>
    <w:p w:rsidR="005B62F3" w:rsidRPr="00A204C0" w:rsidRDefault="002827FD" w:rsidP="00A02A3F">
      <w:pPr>
        <w:pStyle w:val="BodyTextIndent"/>
        <w:spacing w:after="0" w:line="360" w:lineRule="auto"/>
        <w:ind w:left="0" w:right="16" w:firstLine="720"/>
        <w:jc w:val="both"/>
        <w:rPr>
          <w:sz w:val="24"/>
          <w:szCs w:val="24"/>
        </w:rPr>
      </w:pPr>
      <w:r w:rsidRPr="00A204C0">
        <w:rPr>
          <w:sz w:val="24"/>
          <w:szCs w:val="24"/>
        </w:rPr>
        <w:t xml:space="preserve">(3) </w:t>
      </w:r>
      <w:r w:rsidR="00D80440" w:rsidRPr="00A204C0">
        <w:rPr>
          <w:sz w:val="24"/>
          <w:szCs w:val="24"/>
        </w:rPr>
        <w:t xml:space="preserve">Санкциите при неизпълнение на задължения на страните по сключените въз основа на настоящото рамково споразумение договори се уреждат в съответния договор за обществена поръчка. </w:t>
      </w:r>
    </w:p>
    <w:p w:rsidR="00744091" w:rsidRPr="00A204C0" w:rsidRDefault="00744091" w:rsidP="00A02A3F">
      <w:pPr>
        <w:pStyle w:val="BodyTextIndent"/>
        <w:spacing w:after="0" w:line="360" w:lineRule="auto"/>
        <w:ind w:left="0" w:right="16" w:firstLine="720"/>
        <w:jc w:val="both"/>
        <w:rPr>
          <w:sz w:val="24"/>
          <w:szCs w:val="24"/>
        </w:rPr>
      </w:pPr>
    </w:p>
    <w:p w:rsidR="00F01691" w:rsidRPr="00A204C0" w:rsidRDefault="001F485D" w:rsidP="001F485D">
      <w:pPr>
        <w:pStyle w:val="a0"/>
        <w:spacing w:before="0"/>
        <w:ind w:firstLine="0"/>
        <w:jc w:val="center"/>
        <w:outlineLvl w:val="0"/>
        <w:rPr>
          <w:b/>
          <w:szCs w:val="24"/>
        </w:rPr>
      </w:pPr>
      <w:r w:rsidRPr="00A204C0">
        <w:rPr>
          <w:b/>
          <w:szCs w:val="24"/>
          <w:u w:val="single"/>
          <w:lang w:val="en-US"/>
        </w:rPr>
        <w:t xml:space="preserve">IX. </w:t>
      </w:r>
      <w:r w:rsidR="005B62F3" w:rsidRPr="00A204C0">
        <w:rPr>
          <w:b/>
          <w:szCs w:val="24"/>
          <w:u w:val="single"/>
        </w:rPr>
        <w:t>ПРЕКРАТЯВАНЕ</w:t>
      </w:r>
      <w:r w:rsidR="006D5F10" w:rsidRPr="00A204C0">
        <w:rPr>
          <w:b/>
          <w:szCs w:val="24"/>
          <w:u w:val="single"/>
        </w:rPr>
        <w:t xml:space="preserve"> НА </w:t>
      </w:r>
      <w:r w:rsidR="00E20E65" w:rsidRPr="00A204C0">
        <w:rPr>
          <w:b/>
          <w:szCs w:val="24"/>
          <w:u w:val="single"/>
        </w:rPr>
        <w:t>РАМКОВОТО СПОРАЗУМЕНИЕ</w:t>
      </w:r>
    </w:p>
    <w:p w:rsidR="00BB489C" w:rsidRPr="00A204C0" w:rsidRDefault="00B31640" w:rsidP="002747EE">
      <w:pPr>
        <w:numPr>
          <w:ilvl w:val="0"/>
          <w:numId w:val="31"/>
        </w:numPr>
        <w:tabs>
          <w:tab w:val="left" w:pos="1560"/>
        </w:tabs>
        <w:spacing w:line="360" w:lineRule="auto"/>
        <w:ind w:left="0" w:right="16" w:firstLine="709"/>
        <w:jc w:val="both"/>
        <w:rPr>
          <w:sz w:val="24"/>
          <w:szCs w:val="24"/>
        </w:rPr>
      </w:pPr>
      <w:r w:rsidRPr="00A204C0">
        <w:rPr>
          <w:sz w:val="24"/>
          <w:szCs w:val="24"/>
        </w:rPr>
        <w:t xml:space="preserve">(1) </w:t>
      </w:r>
      <w:r w:rsidR="00D33378" w:rsidRPr="00A204C0">
        <w:rPr>
          <w:sz w:val="24"/>
          <w:szCs w:val="24"/>
        </w:rPr>
        <w:t xml:space="preserve">Рамковото споразумение </w:t>
      </w:r>
      <w:r w:rsidR="003209EC" w:rsidRPr="00A204C0">
        <w:rPr>
          <w:sz w:val="24"/>
          <w:szCs w:val="24"/>
        </w:rPr>
        <w:t>може да бъде прекратен</w:t>
      </w:r>
      <w:r w:rsidR="00D33378" w:rsidRPr="00A204C0">
        <w:rPr>
          <w:sz w:val="24"/>
          <w:szCs w:val="24"/>
        </w:rPr>
        <w:t>о</w:t>
      </w:r>
      <w:r w:rsidR="00BB489C" w:rsidRPr="00A204C0">
        <w:rPr>
          <w:sz w:val="24"/>
          <w:szCs w:val="24"/>
        </w:rPr>
        <w:t>:</w:t>
      </w:r>
    </w:p>
    <w:p w:rsidR="00BB489C" w:rsidRPr="00A204C0" w:rsidRDefault="00BB489C" w:rsidP="00EF0BBD">
      <w:pPr>
        <w:pStyle w:val="Clause2"/>
        <w:numPr>
          <w:ilvl w:val="0"/>
          <w:numId w:val="30"/>
        </w:numPr>
        <w:tabs>
          <w:tab w:val="clear" w:pos="993"/>
          <w:tab w:val="left" w:pos="1276"/>
        </w:tabs>
        <w:spacing w:before="0" w:after="0" w:line="360" w:lineRule="auto"/>
        <w:ind w:left="0" w:right="16" w:firstLine="709"/>
        <w:rPr>
          <w:rFonts w:ascii="Times New Roman" w:hAnsi="Times New Roman" w:cs="Times New Roman"/>
        </w:rPr>
      </w:pPr>
      <w:r w:rsidRPr="00A204C0">
        <w:rPr>
          <w:rFonts w:ascii="Times New Roman" w:hAnsi="Times New Roman" w:cs="Times New Roman"/>
        </w:rPr>
        <w:t>П</w:t>
      </w:r>
      <w:r w:rsidR="003209EC" w:rsidRPr="00A204C0">
        <w:rPr>
          <w:rFonts w:ascii="Times New Roman" w:hAnsi="Times New Roman" w:cs="Times New Roman"/>
        </w:rPr>
        <w:t>о взаимно съгласие на страните, изразено в писмена форма.</w:t>
      </w:r>
    </w:p>
    <w:p w:rsidR="003209EC" w:rsidRPr="00A204C0" w:rsidRDefault="00BB489C" w:rsidP="00EF0BBD">
      <w:pPr>
        <w:pStyle w:val="Clause2"/>
        <w:numPr>
          <w:ilvl w:val="0"/>
          <w:numId w:val="30"/>
        </w:numPr>
        <w:tabs>
          <w:tab w:val="clear" w:pos="993"/>
          <w:tab w:val="left" w:pos="1276"/>
        </w:tabs>
        <w:spacing w:before="0" w:after="0" w:line="360" w:lineRule="auto"/>
        <w:ind w:left="0" w:right="16" w:firstLine="709"/>
        <w:rPr>
          <w:rFonts w:ascii="Times New Roman" w:hAnsi="Times New Roman" w:cs="Times New Roman"/>
        </w:rPr>
      </w:pPr>
      <w:r w:rsidRPr="00A204C0">
        <w:rPr>
          <w:rFonts w:ascii="Times New Roman" w:hAnsi="Times New Roman" w:cs="Times New Roman"/>
        </w:rPr>
        <w:t>При достигане на максимално допустимата стойност на рамковото споразумение по чл. 5, ал. 1.</w:t>
      </w:r>
    </w:p>
    <w:p w:rsidR="00B31640" w:rsidRPr="00A204C0" w:rsidRDefault="00B31640" w:rsidP="009050BC">
      <w:pPr>
        <w:pStyle w:val="Clause2"/>
        <w:numPr>
          <w:ilvl w:val="0"/>
          <w:numId w:val="0"/>
        </w:numPr>
        <w:tabs>
          <w:tab w:val="left" w:pos="1843"/>
        </w:tabs>
        <w:spacing w:before="0" w:after="0" w:line="360" w:lineRule="auto"/>
        <w:ind w:right="16" w:firstLine="709"/>
        <w:rPr>
          <w:rFonts w:ascii="Times New Roman" w:hAnsi="Times New Roman" w:cs="Times New Roman"/>
        </w:rPr>
      </w:pPr>
      <w:r w:rsidRPr="00A204C0">
        <w:rPr>
          <w:rFonts w:ascii="Times New Roman" w:hAnsi="Times New Roman" w:cs="Times New Roman"/>
        </w:rPr>
        <w:t xml:space="preserve">(2) </w:t>
      </w:r>
      <w:r w:rsidR="00D33378" w:rsidRPr="00A204C0">
        <w:rPr>
          <w:rFonts w:ascii="Times New Roman" w:hAnsi="Times New Roman" w:cs="Times New Roman"/>
        </w:rPr>
        <w:t>Рамковото споразумение се прекратява</w:t>
      </w:r>
      <w:r w:rsidRPr="00A204C0">
        <w:rPr>
          <w:rFonts w:ascii="Times New Roman" w:hAnsi="Times New Roman" w:cs="Times New Roman"/>
        </w:rPr>
        <w:t>:</w:t>
      </w:r>
    </w:p>
    <w:p w:rsidR="00B31640" w:rsidRPr="00A204C0" w:rsidRDefault="00B31640" w:rsidP="009050BC">
      <w:pPr>
        <w:pStyle w:val="Clause2"/>
        <w:numPr>
          <w:ilvl w:val="0"/>
          <w:numId w:val="0"/>
        </w:numPr>
        <w:tabs>
          <w:tab w:val="clear" w:pos="993"/>
          <w:tab w:val="left" w:pos="709"/>
        </w:tabs>
        <w:spacing w:before="0" w:after="0" w:line="360" w:lineRule="auto"/>
        <w:ind w:right="16" w:firstLine="709"/>
        <w:rPr>
          <w:rFonts w:ascii="Times New Roman" w:hAnsi="Times New Roman" w:cs="Times New Roman"/>
        </w:rPr>
      </w:pPr>
      <w:r w:rsidRPr="00A204C0">
        <w:rPr>
          <w:rFonts w:ascii="Times New Roman" w:hAnsi="Times New Roman" w:cs="Times New Roman"/>
        </w:rPr>
        <w:t>1. При</w:t>
      </w:r>
      <w:r w:rsidR="00D33378" w:rsidRPr="00A204C0">
        <w:rPr>
          <w:rFonts w:ascii="Times New Roman" w:hAnsi="Times New Roman" w:cs="Times New Roman"/>
        </w:rPr>
        <w:t xml:space="preserve"> изтичане на срока, за който е сключено</w:t>
      </w:r>
      <w:r w:rsidR="00BB489C" w:rsidRPr="00A204C0">
        <w:rPr>
          <w:rFonts w:ascii="Times New Roman" w:hAnsi="Times New Roman" w:cs="Times New Roman"/>
        </w:rPr>
        <w:t>.</w:t>
      </w:r>
      <w:r w:rsidR="001B16BA" w:rsidRPr="00A204C0">
        <w:rPr>
          <w:rFonts w:ascii="Times New Roman" w:hAnsi="Times New Roman" w:cs="Times New Roman"/>
        </w:rPr>
        <w:t xml:space="preserve"> </w:t>
      </w:r>
    </w:p>
    <w:p w:rsidR="00D33378" w:rsidRPr="00A204C0" w:rsidRDefault="00B31640" w:rsidP="009050BC">
      <w:pPr>
        <w:pStyle w:val="Clause2"/>
        <w:numPr>
          <w:ilvl w:val="0"/>
          <w:numId w:val="0"/>
        </w:numPr>
        <w:tabs>
          <w:tab w:val="clear" w:pos="993"/>
          <w:tab w:val="left" w:pos="709"/>
        </w:tabs>
        <w:spacing w:before="0" w:after="0" w:line="360" w:lineRule="auto"/>
        <w:ind w:right="16" w:firstLine="709"/>
        <w:rPr>
          <w:rFonts w:ascii="Times New Roman" w:hAnsi="Times New Roman" w:cs="Times New Roman"/>
        </w:rPr>
      </w:pPr>
      <w:r w:rsidRPr="00A204C0">
        <w:rPr>
          <w:rFonts w:ascii="Times New Roman" w:hAnsi="Times New Roman" w:cs="Times New Roman"/>
        </w:rPr>
        <w:t xml:space="preserve">2. </w:t>
      </w:r>
      <w:r w:rsidR="00D33378" w:rsidRPr="00A204C0">
        <w:rPr>
          <w:rFonts w:ascii="Times New Roman" w:hAnsi="Times New Roman" w:cs="Times New Roman"/>
        </w:rPr>
        <w:t>При прекратяване на юридическо ли</w:t>
      </w:r>
      <w:r w:rsidRPr="00A204C0">
        <w:rPr>
          <w:rFonts w:ascii="Times New Roman" w:hAnsi="Times New Roman" w:cs="Times New Roman"/>
        </w:rPr>
        <w:t>це – с</w:t>
      </w:r>
      <w:r w:rsidR="00D33378" w:rsidRPr="00A204C0">
        <w:rPr>
          <w:rFonts w:ascii="Times New Roman" w:hAnsi="Times New Roman" w:cs="Times New Roman"/>
        </w:rPr>
        <w:t xml:space="preserve">трана по </w:t>
      </w:r>
      <w:r w:rsidRPr="00A204C0">
        <w:rPr>
          <w:rFonts w:ascii="Times New Roman" w:hAnsi="Times New Roman" w:cs="Times New Roman"/>
        </w:rPr>
        <w:t>споразумението</w:t>
      </w:r>
      <w:r w:rsidR="00D33378" w:rsidRPr="00A204C0">
        <w:rPr>
          <w:rFonts w:ascii="Times New Roman" w:hAnsi="Times New Roman" w:cs="Times New Roman"/>
        </w:rPr>
        <w:t xml:space="preserve"> без правоприемство, по смисъла на законодателството на държавата, в която съответното лице е установено;</w:t>
      </w:r>
    </w:p>
    <w:p w:rsidR="00D77FB0" w:rsidRPr="00A204C0" w:rsidRDefault="00B31640" w:rsidP="009050BC">
      <w:pPr>
        <w:pStyle w:val="Clause2"/>
        <w:numPr>
          <w:ilvl w:val="0"/>
          <w:numId w:val="0"/>
        </w:numPr>
        <w:tabs>
          <w:tab w:val="clear" w:pos="993"/>
          <w:tab w:val="left" w:pos="709"/>
        </w:tabs>
        <w:spacing w:before="0" w:after="0" w:line="360" w:lineRule="auto"/>
        <w:ind w:right="16" w:firstLine="709"/>
        <w:rPr>
          <w:rFonts w:ascii="Times New Roman" w:hAnsi="Times New Roman" w:cs="Times New Roman"/>
        </w:rPr>
      </w:pPr>
      <w:r w:rsidRPr="00A204C0">
        <w:rPr>
          <w:rFonts w:ascii="Times New Roman" w:hAnsi="Times New Roman" w:cs="Times New Roman"/>
        </w:rPr>
        <w:t xml:space="preserve">3. </w:t>
      </w:r>
      <w:r w:rsidR="00D33378" w:rsidRPr="00A204C0">
        <w:rPr>
          <w:rFonts w:ascii="Times New Roman" w:hAnsi="Times New Roman" w:cs="Times New Roman"/>
        </w:rPr>
        <w:t xml:space="preserve">При условията по чл. 5, ал. 1, т. 3 от </w:t>
      </w:r>
      <w:r w:rsidR="009050BC" w:rsidRPr="00A204C0">
        <w:rPr>
          <w:rFonts w:ascii="Times New Roman" w:hAnsi="Times New Roman" w:cs="Times New Roman"/>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A204C0">
        <w:rPr>
          <w:rFonts w:ascii="Times New Roman" w:hAnsi="Times New Roman" w:cs="Times New Roman"/>
        </w:rPr>
        <w:t>;</w:t>
      </w:r>
    </w:p>
    <w:p w:rsidR="00C55CA0" w:rsidRPr="00A204C0" w:rsidRDefault="00C55CA0" w:rsidP="00A02A3F">
      <w:pPr>
        <w:pStyle w:val="Clause2"/>
        <w:numPr>
          <w:ilvl w:val="0"/>
          <w:numId w:val="0"/>
        </w:numPr>
        <w:tabs>
          <w:tab w:val="clear" w:pos="993"/>
        </w:tabs>
        <w:spacing w:before="0" w:after="0" w:line="360" w:lineRule="auto"/>
        <w:ind w:right="16"/>
        <w:rPr>
          <w:rFonts w:ascii="Times New Roman" w:hAnsi="Times New Roman" w:cs="Times New Roman"/>
        </w:rPr>
      </w:pPr>
      <w:r w:rsidRPr="00A204C0">
        <w:rPr>
          <w:rFonts w:ascii="Times New Roman" w:hAnsi="Times New Roman" w:cs="Times New Roman"/>
        </w:rPr>
        <w:tab/>
        <w:t>(3)</w:t>
      </w:r>
      <w:r w:rsidRPr="00A204C0">
        <w:rPr>
          <w:rFonts w:ascii="Times New Roman" w:hAnsi="Times New Roman" w:cs="Times New Roman"/>
          <w:b/>
        </w:rPr>
        <w:t xml:space="preserve"> ВЪЗЛОЖИТЕЛЯТ</w:t>
      </w:r>
      <w:r w:rsidRPr="00A204C0">
        <w:rPr>
          <w:rFonts w:ascii="Times New Roman" w:hAnsi="Times New Roman" w:cs="Times New Roman"/>
        </w:rPr>
        <w:t xml:space="preserve"> прекратява рамко</w:t>
      </w:r>
      <w:r w:rsidR="009D704A">
        <w:rPr>
          <w:rFonts w:ascii="Times New Roman" w:hAnsi="Times New Roman" w:cs="Times New Roman"/>
        </w:rPr>
        <w:t>вото споразумение в случаите по</w:t>
      </w:r>
      <w:r w:rsidR="00BB489C" w:rsidRPr="00A204C0">
        <w:rPr>
          <w:rFonts w:ascii="Times New Roman" w:hAnsi="Times New Roman" w:cs="Times New Roman"/>
        </w:rPr>
        <w:t xml:space="preserve"> </w:t>
      </w:r>
      <w:r w:rsidR="009D704A">
        <w:rPr>
          <w:rFonts w:ascii="Times New Roman" w:hAnsi="Times New Roman" w:cs="Times New Roman"/>
        </w:rPr>
        <w:t>чл. 118, ал. </w:t>
      </w:r>
      <w:r w:rsidRPr="00A204C0">
        <w:rPr>
          <w:rFonts w:ascii="Times New Roman" w:hAnsi="Times New Roman" w:cs="Times New Roman"/>
        </w:rPr>
        <w:t xml:space="preserve">1 от ЗОП, без да дължи обезщетение на </w:t>
      </w:r>
      <w:r w:rsidRPr="00A204C0">
        <w:rPr>
          <w:rFonts w:ascii="Times New Roman" w:hAnsi="Times New Roman" w:cs="Times New Roman"/>
          <w:b/>
        </w:rPr>
        <w:t>ИЗПЪЛНИТЕЛЯ</w:t>
      </w:r>
      <w:r w:rsidRPr="00A204C0">
        <w:rPr>
          <w:rFonts w:ascii="Times New Roman" w:hAnsi="Times New Roman" w:cs="Times New Roman"/>
        </w:rPr>
        <w:t xml:space="preserve"> за претърпени от прекратяването на </w:t>
      </w:r>
      <w:r w:rsidR="00BB489C" w:rsidRPr="00A204C0">
        <w:rPr>
          <w:rFonts w:ascii="Times New Roman" w:hAnsi="Times New Roman" w:cs="Times New Roman"/>
        </w:rPr>
        <w:t>споразумението</w:t>
      </w:r>
      <w:r w:rsidRPr="00A204C0">
        <w:rPr>
          <w:rFonts w:ascii="Times New Roman" w:hAnsi="Times New Roman" w:cs="Times New Roman"/>
        </w:rPr>
        <w:t xml:space="preserve"> вреди, освен ако прекратяването е на основание чл. 118, ал. 1, т. 1 от ЗОП.</w:t>
      </w:r>
    </w:p>
    <w:p w:rsidR="002827FD" w:rsidRPr="00A204C0" w:rsidRDefault="00D77FB0" w:rsidP="00A02A3F">
      <w:pPr>
        <w:pStyle w:val="Clause2"/>
        <w:numPr>
          <w:ilvl w:val="0"/>
          <w:numId w:val="0"/>
        </w:numPr>
        <w:tabs>
          <w:tab w:val="clear" w:pos="993"/>
        </w:tabs>
        <w:spacing w:before="0" w:after="0" w:line="360" w:lineRule="auto"/>
        <w:ind w:right="16"/>
        <w:rPr>
          <w:rFonts w:ascii="Times New Roman" w:hAnsi="Times New Roman" w:cs="Times New Roman"/>
        </w:rPr>
      </w:pPr>
      <w:r w:rsidRPr="00A204C0">
        <w:rPr>
          <w:rFonts w:ascii="Times New Roman" w:hAnsi="Times New Roman" w:cs="Times New Roman"/>
        </w:rPr>
        <w:tab/>
      </w:r>
      <w:r w:rsidR="002827FD" w:rsidRPr="00A204C0">
        <w:rPr>
          <w:rFonts w:ascii="Times New Roman" w:hAnsi="Times New Roman" w:cs="Times New Roman"/>
        </w:rPr>
        <w:t>(</w:t>
      </w:r>
      <w:r w:rsidR="001B16BA" w:rsidRPr="00A204C0">
        <w:rPr>
          <w:rFonts w:ascii="Times New Roman" w:hAnsi="Times New Roman" w:cs="Times New Roman"/>
        </w:rPr>
        <w:t>4</w:t>
      </w:r>
      <w:r w:rsidR="002827FD" w:rsidRPr="00A204C0">
        <w:rPr>
          <w:rFonts w:ascii="Times New Roman" w:hAnsi="Times New Roman" w:cs="Times New Roman"/>
        </w:rPr>
        <w:t xml:space="preserve">) Възложителят прекратява настоящото </w:t>
      </w:r>
      <w:r w:rsidR="00EC5F93">
        <w:rPr>
          <w:rFonts w:ascii="Times New Roman" w:hAnsi="Times New Roman" w:cs="Times New Roman"/>
        </w:rPr>
        <w:t>Р</w:t>
      </w:r>
      <w:r w:rsidR="002827FD" w:rsidRPr="00A204C0">
        <w:rPr>
          <w:rFonts w:ascii="Times New Roman" w:hAnsi="Times New Roman" w:cs="Times New Roman"/>
        </w:rPr>
        <w:t>амково споразумение в случай</w:t>
      </w:r>
      <w:r w:rsidR="00EC5F93">
        <w:rPr>
          <w:rFonts w:ascii="Times New Roman" w:hAnsi="Times New Roman" w:cs="Times New Roman"/>
        </w:rPr>
        <w:t>,</w:t>
      </w:r>
      <w:r w:rsidR="002827FD" w:rsidRPr="00A204C0">
        <w:rPr>
          <w:rFonts w:ascii="Times New Roman" w:hAnsi="Times New Roman" w:cs="Times New Roman"/>
        </w:rPr>
        <w:t xml:space="preserve"> че </w:t>
      </w:r>
      <w:r w:rsidR="002827FD" w:rsidRPr="00A204C0">
        <w:rPr>
          <w:rFonts w:ascii="Times New Roman" w:hAnsi="Times New Roman" w:cs="Times New Roman"/>
          <w:b/>
        </w:rPr>
        <w:t>ИЗПЪЛНИТЕЛЯТ</w:t>
      </w:r>
      <w:r w:rsidR="002827FD" w:rsidRPr="00A204C0">
        <w:rPr>
          <w:rFonts w:ascii="Times New Roman" w:hAnsi="Times New Roman" w:cs="Times New Roman"/>
        </w:rPr>
        <w:t xml:space="preserve"> системно (три или повече пъти) отка</w:t>
      </w:r>
      <w:r w:rsidR="00216B09" w:rsidRPr="00A204C0">
        <w:rPr>
          <w:rFonts w:ascii="Times New Roman" w:hAnsi="Times New Roman" w:cs="Times New Roman"/>
        </w:rPr>
        <w:t>зва</w:t>
      </w:r>
      <w:r w:rsidR="002827FD" w:rsidRPr="00A204C0">
        <w:rPr>
          <w:rFonts w:ascii="Times New Roman" w:hAnsi="Times New Roman" w:cs="Times New Roman"/>
        </w:rPr>
        <w:t xml:space="preserve"> необосновано да сключи договор за обществена поръчка или </w:t>
      </w:r>
      <w:r w:rsidR="00216B09" w:rsidRPr="00A204C0">
        <w:rPr>
          <w:rFonts w:ascii="Times New Roman" w:hAnsi="Times New Roman" w:cs="Times New Roman"/>
        </w:rPr>
        <w:t>отказва</w:t>
      </w:r>
      <w:r w:rsidR="002827FD" w:rsidRPr="00A204C0">
        <w:rPr>
          <w:rFonts w:ascii="Times New Roman" w:hAnsi="Times New Roman" w:cs="Times New Roman"/>
        </w:rPr>
        <w:t xml:space="preserve"> да допълни/не допълни в поставения срок своята оферта при писмено искане от страна на </w:t>
      </w:r>
      <w:r w:rsidR="002827FD" w:rsidRPr="00A204C0">
        <w:rPr>
          <w:rFonts w:ascii="Times New Roman" w:hAnsi="Times New Roman" w:cs="Times New Roman"/>
          <w:b/>
        </w:rPr>
        <w:t>ВЪЗЛОЖИТЕЛЯ</w:t>
      </w:r>
      <w:r w:rsidR="002827FD" w:rsidRPr="00A204C0">
        <w:rPr>
          <w:rFonts w:ascii="Times New Roman" w:hAnsi="Times New Roman" w:cs="Times New Roman"/>
        </w:rPr>
        <w:t xml:space="preserve">. </w:t>
      </w:r>
    </w:p>
    <w:p w:rsidR="00B31640" w:rsidRPr="00A204C0" w:rsidRDefault="002827FD" w:rsidP="00A02A3F">
      <w:pPr>
        <w:pStyle w:val="Clause2"/>
        <w:numPr>
          <w:ilvl w:val="0"/>
          <w:numId w:val="0"/>
        </w:numPr>
        <w:tabs>
          <w:tab w:val="clear" w:pos="993"/>
        </w:tabs>
        <w:spacing w:before="0" w:after="0" w:line="360" w:lineRule="auto"/>
        <w:ind w:right="16"/>
        <w:rPr>
          <w:rFonts w:ascii="Times New Roman" w:hAnsi="Times New Roman" w:cs="Times New Roman"/>
        </w:rPr>
      </w:pPr>
      <w:r w:rsidRPr="00A204C0">
        <w:rPr>
          <w:rFonts w:ascii="Times New Roman" w:hAnsi="Times New Roman" w:cs="Times New Roman"/>
        </w:rPr>
        <w:tab/>
        <w:t>(</w:t>
      </w:r>
      <w:r w:rsidR="001B16BA" w:rsidRPr="00A204C0">
        <w:rPr>
          <w:rFonts w:ascii="Times New Roman" w:hAnsi="Times New Roman" w:cs="Times New Roman"/>
        </w:rPr>
        <w:t>5</w:t>
      </w:r>
      <w:r w:rsidR="00B31640" w:rsidRPr="00A204C0">
        <w:rPr>
          <w:rFonts w:ascii="Times New Roman" w:hAnsi="Times New Roman" w:cs="Times New Roman"/>
        </w:rPr>
        <w:t xml:space="preserve">) Прекратяването на настоящото </w:t>
      </w:r>
      <w:r w:rsidR="00EC5F93">
        <w:rPr>
          <w:rFonts w:ascii="Times New Roman" w:hAnsi="Times New Roman" w:cs="Times New Roman"/>
        </w:rPr>
        <w:t>Р</w:t>
      </w:r>
      <w:r w:rsidR="00B31640" w:rsidRPr="00A204C0">
        <w:rPr>
          <w:rFonts w:ascii="Times New Roman" w:hAnsi="Times New Roman" w:cs="Times New Roman"/>
        </w:rPr>
        <w:t>амково споразумение не води до прекратяване на сключени въз основа на него до датата на прекратяването му</w:t>
      </w:r>
      <w:r w:rsidR="00B9653A" w:rsidRPr="00A204C0">
        <w:rPr>
          <w:rFonts w:ascii="Times New Roman" w:hAnsi="Times New Roman" w:cs="Times New Roman"/>
        </w:rPr>
        <w:t xml:space="preserve"> договори за обществени поръчки при спазване на ограничението по чл. 113, ал. 3</w:t>
      </w:r>
      <w:r w:rsidR="00171763" w:rsidRPr="00A204C0">
        <w:rPr>
          <w:rFonts w:ascii="Times New Roman" w:hAnsi="Times New Roman" w:cs="Times New Roman"/>
        </w:rPr>
        <w:t>, т. 1</w:t>
      </w:r>
      <w:r w:rsidR="00B9653A" w:rsidRPr="00A204C0">
        <w:rPr>
          <w:rFonts w:ascii="Times New Roman" w:hAnsi="Times New Roman" w:cs="Times New Roman"/>
        </w:rPr>
        <w:t xml:space="preserve"> от ЗОП. </w:t>
      </w:r>
    </w:p>
    <w:p w:rsidR="00D33378" w:rsidRPr="00A204C0" w:rsidRDefault="00D33378" w:rsidP="00A02A3F">
      <w:pPr>
        <w:pStyle w:val="Clause2"/>
        <w:numPr>
          <w:ilvl w:val="0"/>
          <w:numId w:val="0"/>
        </w:numPr>
        <w:tabs>
          <w:tab w:val="left" w:pos="1843"/>
        </w:tabs>
        <w:spacing w:before="0" w:after="0" w:line="360" w:lineRule="auto"/>
        <w:ind w:right="16" w:firstLine="709"/>
        <w:rPr>
          <w:rFonts w:ascii="Times New Roman" w:hAnsi="Times New Roman" w:cs="Times New Roman"/>
        </w:rPr>
      </w:pPr>
    </w:p>
    <w:p w:rsidR="00D33378" w:rsidRPr="00A204C0" w:rsidRDefault="001F485D" w:rsidP="001F485D">
      <w:pPr>
        <w:pStyle w:val="a0"/>
        <w:spacing w:before="0"/>
        <w:ind w:firstLine="0"/>
        <w:jc w:val="center"/>
        <w:outlineLvl w:val="0"/>
        <w:rPr>
          <w:b/>
        </w:rPr>
      </w:pPr>
      <w:r w:rsidRPr="00A204C0">
        <w:rPr>
          <w:b/>
          <w:u w:val="single"/>
        </w:rPr>
        <w:t xml:space="preserve">Х. </w:t>
      </w:r>
      <w:r w:rsidR="00D33378" w:rsidRPr="00A204C0">
        <w:rPr>
          <w:b/>
          <w:u w:val="single"/>
        </w:rPr>
        <w:t>ПРЕКРАТЯВАНЕ НА ДОГОВОРИТЕ ЗА ОБЩЕСТВЕНА ПОРЪЧКА</w:t>
      </w:r>
    </w:p>
    <w:p w:rsidR="00DA2BCA" w:rsidRPr="00A204C0" w:rsidRDefault="00D33378" w:rsidP="002747EE">
      <w:pPr>
        <w:numPr>
          <w:ilvl w:val="0"/>
          <w:numId w:val="31"/>
        </w:numPr>
        <w:tabs>
          <w:tab w:val="left" w:pos="1560"/>
        </w:tabs>
        <w:spacing w:line="360" w:lineRule="auto"/>
        <w:ind w:left="0" w:right="16" w:firstLine="709"/>
        <w:jc w:val="both"/>
        <w:rPr>
          <w:sz w:val="24"/>
          <w:szCs w:val="24"/>
        </w:rPr>
      </w:pPr>
      <w:r w:rsidRPr="00A204C0">
        <w:rPr>
          <w:b/>
          <w:sz w:val="24"/>
          <w:szCs w:val="24"/>
        </w:rPr>
        <w:t xml:space="preserve"> </w:t>
      </w:r>
      <w:r w:rsidR="0034720B" w:rsidRPr="00A204C0">
        <w:rPr>
          <w:sz w:val="24"/>
          <w:szCs w:val="24"/>
        </w:rPr>
        <w:t>(1)</w:t>
      </w:r>
      <w:r w:rsidR="0034720B" w:rsidRPr="00A204C0">
        <w:rPr>
          <w:b/>
          <w:sz w:val="24"/>
          <w:szCs w:val="24"/>
        </w:rPr>
        <w:t xml:space="preserve"> </w:t>
      </w:r>
      <w:r w:rsidRPr="00A204C0">
        <w:rPr>
          <w:sz w:val="24"/>
          <w:szCs w:val="24"/>
        </w:rPr>
        <w:t xml:space="preserve">Договорите, сключени въз основа на настоящото </w:t>
      </w:r>
      <w:r w:rsidR="0023597E">
        <w:rPr>
          <w:sz w:val="24"/>
          <w:szCs w:val="24"/>
        </w:rPr>
        <w:t>Р</w:t>
      </w:r>
      <w:r w:rsidRPr="00A204C0">
        <w:rPr>
          <w:sz w:val="24"/>
          <w:szCs w:val="24"/>
        </w:rPr>
        <w:t>амково споразумение</w:t>
      </w:r>
      <w:r w:rsidR="00404993" w:rsidRPr="00A204C0">
        <w:rPr>
          <w:sz w:val="24"/>
          <w:szCs w:val="24"/>
        </w:rPr>
        <w:t>,</w:t>
      </w:r>
      <w:r w:rsidRPr="00A204C0">
        <w:rPr>
          <w:sz w:val="24"/>
          <w:szCs w:val="24"/>
        </w:rPr>
        <w:t xml:space="preserve"> се прекратяват</w:t>
      </w:r>
      <w:r w:rsidR="00DB38DC" w:rsidRPr="00A204C0">
        <w:rPr>
          <w:sz w:val="24"/>
          <w:szCs w:val="24"/>
        </w:rPr>
        <w:t xml:space="preserve"> в следните случаи като последиците от прекратяването на съответния </w:t>
      </w:r>
      <w:r w:rsidR="00DB38DC" w:rsidRPr="00A204C0">
        <w:rPr>
          <w:sz w:val="24"/>
          <w:szCs w:val="24"/>
        </w:rPr>
        <w:lastRenderedPageBreak/>
        <w:t>договор се уреждат в него</w:t>
      </w:r>
      <w:r w:rsidRPr="00A204C0">
        <w:rPr>
          <w:sz w:val="24"/>
          <w:szCs w:val="24"/>
        </w:rPr>
        <w:t>:</w:t>
      </w:r>
    </w:p>
    <w:p w:rsidR="00D33378" w:rsidRPr="00A204C0" w:rsidRDefault="00D33378" w:rsidP="009050BC">
      <w:pPr>
        <w:keepLines/>
        <w:widowControl/>
        <w:numPr>
          <w:ilvl w:val="0"/>
          <w:numId w:val="27"/>
        </w:numPr>
        <w:tabs>
          <w:tab w:val="left" w:pos="993"/>
        </w:tabs>
        <w:autoSpaceDE/>
        <w:autoSpaceDN/>
        <w:adjustRightInd/>
        <w:spacing w:line="360" w:lineRule="auto"/>
        <w:ind w:left="0" w:firstLine="709"/>
        <w:jc w:val="both"/>
        <w:rPr>
          <w:sz w:val="24"/>
          <w:szCs w:val="24"/>
        </w:rPr>
      </w:pPr>
      <w:r w:rsidRPr="00A204C0">
        <w:rPr>
          <w:sz w:val="24"/>
          <w:szCs w:val="24"/>
        </w:rPr>
        <w:t>С изтичане</w:t>
      </w:r>
      <w:r w:rsidR="00B9653A" w:rsidRPr="00A204C0">
        <w:rPr>
          <w:sz w:val="24"/>
          <w:szCs w:val="24"/>
        </w:rPr>
        <w:t xml:space="preserve"> на срока на съответния договор</w:t>
      </w:r>
      <w:r w:rsidRPr="00A204C0">
        <w:rPr>
          <w:sz w:val="24"/>
          <w:szCs w:val="24"/>
        </w:rPr>
        <w:t xml:space="preserve"> или с достигане на максимално допустимата стойност на д</w:t>
      </w:r>
      <w:r w:rsidR="00B31640" w:rsidRPr="00A204C0">
        <w:rPr>
          <w:sz w:val="24"/>
          <w:szCs w:val="24"/>
        </w:rPr>
        <w:t>оговор</w:t>
      </w:r>
      <w:r w:rsidR="00062F43" w:rsidRPr="00A204C0">
        <w:rPr>
          <w:sz w:val="24"/>
          <w:szCs w:val="24"/>
        </w:rPr>
        <w:t xml:space="preserve">а </w:t>
      </w:r>
      <w:r w:rsidR="00404993" w:rsidRPr="00A204C0">
        <w:rPr>
          <w:sz w:val="24"/>
          <w:szCs w:val="24"/>
        </w:rPr>
        <w:t xml:space="preserve">(само относно договора </w:t>
      </w:r>
      <w:r w:rsidR="00062F43" w:rsidRPr="00A204C0">
        <w:rPr>
          <w:sz w:val="24"/>
          <w:szCs w:val="24"/>
        </w:rPr>
        <w:t>за абонаментно об</w:t>
      </w:r>
      <w:r w:rsidR="000A0F66" w:rsidRPr="00A204C0">
        <w:rPr>
          <w:sz w:val="24"/>
          <w:szCs w:val="24"/>
        </w:rPr>
        <w:t>с</w:t>
      </w:r>
      <w:r w:rsidR="00062F43" w:rsidRPr="00A204C0">
        <w:rPr>
          <w:sz w:val="24"/>
          <w:szCs w:val="24"/>
        </w:rPr>
        <w:t>лужване</w:t>
      </w:r>
      <w:r w:rsidR="00404993" w:rsidRPr="00A204C0">
        <w:rPr>
          <w:sz w:val="24"/>
          <w:szCs w:val="24"/>
        </w:rPr>
        <w:t>)</w:t>
      </w:r>
      <w:r w:rsidR="007C0229" w:rsidRPr="00A204C0">
        <w:rPr>
          <w:sz w:val="24"/>
          <w:szCs w:val="24"/>
        </w:rPr>
        <w:t xml:space="preserve"> в зависимост от това кое събитие настъпи по-рано</w:t>
      </w:r>
      <w:r w:rsidRPr="00A204C0">
        <w:rPr>
          <w:sz w:val="24"/>
          <w:szCs w:val="24"/>
        </w:rPr>
        <w:t>;</w:t>
      </w:r>
    </w:p>
    <w:p w:rsidR="00D33378" w:rsidRPr="00A204C0" w:rsidRDefault="00D33378" w:rsidP="009050BC">
      <w:pPr>
        <w:keepLines/>
        <w:widowControl/>
        <w:numPr>
          <w:ilvl w:val="0"/>
          <w:numId w:val="27"/>
        </w:numPr>
        <w:tabs>
          <w:tab w:val="left" w:pos="993"/>
        </w:tabs>
        <w:autoSpaceDE/>
        <w:autoSpaceDN/>
        <w:adjustRightInd/>
        <w:spacing w:line="360" w:lineRule="auto"/>
        <w:ind w:left="0" w:firstLine="709"/>
        <w:jc w:val="both"/>
        <w:rPr>
          <w:sz w:val="24"/>
          <w:szCs w:val="24"/>
        </w:rPr>
      </w:pPr>
      <w:r w:rsidRPr="00A204C0">
        <w:rPr>
          <w:sz w:val="24"/>
          <w:szCs w:val="24"/>
        </w:rPr>
        <w:t>С изпълнението на всички задължения на страните по съответния договор;</w:t>
      </w:r>
    </w:p>
    <w:p w:rsidR="00D33378" w:rsidRPr="00A204C0" w:rsidRDefault="00D33378" w:rsidP="009050BC">
      <w:pPr>
        <w:keepLines/>
        <w:widowControl/>
        <w:numPr>
          <w:ilvl w:val="0"/>
          <w:numId w:val="27"/>
        </w:numPr>
        <w:tabs>
          <w:tab w:val="left" w:pos="993"/>
        </w:tabs>
        <w:autoSpaceDE/>
        <w:autoSpaceDN/>
        <w:adjustRightInd/>
        <w:spacing w:line="360" w:lineRule="auto"/>
        <w:ind w:left="0" w:firstLine="709"/>
        <w:jc w:val="both"/>
        <w:rPr>
          <w:sz w:val="24"/>
          <w:szCs w:val="24"/>
        </w:rPr>
      </w:pPr>
      <w:r w:rsidRPr="00A204C0">
        <w:rPr>
          <w:sz w:val="24"/>
          <w:szCs w:val="24"/>
        </w:rPr>
        <w:t>При настъпване на пълна обективна невъзможност за изпълнение на съответния договор, за к</w:t>
      </w:r>
      <w:r w:rsidR="007D4D2D" w:rsidRPr="00A204C0">
        <w:rPr>
          <w:sz w:val="24"/>
          <w:szCs w:val="24"/>
        </w:rPr>
        <w:t>оето обстоятелство засегнатата с</w:t>
      </w:r>
      <w:r w:rsidRPr="00A204C0">
        <w:rPr>
          <w:sz w:val="24"/>
          <w:szCs w:val="24"/>
        </w:rPr>
        <w:t>тра</w:t>
      </w:r>
      <w:r w:rsidR="007D4D2D" w:rsidRPr="00A204C0">
        <w:rPr>
          <w:sz w:val="24"/>
          <w:szCs w:val="24"/>
        </w:rPr>
        <w:t>на е длъжна да уведоми другата с</w:t>
      </w:r>
      <w:r w:rsidRPr="00A204C0">
        <w:rPr>
          <w:sz w:val="24"/>
          <w:szCs w:val="24"/>
        </w:rPr>
        <w:t xml:space="preserve">трана в срок до 7 (седем) работни дни от настъпване на невъзможността и да представи доказателства; </w:t>
      </w:r>
    </w:p>
    <w:p w:rsidR="00D33378" w:rsidRPr="00A204C0" w:rsidRDefault="00D33378" w:rsidP="009050BC">
      <w:pPr>
        <w:keepLines/>
        <w:widowControl/>
        <w:numPr>
          <w:ilvl w:val="0"/>
          <w:numId w:val="27"/>
        </w:numPr>
        <w:tabs>
          <w:tab w:val="left" w:pos="993"/>
        </w:tabs>
        <w:autoSpaceDE/>
        <w:autoSpaceDN/>
        <w:adjustRightInd/>
        <w:spacing w:line="360" w:lineRule="auto"/>
        <w:ind w:left="0" w:firstLine="709"/>
        <w:jc w:val="both"/>
        <w:rPr>
          <w:sz w:val="24"/>
          <w:szCs w:val="24"/>
        </w:rPr>
      </w:pPr>
      <w:r w:rsidRPr="00A204C0">
        <w:rPr>
          <w:sz w:val="24"/>
          <w:szCs w:val="24"/>
        </w:rPr>
        <w:t>При прекратяване на юридическо ли</w:t>
      </w:r>
      <w:r w:rsidR="00B31640" w:rsidRPr="00A204C0">
        <w:rPr>
          <w:sz w:val="24"/>
          <w:szCs w:val="24"/>
        </w:rPr>
        <w:t>це – страна по д</w:t>
      </w:r>
      <w:r w:rsidRPr="00A204C0">
        <w:rPr>
          <w:sz w:val="24"/>
          <w:szCs w:val="24"/>
        </w:rPr>
        <w:t>оговора без правоприемство, по смисъла на законодателството на държавата, в която съответното лице е установено;</w:t>
      </w:r>
    </w:p>
    <w:p w:rsidR="00D33378" w:rsidRPr="00A204C0" w:rsidRDefault="00B31640" w:rsidP="009050BC">
      <w:pPr>
        <w:keepLines/>
        <w:widowControl/>
        <w:numPr>
          <w:ilvl w:val="0"/>
          <w:numId w:val="27"/>
        </w:numPr>
        <w:tabs>
          <w:tab w:val="left" w:pos="993"/>
        </w:tabs>
        <w:autoSpaceDE/>
        <w:autoSpaceDN/>
        <w:adjustRightInd/>
        <w:spacing w:line="360" w:lineRule="auto"/>
        <w:ind w:left="0" w:firstLine="709"/>
        <w:jc w:val="both"/>
        <w:rPr>
          <w:sz w:val="24"/>
          <w:szCs w:val="24"/>
        </w:rPr>
      </w:pPr>
      <w:r w:rsidRPr="00A204C0">
        <w:rPr>
          <w:sz w:val="24"/>
          <w:szCs w:val="24"/>
        </w:rPr>
        <w:t xml:space="preserve">При условията по чл. 5, ал. 1, т. 3 от </w:t>
      </w:r>
      <w:r w:rsidR="009050BC" w:rsidRPr="00A204C0">
        <w:rPr>
          <w:sz w:val="24"/>
          <w:szCs w:val="24"/>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w:t>
      </w:r>
      <w:r w:rsidR="00165059" w:rsidRPr="00A204C0">
        <w:rPr>
          <w:sz w:val="24"/>
          <w:szCs w:val="24"/>
        </w:rPr>
        <w:t>ехните действителни собственици</w:t>
      </w:r>
      <w:r w:rsidRPr="00A204C0">
        <w:rPr>
          <w:sz w:val="24"/>
          <w:szCs w:val="24"/>
        </w:rPr>
        <w:t>;</w:t>
      </w:r>
    </w:p>
    <w:p w:rsidR="0034720B" w:rsidRPr="00A204C0" w:rsidRDefault="0034720B" w:rsidP="009050BC">
      <w:pPr>
        <w:keepLines/>
        <w:widowControl/>
        <w:numPr>
          <w:ilvl w:val="0"/>
          <w:numId w:val="27"/>
        </w:numPr>
        <w:tabs>
          <w:tab w:val="left" w:pos="993"/>
        </w:tabs>
        <w:autoSpaceDE/>
        <w:autoSpaceDN/>
        <w:adjustRightInd/>
        <w:spacing w:line="360" w:lineRule="auto"/>
        <w:ind w:left="0" w:firstLine="709"/>
        <w:jc w:val="both"/>
        <w:rPr>
          <w:sz w:val="24"/>
          <w:szCs w:val="24"/>
        </w:rPr>
      </w:pPr>
      <w:r w:rsidRPr="00A204C0">
        <w:rPr>
          <w:sz w:val="24"/>
          <w:szCs w:val="24"/>
        </w:rPr>
        <w:t xml:space="preserve">При предсрочно прекратяване на </w:t>
      </w:r>
      <w:r w:rsidR="00EC5F93">
        <w:rPr>
          <w:sz w:val="24"/>
          <w:szCs w:val="24"/>
        </w:rPr>
        <w:t>Р</w:t>
      </w:r>
      <w:r w:rsidRPr="00A204C0">
        <w:rPr>
          <w:sz w:val="24"/>
          <w:szCs w:val="24"/>
        </w:rPr>
        <w:t>амковото споразумение след изтичане на срока по чл. 113, ал. 3</w:t>
      </w:r>
      <w:r w:rsidR="005D3A57" w:rsidRPr="00A204C0">
        <w:rPr>
          <w:sz w:val="24"/>
          <w:szCs w:val="24"/>
        </w:rPr>
        <w:t>, т. 1</w:t>
      </w:r>
      <w:r w:rsidRPr="00A204C0">
        <w:rPr>
          <w:sz w:val="24"/>
          <w:szCs w:val="24"/>
        </w:rPr>
        <w:t xml:space="preserve"> от ЗОП</w:t>
      </w:r>
      <w:r w:rsidR="004021F4" w:rsidRPr="00A204C0">
        <w:rPr>
          <w:sz w:val="24"/>
          <w:szCs w:val="24"/>
        </w:rPr>
        <w:t>,</w:t>
      </w:r>
      <w:r w:rsidRPr="00A204C0">
        <w:rPr>
          <w:sz w:val="24"/>
          <w:szCs w:val="24"/>
        </w:rPr>
        <w:t xml:space="preserve"> ако срокът на договора изтича повече от година след прекратяване на споразумението.</w:t>
      </w:r>
    </w:p>
    <w:p w:rsidR="00B31640" w:rsidRPr="00A204C0" w:rsidRDefault="0034720B" w:rsidP="00A02A3F">
      <w:pPr>
        <w:keepLines/>
        <w:widowControl/>
        <w:autoSpaceDE/>
        <w:autoSpaceDN/>
        <w:adjustRightInd/>
        <w:spacing w:line="360" w:lineRule="auto"/>
        <w:ind w:firstLine="709"/>
        <w:jc w:val="both"/>
        <w:rPr>
          <w:sz w:val="24"/>
          <w:szCs w:val="24"/>
        </w:rPr>
      </w:pPr>
      <w:r w:rsidRPr="00A204C0">
        <w:rPr>
          <w:sz w:val="24"/>
          <w:szCs w:val="24"/>
        </w:rPr>
        <w:t xml:space="preserve">(2) </w:t>
      </w:r>
      <w:r w:rsidR="0037627B" w:rsidRPr="00A204C0">
        <w:rPr>
          <w:sz w:val="24"/>
          <w:szCs w:val="24"/>
        </w:rPr>
        <w:t xml:space="preserve">Договорите, сключени въз основа на настоящото </w:t>
      </w:r>
      <w:r w:rsidR="00EC5F93">
        <w:rPr>
          <w:sz w:val="24"/>
          <w:szCs w:val="24"/>
        </w:rPr>
        <w:t>Р</w:t>
      </w:r>
      <w:r w:rsidR="0037627B" w:rsidRPr="00A204C0">
        <w:rPr>
          <w:sz w:val="24"/>
          <w:szCs w:val="24"/>
        </w:rPr>
        <w:t>амково споразумение, могат да бъдат прекратени в следните случаи като последиците от прекратяването на съответния договор се уреждат в него</w:t>
      </w:r>
      <w:r w:rsidR="00B31640" w:rsidRPr="00A204C0">
        <w:rPr>
          <w:sz w:val="24"/>
          <w:szCs w:val="24"/>
        </w:rPr>
        <w:t>:</w:t>
      </w:r>
    </w:p>
    <w:p w:rsidR="00B31640" w:rsidRPr="00A204C0" w:rsidRDefault="00B31640" w:rsidP="009050BC">
      <w:pPr>
        <w:keepLines/>
        <w:tabs>
          <w:tab w:val="left" w:pos="993"/>
        </w:tabs>
        <w:spacing w:line="360" w:lineRule="auto"/>
        <w:ind w:firstLine="709"/>
        <w:jc w:val="both"/>
        <w:rPr>
          <w:sz w:val="24"/>
          <w:szCs w:val="24"/>
        </w:rPr>
      </w:pPr>
      <w:r w:rsidRPr="00A204C0">
        <w:rPr>
          <w:sz w:val="24"/>
          <w:szCs w:val="24"/>
        </w:rPr>
        <w:t>1.</w:t>
      </w:r>
      <w:r w:rsidRPr="00A204C0">
        <w:rPr>
          <w:sz w:val="24"/>
          <w:szCs w:val="24"/>
        </w:rPr>
        <w:tab/>
        <w:t xml:space="preserve">По взаимно съгласие на </w:t>
      </w:r>
      <w:r w:rsidR="00834B0A" w:rsidRPr="00A204C0">
        <w:rPr>
          <w:sz w:val="24"/>
          <w:szCs w:val="24"/>
        </w:rPr>
        <w:t>с</w:t>
      </w:r>
      <w:r w:rsidRPr="00A204C0">
        <w:rPr>
          <w:sz w:val="24"/>
          <w:szCs w:val="24"/>
        </w:rPr>
        <w:t>траните, изразено в писмена форма.</w:t>
      </w:r>
    </w:p>
    <w:p w:rsidR="00404993" w:rsidRPr="00A204C0" w:rsidRDefault="00404993" w:rsidP="009050BC">
      <w:pPr>
        <w:keepLines/>
        <w:tabs>
          <w:tab w:val="left" w:pos="993"/>
        </w:tabs>
        <w:spacing w:line="360" w:lineRule="auto"/>
        <w:ind w:firstLine="709"/>
        <w:jc w:val="both"/>
        <w:rPr>
          <w:sz w:val="24"/>
          <w:szCs w:val="24"/>
        </w:rPr>
      </w:pPr>
      <w:r w:rsidRPr="00A204C0">
        <w:rPr>
          <w:sz w:val="24"/>
          <w:szCs w:val="24"/>
        </w:rPr>
        <w:t>2.</w:t>
      </w:r>
      <w:r w:rsidR="009050BC" w:rsidRPr="00A204C0">
        <w:rPr>
          <w:sz w:val="24"/>
          <w:szCs w:val="24"/>
        </w:rPr>
        <w:t xml:space="preserve"> </w:t>
      </w:r>
      <w:r w:rsidRPr="00A204C0">
        <w:rPr>
          <w:sz w:val="24"/>
          <w:szCs w:val="24"/>
        </w:rPr>
        <w:t>С достигане</w:t>
      </w:r>
      <w:r w:rsidR="00DF1820" w:rsidRPr="00A204C0">
        <w:rPr>
          <w:sz w:val="24"/>
          <w:szCs w:val="24"/>
          <w:lang w:val="en-US"/>
        </w:rPr>
        <w:t xml:space="preserve"> </w:t>
      </w:r>
      <w:r w:rsidR="00DF1820" w:rsidRPr="00A204C0">
        <w:rPr>
          <w:sz w:val="24"/>
          <w:szCs w:val="24"/>
        </w:rPr>
        <w:t>на</w:t>
      </w:r>
      <w:r w:rsidRPr="00A204C0">
        <w:rPr>
          <w:sz w:val="24"/>
          <w:szCs w:val="24"/>
        </w:rPr>
        <w:t xml:space="preserve"> максимално допустимата стойност на </w:t>
      </w:r>
      <w:r w:rsidR="00EC5F93">
        <w:rPr>
          <w:sz w:val="24"/>
          <w:szCs w:val="24"/>
        </w:rPr>
        <w:t>Р</w:t>
      </w:r>
      <w:r w:rsidRPr="00A204C0">
        <w:rPr>
          <w:sz w:val="24"/>
          <w:szCs w:val="24"/>
        </w:rPr>
        <w:t>амковото споразумение.</w:t>
      </w:r>
    </w:p>
    <w:p w:rsidR="00B31640" w:rsidRPr="00A204C0" w:rsidRDefault="009050BC" w:rsidP="009050BC">
      <w:pPr>
        <w:keepLines/>
        <w:tabs>
          <w:tab w:val="left" w:pos="993"/>
        </w:tabs>
        <w:spacing w:line="360" w:lineRule="auto"/>
        <w:ind w:firstLine="709"/>
        <w:jc w:val="both"/>
        <w:rPr>
          <w:sz w:val="24"/>
          <w:szCs w:val="24"/>
        </w:rPr>
      </w:pPr>
      <w:r w:rsidRPr="00A204C0">
        <w:rPr>
          <w:sz w:val="24"/>
          <w:szCs w:val="24"/>
        </w:rPr>
        <w:t>3</w:t>
      </w:r>
      <w:r w:rsidR="00B31640" w:rsidRPr="00A204C0">
        <w:rPr>
          <w:sz w:val="24"/>
          <w:szCs w:val="24"/>
        </w:rPr>
        <w:t>.</w:t>
      </w:r>
      <w:r w:rsidR="00B31640" w:rsidRPr="00A204C0">
        <w:rPr>
          <w:sz w:val="24"/>
          <w:szCs w:val="24"/>
        </w:rPr>
        <w:tab/>
        <w:t xml:space="preserve">Когато за </w:t>
      </w:r>
      <w:r w:rsidR="002827FD" w:rsidRPr="00A204C0">
        <w:rPr>
          <w:b/>
          <w:sz w:val="24"/>
          <w:szCs w:val="24"/>
        </w:rPr>
        <w:t>ИЗПЪЛНИТЕЛЯ</w:t>
      </w:r>
      <w:r w:rsidR="00B31640" w:rsidRPr="00A204C0">
        <w:rPr>
          <w:sz w:val="24"/>
          <w:szCs w:val="24"/>
        </w:rPr>
        <w:t xml:space="preserve"> бъде открито производство по несъстоятелност или ликвидация – по искане на </w:t>
      </w:r>
      <w:r w:rsidR="00B31640" w:rsidRPr="00A204C0">
        <w:rPr>
          <w:b/>
          <w:sz w:val="24"/>
          <w:szCs w:val="24"/>
        </w:rPr>
        <w:t>ВЪЗЛОЖИТЕЛЯ</w:t>
      </w:r>
      <w:r w:rsidR="00B31640" w:rsidRPr="00A204C0">
        <w:rPr>
          <w:sz w:val="24"/>
          <w:szCs w:val="24"/>
        </w:rPr>
        <w:t>.</w:t>
      </w:r>
    </w:p>
    <w:p w:rsidR="00B31640" w:rsidRPr="00A204C0" w:rsidRDefault="00B31640" w:rsidP="002747EE">
      <w:pPr>
        <w:numPr>
          <w:ilvl w:val="0"/>
          <w:numId w:val="31"/>
        </w:numPr>
        <w:tabs>
          <w:tab w:val="left" w:pos="1560"/>
        </w:tabs>
        <w:spacing w:line="360" w:lineRule="auto"/>
        <w:ind w:left="0" w:right="16" w:firstLine="709"/>
        <w:jc w:val="both"/>
        <w:rPr>
          <w:sz w:val="24"/>
          <w:szCs w:val="24"/>
        </w:rPr>
      </w:pPr>
      <w:r w:rsidRPr="00A204C0">
        <w:rPr>
          <w:sz w:val="24"/>
          <w:szCs w:val="24"/>
        </w:rPr>
        <w:t>(1) Вся</w:t>
      </w:r>
      <w:r w:rsidR="00AC4BCE" w:rsidRPr="00A204C0">
        <w:rPr>
          <w:sz w:val="24"/>
          <w:szCs w:val="24"/>
        </w:rPr>
        <w:t>ка от с</w:t>
      </w:r>
      <w:r w:rsidRPr="00A204C0">
        <w:rPr>
          <w:sz w:val="24"/>
          <w:szCs w:val="24"/>
        </w:rPr>
        <w:t>траните може да развали съответния договор при виновно неизпълнение на съществено з</w:t>
      </w:r>
      <w:r w:rsidR="00AC4BCE" w:rsidRPr="00A204C0">
        <w:rPr>
          <w:sz w:val="24"/>
          <w:szCs w:val="24"/>
        </w:rPr>
        <w:t>адължение на другата страна по д</w:t>
      </w:r>
      <w:r w:rsidRPr="00A204C0">
        <w:rPr>
          <w:sz w:val="24"/>
          <w:szCs w:val="24"/>
        </w:rPr>
        <w:t>оговора, при условията и с последиците съгласно чл. 87 и сл. от Закона за задълженията и договорите, чрез отправяне на писмено предупреждение от изпр</w:t>
      </w:r>
      <w:r w:rsidR="00AC4BCE" w:rsidRPr="00A204C0">
        <w:rPr>
          <w:sz w:val="24"/>
          <w:szCs w:val="24"/>
        </w:rPr>
        <w:t>авната с</w:t>
      </w:r>
      <w:r w:rsidRPr="00A204C0">
        <w:rPr>
          <w:sz w:val="24"/>
          <w:szCs w:val="24"/>
        </w:rPr>
        <w:t xml:space="preserve">трана до неизправната и определяне на подходящ срок за изпълнение. </w:t>
      </w:r>
      <w:r w:rsidR="00AC4BCE" w:rsidRPr="00A204C0">
        <w:rPr>
          <w:sz w:val="24"/>
          <w:szCs w:val="24"/>
        </w:rPr>
        <w:t>Разваляне на д</w:t>
      </w:r>
      <w:r w:rsidRPr="00A204C0">
        <w:rPr>
          <w:sz w:val="24"/>
          <w:szCs w:val="24"/>
        </w:rPr>
        <w:t xml:space="preserve">оговора не се допуска, когато неизпълнената част от задължението е незначителна с оглед на интереса на изправната </w:t>
      </w:r>
      <w:r w:rsidR="0037627B" w:rsidRPr="00A204C0">
        <w:rPr>
          <w:sz w:val="24"/>
          <w:szCs w:val="24"/>
        </w:rPr>
        <w:t>с</w:t>
      </w:r>
      <w:r w:rsidRPr="00A204C0">
        <w:rPr>
          <w:sz w:val="24"/>
          <w:szCs w:val="24"/>
        </w:rPr>
        <w:t>трана.</w:t>
      </w:r>
    </w:p>
    <w:p w:rsidR="00B31640" w:rsidRPr="00A204C0" w:rsidRDefault="00B31640" w:rsidP="00A02A3F">
      <w:pPr>
        <w:keepLines/>
        <w:spacing w:line="360" w:lineRule="auto"/>
        <w:ind w:firstLine="720"/>
        <w:jc w:val="both"/>
        <w:rPr>
          <w:sz w:val="24"/>
          <w:szCs w:val="24"/>
        </w:rPr>
      </w:pPr>
      <w:r w:rsidRPr="00A204C0">
        <w:rPr>
          <w:sz w:val="24"/>
          <w:szCs w:val="24"/>
        </w:rPr>
        <w:t xml:space="preserve">(2) Страните ще считат за виновно неизпълнение на съществено задължение на </w:t>
      </w:r>
      <w:r w:rsidRPr="00A204C0">
        <w:rPr>
          <w:b/>
          <w:sz w:val="24"/>
          <w:szCs w:val="24"/>
        </w:rPr>
        <w:t xml:space="preserve">ИЗПЪЛНИТЕЛЯ </w:t>
      </w:r>
      <w:r w:rsidRPr="00A204C0">
        <w:rPr>
          <w:sz w:val="24"/>
          <w:szCs w:val="24"/>
        </w:rPr>
        <w:t xml:space="preserve">всеки от следните случаи: </w:t>
      </w:r>
    </w:p>
    <w:p w:rsidR="00B31640" w:rsidRPr="00A204C0" w:rsidRDefault="00B31640" w:rsidP="009050BC">
      <w:pPr>
        <w:keepLines/>
        <w:widowControl/>
        <w:numPr>
          <w:ilvl w:val="0"/>
          <w:numId w:val="28"/>
        </w:numPr>
        <w:tabs>
          <w:tab w:val="left" w:pos="1134"/>
        </w:tabs>
        <w:adjustRightInd/>
        <w:spacing w:line="360" w:lineRule="auto"/>
        <w:ind w:left="0" w:firstLine="709"/>
        <w:jc w:val="both"/>
        <w:rPr>
          <w:sz w:val="24"/>
          <w:szCs w:val="24"/>
        </w:rPr>
      </w:pPr>
      <w:r w:rsidRPr="00A204C0">
        <w:rPr>
          <w:b/>
          <w:sz w:val="24"/>
          <w:szCs w:val="24"/>
        </w:rPr>
        <w:t>ИЗПЪЛНИТЕЛЯТ</w:t>
      </w:r>
      <w:r w:rsidR="00C55CA0" w:rsidRPr="00A204C0">
        <w:rPr>
          <w:sz w:val="24"/>
          <w:szCs w:val="24"/>
        </w:rPr>
        <w:t xml:space="preserve"> е прекратил изпълнението на задълженията си по </w:t>
      </w:r>
      <w:r w:rsidRPr="00A204C0">
        <w:rPr>
          <w:sz w:val="24"/>
          <w:szCs w:val="24"/>
        </w:rPr>
        <w:t xml:space="preserve"> </w:t>
      </w:r>
      <w:r w:rsidR="00C55CA0" w:rsidRPr="00A204C0">
        <w:rPr>
          <w:sz w:val="24"/>
          <w:szCs w:val="24"/>
        </w:rPr>
        <w:t xml:space="preserve">съответния договор </w:t>
      </w:r>
      <w:r w:rsidRPr="00A204C0">
        <w:rPr>
          <w:sz w:val="24"/>
          <w:szCs w:val="24"/>
        </w:rPr>
        <w:t>за повече от 20 (двадесет) календарни дни;</w:t>
      </w:r>
    </w:p>
    <w:p w:rsidR="00B31640" w:rsidRPr="00A204C0" w:rsidRDefault="00C55CA0" w:rsidP="009050BC">
      <w:pPr>
        <w:keepLines/>
        <w:widowControl/>
        <w:numPr>
          <w:ilvl w:val="0"/>
          <w:numId w:val="28"/>
        </w:numPr>
        <w:tabs>
          <w:tab w:val="left" w:pos="1134"/>
        </w:tabs>
        <w:adjustRightInd/>
        <w:spacing w:line="360" w:lineRule="auto"/>
        <w:ind w:left="0" w:firstLine="709"/>
        <w:jc w:val="both"/>
        <w:rPr>
          <w:sz w:val="24"/>
          <w:szCs w:val="24"/>
        </w:rPr>
      </w:pPr>
      <w:r w:rsidRPr="00A204C0">
        <w:rPr>
          <w:b/>
          <w:sz w:val="24"/>
          <w:szCs w:val="24"/>
        </w:rPr>
        <w:lastRenderedPageBreak/>
        <w:t>ИЗПЪЛНИТЕЛЯТ</w:t>
      </w:r>
      <w:r w:rsidR="00B31640" w:rsidRPr="00A204C0">
        <w:rPr>
          <w:sz w:val="24"/>
          <w:szCs w:val="24"/>
        </w:rPr>
        <w:t xml:space="preserve"> е допуснал съществено отклонение от </w:t>
      </w:r>
      <w:r w:rsidRPr="00A204C0">
        <w:rPr>
          <w:sz w:val="24"/>
          <w:szCs w:val="24"/>
        </w:rPr>
        <w:t>условията за изпълнение на съответния договор</w:t>
      </w:r>
      <w:r w:rsidR="00B31640" w:rsidRPr="00A204C0">
        <w:rPr>
          <w:sz w:val="24"/>
          <w:szCs w:val="24"/>
        </w:rPr>
        <w:t>.</w:t>
      </w:r>
    </w:p>
    <w:p w:rsidR="00B31640" w:rsidRPr="00A204C0" w:rsidRDefault="00B31640" w:rsidP="009050BC">
      <w:pPr>
        <w:keepLines/>
        <w:tabs>
          <w:tab w:val="left" w:pos="709"/>
        </w:tabs>
        <w:spacing w:line="360" w:lineRule="auto"/>
        <w:jc w:val="both"/>
        <w:rPr>
          <w:b/>
          <w:sz w:val="24"/>
          <w:szCs w:val="24"/>
        </w:rPr>
      </w:pPr>
      <w:r w:rsidRPr="00A204C0" w:rsidDel="001A6D87">
        <w:rPr>
          <w:sz w:val="24"/>
          <w:szCs w:val="24"/>
        </w:rPr>
        <w:t xml:space="preserve"> </w:t>
      </w:r>
      <w:r w:rsidRPr="00A204C0">
        <w:rPr>
          <w:sz w:val="24"/>
          <w:szCs w:val="24"/>
        </w:rPr>
        <w:tab/>
        <w:t>(3)</w:t>
      </w:r>
      <w:r w:rsidRPr="00A204C0">
        <w:rPr>
          <w:b/>
          <w:sz w:val="24"/>
          <w:szCs w:val="24"/>
        </w:rPr>
        <w:t xml:space="preserve"> ВЪЗЛОЖИТЕЛЯТ</w:t>
      </w:r>
      <w:r w:rsidR="00AC4BCE" w:rsidRPr="00A204C0">
        <w:rPr>
          <w:sz w:val="24"/>
          <w:szCs w:val="24"/>
        </w:rPr>
        <w:t xml:space="preserve"> може да развали д</w:t>
      </w:r>
      <w:r w:rsidRPr="00A204C0">
        <w:rPr>
          <w:sz w:val="24"/>
          <w:szCs w:val="24"/>
        </w:rPr>
        <w:t xml:space="preserve">оговора само с писмено уведомление до </w:t>
      </w:r>
      <w:r w:rsidR="00C55CA0" w:rsidRPr="00A204C0">
        <w:rPr>
          <w:b/>
          <w:sz w:val="24"/>
          <w:szCs w:val="24"/>
        </w:rPr>
        <w:t>ИЗПЪЛНИТЕЛЯ</w:t>
      </w:r>
      <w:r w:rsidRPr="00A204C0">
        <w:rPr>
          <w:sz w:val="24"/>
          <w:szCs w:val="24"/>
        </w:rPr>
        <w:t xml:space="preserve"> и без да му даде допълнителен срок за изпълнение, ако поради забава на </w:t>
      </w:r>
      <w:r w:rsidR="00C55CA0" w:rsidRPr="00A204C0">
        <w:rPr>
          <w:b/>
          <w:sz w:val="24"/>
          <w:szCs w:val="24"/>
        </w:rPr>
        <w:t>ИЗПЪЛНИТЕЛЯ</w:t>
      </w:r>
      <w:r w:rsidRPr="00A204C0">
        <w:rPr>
          <w:sz w:val="24"/>
          <w:szCs w:val="24"/>
        </w:rPr>
        <w:t xml:space="preserve"> то е станало безполезно или ако задължението е трябвало да се изпълни </w:t>
      </w:r>
      <w:r w:rsidR="009B2F2E" w:rsidRPr="00A204C0">
        <w:rPr>
          <w:sz w:val="24"/>
          <w:szCs w:val="24"/>
        </w:rPr>
        <w:t>точно</w:t>
      </w:r>
      <w:r w:rsidRPr="00A204C0">
        <w:rPr>
          <w:sz w:val="24"/>
          <w:szCs w:val="24"/>
        </w:rPr>
        <w:t xml:space="preserve"> в уговореното време.</w:t>
      </w:r>
    </w:p>
    <w:p w:rsidR="00D33378" w:rsidRPr="00A204C0" w:rsidRDefault="00B31640" w:rsidP="00140D09">
      <w:pPr>
        <w:numPr>
          <w:ilvl w:val="0"/>
          <w:numId w:val="31"/>
        </w:numPr>
        <w:tabs>
          <w:tab w:val="left" w:pos="1560"/>
        </w:tabs>
        <w:spacing w:line="360" w:lineRule="auto"/>
        <w:ind w:left="0" w:right="16" w:firstLine="709"/>
        <w:jc w:val="both"/>
        <w:rPr>
          <w:sz w:val="24"/>
          <w:szCs w:val="24"/>
        </w:rPr>
      </w:pPr>
      <w:r w:rsidRPr="00A204C0">
        <w:rPr>
          <w:b/>
          <w:sz w:val="24"/>
          <w:szCs w:val="24"/>
        </w:rPr>
        <w:t>ВЪЗЛОЖИТЕЛЯТ</w:t>
      </w:r>
      <w:r w:rsidRPr="00A204C0">
        <w:rPr>
          <w:sz w:val="24"/>
          <w:szCs w:val="24"/>
        </w:rPr>
        <w:t xml:space="preserve"> </w:t>
      </w:r>
      <w:r w:rsidR="00AC4BCE" w:rsidRPr="00A204C0">
        <w:rPr>
          <w:sz w:val="24"/>
          <w:szCs w:val="24"/>
        </w:rPr>
        <w:t>прекратява д</w:t>
      </w:r>
      <w:r w:rsidRPr="00A204C0">
        <w:rPr>
          <w:sz w:val="24"/>
          <w:szCs w:val="24"/>
        </w:rPr>
        <w:t xml:space="preserve">оговора в случаите по чл. 118, ал. 1 от ЗОП, без да дължи обезщетение на </w:t>
      </w:r>
      <w:r w:rsidR="00C55CA0" w:rsidRPr="00A204C0">
        <w:rPr>
          <w:b/>
          <w:sz w:val="24"/>
          <w:szCs w:val="24"/>
        </w:rPr>
        <w:t>ИЗПЪЛНИТЕЛЯ</w:t>
      </w:r>
      <w:r w:rsidRPr="00A204C0">
        <w:rPr>
          <w:sz w:val="24"/>
          <w:szCs w:val="24"/>
        </w:rPr>
        <w:t xml:space="preserve"> за претърпени от прекратяването на </w:t>
      </w:r>
      <w:r w:rsidR="0037627B" w:rsidRPr="00A204C0">
        <w:rPr>
          <w:sz w:val="24"/>
          <w:szCs w:val="24"/>
        </w:rPr>
        <w:t>д</w:t>
      </w:r>
      <w:r w:rsidRPr="00A204C0">
        <w:rPr>
          <w:sz w:val="24"/>
          <w:szCs w:val="24"/>
        </w:rPr>
        <w:t>оговора вреди, освен ако прекратяването е на основание чл. 118, ал. 1, т. 1 от ЗОП.</w:t>
      </w:r>
    </w:p>
    <w:p w:rsidR="001B0B17" w:rsidRPr="00A204C0" w:rsidRDefault="001B0B17" w:rsidP="00A02A3F">
      <w:pPr>
        <w:spacing w:line="360" w:lineRule="auto"/>
        <w:rPr>
          <w:b/>
          <w:bCs/>
          <w:sz w:val="24"/>
          <w:szCs w:val="24"/>
        </w:rPr>
      </w:pPr>
    </w:p>
    <w:p w:rsidR="00D77FB0" w:rsidRPr="00A204C0" w:rsidRDefault="00DE69A7" w:rsidP="00A02A3F">
      <w:pPr>
        <w:spacing w:line="360" w:lineRule="auto"/>
        <w:ind w:firstLine="426"/>
        <w:jc w:val="center"/>
        <w:rPr>
          <w:b/>
          <w:bCs/>
          <w:i/>
          <w:sz w:val="24"/>
          <w:szCs w:val="24"/>
          <w:u w:val="single"/>
        </w:rPr>
      </w:pPr>
      <w:r w:rsidRPr="00A204C0">
        <w:rPr>
          <w:b/>
          <w:bCs/>
          <w:i/>
          <w:sz w:val="24"/>
          <w:szCs w:val="24"/>
          <w:u w:val="single"/>
        </w:rPr>
        <w:t>Xа</w:t>
      </w:r>
      <w:r w:rsidR="00D77FB0" w:rsidRPr="00A204C0">
        <w:rPr>
          <w:b/>
          <w:bCs/>
          <w:i/>
          <w:sz w:val="24"/>
          <w:szCs w:val="24"/>
          <w:u w:val="single"/>
        </w:rPr>
        <w:t xml:space="preserve">. </w:t>
      </w:r>
      <w:r w:rsidR="00D77FB0" w:rsidRPr="00A204C0">
        <w:rPr>
          <w:b/>
          <w:i/>
          <w:sz w:val="24"/>
          <w:szCs w:val="24"/>
          <w:u w:val="single"/>
        </w:rPr>
        <w:t>ПОДИЗПЪЛНИТЕЛИ</w:t>
      </w:r>
    </w:p>
    <w:p w:rsidR="00D77FB0" w:rsidRPr="00A204C0" w:rsidRDefault="00D77FB0" w:rsidP="00A02A3F">
      <w:pPr>
        <w:spacing w:line="360" w:lineRule="auto"/>
        <w:ind w:firstLine="708"/>
        <w:jc w:val="both"/>
        <w:rPr>
          <w:i/>
          <w:sz w:val="24"/>
          <w:szCs w:val="24"/>
        </w:rPr>
      </w:pPr>
      <w:r w:rsidRPr="00A204C0">
        <w:rPr>
          <w:b/>
          <w:i/>
          <w:sz w:val="24"/>
          <w:szCs w:val="24"/>
        </w:rPr>
        <w:t>Чл. 2</w:t>
      </w:r>
      <w:r w:rsidR="00DA2BCA" w:rsidRPr="00A204C0">
        <w:rPr>
          <w:b/>
          <w:i/>
          <w:sz w:val="24"/>
          <w:szCs w:val="24"/>
        </w:rPr>
        <w:t>2а</w:t>
      </w:r>
      <w:r w:rsidRPr="00A204C0">
        <w:rPr>
          <w:b/>
          <w:i/>
          <w:sz w:val="24"/>
          <w:szCs w:val="24"/>
        </w:rPr>
        <w:t xml:space="preserve"> </w:t>
      </w:r>
      <w:r w:rsidRPr="00A204C0">
        <w:rPr>
          <w:i/>
          <w:sz w:val="24"/>
          <w:szCs w:val="24"/>
        </w:rPr>
        <w:t>(1)</w:t>
      </w:r>
      <w:r w:rsidRPr="00A204C0">
        <w:rPr>
          <w:b/>
          <w:i/>
          <w:sz w:val="24"/>
          <w:szCs w:val="24"/>
        </w:rPr>
        <w:t xml:space="preserve"> </w:t>
      </w:r>
      <w:r w:rsidRPr="00A204C0">
        <w:rPr>
          <w:i/>
          <w:sz w:val="24"/>
          <w:szCs w:val="24"/>
        </w:rPr>
        <w:t>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D77FB0" w:rsidRPr="00A204C0" w:rsidRDefault="00D77FB0" w:rsidP="00A02A3F">
      <w:pPr>
        <w:spacing w:line="360" w:lineRule="auto"/>
        <w:ind w:firstLine="708"/>
        <w:jc w:val="both"/>
        <w:rPr>
          <w:i/>
          <w:sz w:val="24"/>
          <w:szCs w:val="24"/>
        </w:rPr>
      </w:pPr>
      <w:r w:rsidRPr="00A204C0">
        <w:rPr>
          <w:i/>
          <w:sz w:val="24"/>
          <w:szCs w:val="24"/>
        </w:rPr>
        <w:t xml:space="preserve">(2) Възложителят изисква замяна на </w:t>
      </w:r>
      <w:r w:rsidR="0037627B" w:rsidRPr="00A204C0">
        <w:rPr>
          <w:i/>
          <w:sz w:val="24"/>
          <w:szCs w:val="24"/>
        </w:rPr>
        <w:t>п</w:t>
      </w:r>
      <w:r w:rsidRPr="00A204C0">
        <w:rPr>
          <w:i/>
          <w:sz w:val="24"/>
          <w:szCs w:val="24"/>
        </w:rPr>
        <w:t>одизпълнител, който не отговаря на условията по ал.1.</w:t>
      </w:r>
    </w:p>
    <w:p w:rsidR="002570C5" w:rsidRPr="00A204C0" w:rsidRDefault="002570C5" w:rsidP="00A02A3F">
      <w:pPr>
        <w:spacing w:line="360" w:lineRule="auto"/>
        <w:ind w:firstLine="708"/>
        <w:jc w:val="both"/>
        <w:rPr>
          <w:i/>
          <w:sz w:val="24"/>
          <w:szCs w:val="24"/>
        </w:rPr>
      </w:pPr>
      <w:r w:rsidRPr="00A204C0">
        <w:rPr>
          <w:i/>
          <w:sz w:val="24"/>
          <w:szCs w:val="24"/>
        </w:rPr>
        <w:t xml:space="preserve">(3) </w:t>
      </w:r>
      <w:r w:rsidR="0052339D" w:rsidRPr="00A204C0">
        <w:rPr>
          <w:i/>
          <w:sz w:val="24"/>
          <w:szCs w:val="24"/>
        </w:rPr>
        <w:t>Н</w:t>
      </w:r>
      <w:r w:rsidRPr="00A204C0">
        <w:rPr>
          <w:i/>
          <w:sz w:val="24"/>
          <w:szCs w:val="24"/>
        </w:rPr>
        <w:t xml:space="preserve">ай-късно преди започване изпълнението на сключен въз основа на </w:t>
      </w:r>
      <w:r w:rsidR="0052339D" w:rsidRPr="00A204C0">
        <w:rPr>
          <w:i/>
          <w:sz w:val="24"/>
          <w:szCs w:val="24"/>
        </w:rPr>
        <w:t xml:space="preserve">настоящото споразумение </w:t>
      </w:r>
      <w:r w:rsidRPr="00A204C0">
        <w:rPr>
          <w:i/>
          <w:sz w:val="24"/>
          <w:szCs w:val="24"/>
        </w:rPr>
        <w:t xml:space="preserve">договор, </w:t>
      </w:r>
      <w:r w:rsidRPr="00A204C0">
        <w:rPr>
          <w:b/>
          <w:i/>
          <w:sz w:val="24"/>
          <w:szCs w:val="24"/>
          <w:lang w:eastAsia="en-US"/>
        </w:rPr>
        <w:t>ИЗПЪЛНИТЕЛЯ</w:t>
      </w:r>
      <w:r w:rsidRPr="00A204C0">
        <w:rPr>
          <w:b/>
          <w:i/>
          <w:sz w:val="24"/>
          <w:szCs w:val="24"/>
        </w:rPr>
        <w:t>Т</w:t>
      </w:r>
      <w:r w:rsidRPr="00A204C0">
        <w:rPr>
          <w:i/>
          <w:sz w:val="24"/>
          <w:szCs w:val="24"/>
        </w:rPr>
        <w:t xml:space="preserve"> уведомява </w:t>
      </w:r>
      <w:r w:rsidRPr="00A204C0">
        <w:rPr>
          <w:b/>
          <w:i/>
          <w:sz w:val="24"/>
          <w:szCs w:val="24"/>
        </w:rPr>
        <w:t>ВЪЗЛОЖИТЕЛЯ</w:t>
      </w:r>
      <w:r w:rsidRPr="00A204C0">
        <w:rPr>
          <w:i/>
          <w:sz w:val="24"/>
          <w:szCs w:val="24"/>
        </w:rPr>
        <w:t xml:space="preserve"> за името, данните за контакт и представителите на подизпълнителите, посочени в офертата на </w:t>
      </w:r>
      <w:r w:rsidRPr="00A204C0">
        <w:rPr>
          <w:b/>
          <w:i/>
          <w:sz w:val="24"/>
          <w:szCs w:val="24"/>
          <w:lang w:eastAsia="en-US"/>
        </w:rPr>
        <w:t>ИЗПЪЛНИТЕЛЯ</w:t>
      </w:r>
      <w:r w:rsidRPr="00A204C0">
        <w:rPr>
          <w:i/>
          <w:sz w:val="24"/>
          <w:szCs w:val="24"/>
        </w:rPr>
        <w:t xml:space="preserve">. </w:t>
      </w:r>
      <w:r w:rsidRPr="00A204C0">
        <w:rPr>
          <w:b/>
          <w:i/>
          <w:sz w:val="24"/>
          <w:szCs w:val="24"/>
          <w:lang w:eastAsia="en-US"/>
        </w:rPr>
        <w:t>ИЗПЪЛНИТЕЛЯ</w:t>
      </w:r>
      <w:r w:rsidRPr="00A204C0">
        <w:rPr>
          <w:b/>
          <w:i/>
          <w:sz w:val="24"/>
          <w:szCs w:val="24"/>
        </w:rPr>
        <w:t>Т</w:t>
      </w:r>
      <w:r w:rsidRPr="00A204C0">
        <w:rPr>
          <w:i/>
          <w:sz w:val="24"/>
          <w:szCs w:val="24"/>
        </w:rPr>
        <w:t xml:space="preserve"> уведомява </w:t>
      </w:r>
      <w:r w:rsidRPr="00A204C0">
        <w:rPr>
          <w:b/>
          <w:i/>
          <w:sz w:val="24"/>
          <w:szCs w:val="24"/>
        </w:rPr>
        <w:t>ВЪЗЛОЖИТЕЛЯ</w:t>
      </w:r>
      <w:r w:rsidRPr="00A204C0">
        <w:rPr>
          <w:i/>
          <w:sz w:val="24"/>
          <w:szCs w:val="24"/>
        </w:rPr>
        <w:t xml:space="preserve"> за всякакви промени в предоставената информация в хода на изпълнението на рамковото споразумение съответно на сключените въз основа на него договори в срок до 3 (три) дни от настъпване на съответното обстоятелство</w:t>
      </w:r>
      <w:r w:rsidR="00593093" w:rsidRPr="00A204C0">
        <w:rPr>
          <w:i/>
          <w:sz w:val="24"/>
          <w:szCs w:val="24"/>
        </w:rPr>
        <w:t>.</w:t>
      </w:r>
    </w:p>
    <w:p w:rsidR="00D77FB0" w:rsidRPr="00A204C0" w:rsidRDefault="002570C5" w:rsidP="00A02A3F">
      <w:pPr>
        <w:spacing w:line="360" w:lineRule="auto"/>
        <w:ind w:firstLine="708"/>
        <w:jc w:val="both"/>
        <w:rPr>
          <w:i/>
          <w:sz w:val="24"/>
          <w:szCs w:val="24"/>
        </w:rPr>
      </w:pPr>
      <w:r w:rsidRPr="00A204C0">
        <w:rPr>
          <w:i/>
          <w:sz w:val="24"/>
          <w:szCs w:val="24"/>
        </w:rPr>
        <w:t>(4</w:t>
      </w:r>
      <w:r w:rsidR="00D77FB0" w:rsidRPr="00A204C0">
        <w:rPr>
          <w:i/>
          <w:sz w:val="24"/>
          <w:szCs w:val="24"/>
        </w:rPr>
        <w:t xml:space="preserve">) Независимо от използването на </w:t>
      </w:r>
      <w:r w:rsidR="0037627B" w:rsidRPr="00A204C0">
        <w:rPr>
          <w:i/>
          <w:sz w:val="24"/>
          <w:szCs w:val="24"/>
        </w:rPr>
        <w:t>п</w:t>
      </w:r>
      <w:r w:rsidR="00D77FB0" w:rsidRPr="00A204C0">
        <w:rPr>
          <w:i/>
          <w:sz w:val="24"/>
          <w:szCs w:val="24"/>
        </w:rPr>
        <w:t>одизпълнители</w:t>
      </w:r>
      <w:r w:rsidR="00077C20">
        <w:rPr>
          <w:i/>
          <w:sz w:val="24"/>
          <w:szCs w:val="24"/>
        </w:rPr>
        <w:t>,</w:t>
      </w:r>
      <w:r w:rsidR="00D77FB0" w:rsidRPr="00A204C0">
        <w:rPr>
          <w:i/>
          <w:sz w:val="24"/>
          <w:szCs w:val="24"/>
        </w:rPr>
        <w:t xml:space="preserve"> отговорността за изпълнение на </w:t>
      </w:r>
      <w:r w:rsidR="00593093" w:rsidRPr="00A204C0">
        <w:rPr>
          <w:i/>
          <w:sz w:val="24"/>
          <w:szCs w:val="24"/>
        </w:rPr>
        <w:t xml:space="preserve">това споразумение съответното на сключените въз основа на него </w:t>
      </w:r>
      <w:r w:rsidR="00D77FB0" w:rsidRPr="00A204C0">
        <w:rPr>
          <w:i/>
          <w:sz w:val="24"/>
          <w:szCs w:val="24"/>
        </w:rPr>
        <w:t>договор</w:t>
      </w:r>
      <w:r w:rsidR="00593093" w:rsidRPr="00A204C0">
        <w:rPr>
          <w:i/>
          <w:sz w:val="24"/>
          <w:szCs w:val="24"/>
        </w:rPr>
        <w:t>и</w:t>
      </w:r>
      <w:r w:rsidR="00D77FB0" w:rsidRPr="00A204C0">
        <w:rPr>
          <w:i/>
          <w:sz w:val="24"/>
          <w:szCs w:val="24"/>
        </w:rPr>
        <w:t xml:space="preserve"> е на </w:t>
      </w:r>
      <w:r w:rsidR="00593093" w:rsidRPr="00A204C0">
        <w:rPr>
          <w:b/>
          <w:i/>
          <w:sz w:val="24"/>
          <w:szCs w:val="24"/>
        </w:rPr>
        <w:t>ИЗПЪЛНИТЕЛЯ</w:t>
      </w:r>
      <w:r w:rsidR="00D77FB0" w:rsidRPr="00A204C0">
        <w:rPr>
          <w:i/>
          <w:sz w:val="24"/>
          <w:szCs w:val="24"/>
        </w:rPr>
        <w:t>.</w:t>
      </w:r>
    </w:p>
    <w:p w:rsidR="00F321DE" w:rsidRPr="00A204C0" w:rsidRDefault="00F321DE" w:rsidP="00A02A3F">
      <w:pPr>
        <w:widowControl/>
        <w:tabs>
          <w:tab w:val="left" w:pos="1843"/>
        </w:tabs>
        <w:autoSpaceDE/>
        <w:autoSpaceDN/>
        <w:adjustRightInd/>
        <w:spacing w:line="360" w:lineRule="auto"/>
        <w:jc w:val="both"/>
        <w:rPr>
          <w:bCs/>
          <w:sz w:val="24"/>
          <w:szCs w:val="24"/>
          <w:lang w:eastAsia="en-US"/>
        </w:rPr>
      </w:pPr>
    </w:p>
    <w:p w:rsidR="0050172B" w:rsidRPr="00A204C0" w:rsidRDefault="001F485D" w:rsidP="001F485D">
      <w:pPr>
        <w:pStyle w:val="a0"/>
        <w:spacing w:before="0"/>
        <w:ind w:firstLine="0"/>
        <w:jc w:val="center"/>
        <w:outlineLvl w:val="0"/>
        <w:rPr>
          <w:b/>
          <w:szCs w:val="24"/>
        </w:rPr>
      </w:pPr>
      <w:r w:rsidRPr="00A204C0">
        <w:rPr>
          <w:b/>
          <w:szCs w:val="24"/>
          <w:u w:val="single"/>
        </w:rPr>
        <w:t>Х</w:t>
      </w:r>
      <w:r w:rsidRPr="00A204C0">
        <w:rPr>
          <w:b/>
          <w:szCs w:val="24"/>
          <w:u w:val="single"/>
          <w:lang w:val="en-US"/>
        </w:rPr>
        <w:t xml:space="preserve">I. </w:t>
      </w:r>
      <w:r w:rsidR="005B62F3" w:rsidRPr="00A204C0">
        <w:rPr>
          <w:b/>
          <w:szCs w:val="24"/>
          <w:u w:val="single"/>
        </w:rPr>
        <w:t>ЗАКЛЮЧИТЕЛНИ РАЗПОРЕДБИ</w:t>
      </w:r>
    </w:p>
    <w:p w:rsidR="005B62F3" w:rsidRPr="00A204C0" w:rsidRDefault="005B62F3" w:rsidP="00140D09">
      <w:pPr>
        <w:numPr>
          <w:ilvl w:val="0"/>
          <w:numId w:val="31"/>
        </w:numPr>
        <w:tabs>
          <w:tab w:val="left" w:pos="1560"/>
        </w:tabs>
        <w:spacing w:line="360" w:lineRule="auto"/>
        <w:ind w:left="0" w:right="16" w:firstLine="709"/>
        <w:jc w:val="both"/>
        <w:rPr>
          <w:sz w:val="24"/>
          <w:szCs w:val="24"/>
        </w:rPr>
      </w:pPr>
      <w:r w:rsidRPr="00A204C0">
        <w:rPr>
          <w:sz w:val="24"/>
          <w:szCs w:val="24"/>
        </w:rPr>
        <w:t xml:space="preserve">Авторските права върху проектираните, разработени и внедрени от страна на </w:t>
      </w:r>
      <w:r w:rsidRPr="00A204C0">
        <w:rPr>
          <w:b/>
          <w:sz w:val="24"/>
          <w:szCs w:val="24"/>
        </w:rPr>
        <w:t>ИЗПЪЛНИТЕЛЯ</w:t>
      </w:r>
      <w:r w:rsidRPr="00A204C0">
        <w:rPr>
          <w:sz w:val="24"/>
          <w:szCs w:val="24"/>
        </w:rPr>
        <w:t xml:space="preserve"> подобрения, допълнения и изменения</w:t>
      </w:r>
      <w:r w:rsidR="00620088" w:rsidRPr="00A204C0">
        <w:rPr>
          <w:sz w:val="24"/>
          <w:szCs w:val="24"/>
        </w:rPr>
        <w:t xml:space="preserve"> („актуализации“) </w:t>
      </w:r>
      <w:r w:rsidRPr="00A204C0">
        <w:rPr>
          <w:sz w:val="24"/>
          <w:szCs w:val="24"/>
        </w:rPr>
        <w:t xml:space="preserve">по </w:t>
      </w:r>
      <w:r w:rsidR="00620088" w:rsidRPr="00A204C0">
        <w:rPr>
          <w:sz w:val="24"/>
          <w:szCs w:val="24"/>
        </w:rPr>
        <w:t>настоящото рамково споразумение и сключените въз основа на него</w:t>
      </w:r>
      <w:r w:rsidRPr="00A204C0">
        <w:rPr>
          <w:sz w:val="24"/>
          <w:szCs w:val="24"/>
        </w:rPr>
        <w:t xml:space="preserve"> договор</w:t>
      </w:r>
      <w:r w:rsidR="00620088" w:rsidRPr="00A204C0">
        <w:rPr>
          <w:sz w:val="24"/>
          <w:szCs w:val="24"/>
        </w:rPr>
        <w:t>и</w:t>
      </w:r>
      <w:r w:rsidRPr="00A204C0">
        <w:rPr>
          <w:sz w:val="24"/>
          <w:szCs w:val="24"/>
        </w:rPr>
        <w:t xml:space="preserve"> принадлежат изключително на </w:t>
      </w:r>
      <w:r w:rsidRPr="00A204C0">
        <w:rPr>
          <w:b/>
          <w:sz w:val="24"/>
          <w:szCs w:val="24"/>
        </w:rPr>
        <w:t>ВЪЗЛОЖИТЕЛЯ</w:t>
      </w:r>
      <w:r w:rsidRPr="00A204C0">
        <w:rPr>
          <w:sz w:val="24"/>
          <w:szCs w:val="24"/>
        </w:rPr>
        <w:t xml:space="preserve">, като всичко изработено в процеса на изпълнение на </w:t>
      </w:r>
      <w:r w:rsidR="00620088" w:rsidRPr="00A204C0">
        <w:rPr>
          <w:sz w:val="24"/>
          <w:szCs w:val="24"/>
        </w:rPr>
        <w:t>съответните договори</w:t>
      </w:r>
      <w:r w:rsidRPr="00A204C0">
        <w:rPr>
          <w:sz w:val="24"/>
          <w:szCs w:val="24"/>
        </w:rPr>
        <w:t xml:space="preserve"> е собственост на </w:t>
      </w:r>
      <w:r w:rsidRPr="00A204C0">
        <w:rPr>
          <w:b/>
          <w:sz w:val="24"/>
          <w:szCs w:val="24"/>
        </w:rPr>
        <w:t>ВЪЗЛОЖИТЕЛЯ</w:t>
      </w:r>
      <w:r w:rsidRPr="00A204C0">
        <w:rPr>
          <w:sz w:val="24"/>
          <w:szCs w:val="24"/>
        </w:rPr>
        <w:t>, считано от датата на неговото създаване.</w:t>
      </w:r>
    </w:p>
    <w:p w:rsidR="00AC4BCE" w:rsidRPr="00A204C0" w:rsidRDefault="00AC4BCE" w:rsidP="00140D09">
      <w:pPr>
        <w:numPr>
          <w:ilvl w:val="0"/>
          <w:numId w:val="31"/>
        </w:numPr>
        <w:tabs>
          <w:tab w:val="left" w:pos="1560"/>
        </w:tabs>
        <w:spacing w:line="360" w:lineRule="auto"/>
        <w:ind w:left="0" w:right="16" w:firstLine="709"/>
        <w:jc w:val="both"/>
        <w:rPr>
          <w:noProof/>
          <w:sz w:val="24"/>
          <w:szCs w:val="24"/>
          <w:lang w:eastAsia="en-GB"/>
        </w:rPr>
      </w:pPr>
      <w:r w:rsidRPr="00A204C0">
        <w:rPr>
          <w:noProof/>
          <w:sz w:val="24"/>
          <w:szCs w:val="24"/>
          <w:lang w:eastAsia="en-GB"/>
        </w:rPr>
        <w:lastRenderedPageBreak/>
        <w:t xml:space="preserve"> (1) Никоя от страните по това споразумение не отговаря за неизпълнение, причинено от непреодолима сила като „непреодолима сила“ има значението на това понятие по смисъла на чл. 306, ал. 2 от Търговския закон.</w:t>
      </w:r>
    </w:p>
    <w:p w:rsidR="00AC4BCE" w:rsidRPr="00A204C0" w:rsidRDefault="00AC4BCE" w:rsidP="00A02A3F">
      <w:pPr>
        <w:suppressAutoHyphens/>
        <w:spacing w:line="360" w:lineRule="auto"/>
        <w:ind w:firstLine="720"/>
        <w:jc w:val="both"/>
        <w:rPr>
          <w:noProof/>
          <w:sz w:val="24"/>
          <w:szCs w:val="24"/>
          <w:lang w:eastAsia="en-GB"/>
        </w:rPr>
      </w:pPr>
      <w:r w:rsidRPr="00A204C0">
        <w:rPr>
          <w:noProof/>
          <w:sz w:val="24"/>
          <w:szCs w:val="24"/>
          <w:lang w:eastAsia="en-GB"/>
        </w:rPr>
        <w:t xml:space="preserve">(2) Не може да се позовава на непреодолима сила </w:t>
      </w:r>
      <w:r w:rsidR="0037627B" w:rsidRPr="00A204C0">
        <w:rPr>
          <w:noProof/>
          <w:sz w:val="24"/>
          <w:szCs w:val="24"/>
          <w:lang w:eastAsia="en-GB"/>
        </w:rPr>
        <w:t>с</w:t>
      </w:r>
      <w:r w:rsidRPr="00A204C0">
        <w:rPr>
          <w:noProof/>
          <w:sz w:val="24"/>
          <w:szCs w:val="24"/>
          <w:lang w:eastAsia="en-GB"/>
        </w:rPr>
        <w:t>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w:t>
      </w:r>
    </w:p>
    <w:p w:rsidR="00AC4BCE" w:rsidRPr="00A204C0" w:rsidRDefault="00AC4BCE" w:rsidP="00A02A3F">
      <w:pPr>
        <w:suppressAutoHyphens/>
        <w:spacing w:line="360" w:lineRule="auto"/>
        <w:ind w:firstLine="720"/>
        <w:jc w:val="both"/>
        <w:rPr>
          <w:noProof/>
          <w:sz w:val="24"/>
          <w:szCs w:val="24"/>
          <w:lang w:eastAsia="en-GB"/>
        </w:rPr>
      </w:pPr>
      <w:r w:rsidRPr="00A204C0">
        <w:rPr>
          <w:noProof/>
          <w:sz w:val="24"/>
          <w:szCs w:val="24"/>
          <w:lang w:eastAsia="en-GB"/>
        </w:rPr>
        <w:t>(3)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При неуведомяване се дължи обезщетение за настъпилите от това вреди.</w:t>
      </w:r>
    </w:p>
    <w:p w:rsidR="00AC4BCE" w:rsidRPr="00A204C0" w:rsidRDefault="00AC4BCE" w:rsidP="00A02A3F">
      <w:pPr>
        <w:suppressAutoHyphens/>
        <w:spacing w:line="360" w:lineRule="auto"/>
        <w:ind w:firstLine="720"/>
        <w:jc w:val="both"/>
        <w:rPr>
          <w:noProof/>
          <w:sz w:val="24"/>
          <w:szCs w:val="24"/>
          <w:lang w:eastAsia="en-GB"/>
        </w:rPr>
      </w:pPr>
      <w:r w:rsidRPr="00A204C0">
        <w:rPr>
          <w:noProof/>
          <w:sz w:val="24"/>
          <w:szCs w:val="24"/>
          <w:lang w:eastAsia="en-GB"/>
        </w:rPr>
        <w:t xml:space="preserve">(4) Докато трае непреодолимата сила, изпълнението на задълженията </w:t>
      </w:r>
      <w:r w:rsidR="008839D8" w:rsidRPr="00A204C0">
        <w:rPr>
          <w:noProof/>
          <w:sz w:val="24"/>
          <w:szCs w:val="24"/>
          <w:lang w:eastAsia="en-GB"/>
        </w:rPr>
        <w:t xml:space="preserve">и </w:t>
      </w:r>
      <w:r w:rsidRPr="00A204C0">
        <w:rPr>
          <w:noProof/>
          <w:sz w:val="24"/>
          <w:szCs w:val="24"/>
          <w:lang w:eastAsia="en-GB"/>
        </w:rPr>
        <w:t>на свързаните с тях насрещни задължения се спира.</w:t>
      </w:r>
    </w:p>
    <w:p w:rsidR="005B62F3" w:rsidRPr="00A204C0" w:rsidRDefault="005B62F3" w:rsidP="00140D09">
      <w:pPr>
        <w:numPr>
          <w:ilvl w:val="0"/>
          <w:numId w:val="31"/>
        </w:numPr>
        <w:tabs>
          <w:tab w:val="left" w:pos="1560"/>
        </w:tabs>
        <w:spacing w:line="360" w:lineRule="auto"/>
        <w:ind w:left="0" w:right="16" w:firstLine="709"/>
        <w:jc w:val="both"/>
        <w:rPr>
          <w:sz w:val="24"/>
          <w:szCs w:val="24"/>
        </w:rPr>
      </w:pPr>
      <w:r w:rsidRPr="00A204C0">
        <w:rPr>
          <w:sz w:val="24"/>
          <w:szCs w:val="24"/>
        </w:rPr>
        <w:t xml:space="preserve">Всички спорове, които биха възникнали във връзка с тълкуването или </w:t>
      </w:r>
      <w:r w:rsidR="00620088" w:rsidRPr="00A204C0">
        <w:rPr>
          <w:sz w:val="24"/>
          <w:szCs w:val="24"/>
        </w:rPr>
        <w:t>прилагането на настоящото рамково споразумение съответно във връзка със сключените въз основа на него</w:t>
      </w:r>
      <w:r w:rsidRPr="00A204C0">
        <w:rPr>
          <w:sz w:val="24"/>
          <w:szCs w:val="24"/>
        </w:rPr>
        <w:t xml:space="preserve"> договор</w:t>
      </w:r>
      <w:r w:rsidR="00620088" w:rsidRPr="00A204C0">
        <w:rPr>
          <w:sz w:val="24"/>
          <w:szCs w:val="24"/>
        </w:rPr>
        <w:t>и</w:t>
      </w:r>
      <w:r w:rsidRPr="00A204C0">
        <w:rPr>
          <w:sz w:val="24"/>
          <w:szCs w:val="24"/>
        </w:rPr>
        <w:t xml:space="preserve">, ще се решават от страните чрез преговори за постигане на споразумение, а когато това се окаже невъзможно, спорът ще се отнася за разрешаване пред компетентния български съд по реда на </w:t>
      </w:r>
      <w:r w:rsidR="008839D8" w:rsidRPr="00A204C0">
        <w:rPr>
          <w:sz w:val="24"/>
          <w:szCs w:val="24"/>
        </w:rPr>
        <w:t>Гражданския процесуален кодекс (</w:t>
      </w:r>
      <w:r w:rsidRPr="00A204C0">
        <w:rPr>
          <w:sz w:val="24"/>
          <w:szCs w:val="24"/>
        </w:rPr>
        <w:t>ГПК</w:t>
      </w:r>
      <w:r w:rsidR="008839D8" w:rsidRPr="00A204C0">
        <w:rPr>
          <w:sz w:val="24"/>
          <w:szCs w:val="24"/>
        </w:rPr>
        <w:t>)</w:t>
      </w:r>
      <w:r w:rsidRPr="00A204C0">
        <w:rPr>
          <w:sz w:val="24"/>
          <w:szCs w:val="24"/>
        </w:rPr>
        <w:t xml:space="preserve">. </w:t>
      </w:r>
    </w:p>
    <w:p w:rsidR="00AC4BCE" w:rsidRPr="00A204C0" w:rsidRDefault="00AC4BCE" w:rsidP="00140D09">
      <w:pPr>
        <w:numPr>
          <w:ilvl w:val="0"/>
          <w:numId w:val="31"/>
        </w:numPr>
        <w:tabs>
          <w:tab w:val="left" w:pos="1560"/>
        </w:tabs>
        <w:spacing w:line="360" w:lineRule="auto"/>
        <w:ind w:left="0" w:right="16" w:firstLine="709"/>
        <w:jc w:val="both"/>
        <w:rPr>
          <w:noProof/>
          <w:sz w:val="24"/>
          <w:szCs w:val="24"/>
          <w:lang w:eastAsia="en-GB"/>
        </w:rPr>
      </w:pPr>
      <w:r w:rsidRPr="00A204C0">
        <w:rPr>
          <w:b/>
          <w:sz w:val="24"/>
          <w:szCs w:val="24"/>
        </w:rPr>
        <w:t xml:space="preserve"> </w:t>
      </w:r>
      <w:r w:rsidRPr="00A204C0">
        <w:rPr>
          <w:noProof/>
          <w:sz w:val="24"/>
          <w:szCs w:val="24"/>
          <w:lang w:eastAsia="en-GB"/>
        </w:rPr>
        <w:t xml:space="preserve">(1) Всички уведомления </w:t>
      </w:r>
      <w:r w:rsidR="007D4D2D" w:rsidRPr="00A204C0">
        <w:rPr>
          <w:noProof/>
          <w:sz w:val="24"/>
          <w:szCs w:val="24"/>
          <w:lang w:eastAsia="en-GB"/>
        </w:rPr>
        <w:t xml:space="preserve">между </w:t>
      </w:r>
      <w:r w:rsidR="008839D8" w:rsidRPr="00A204C0">
        <w:rPr>
          <w:noProof/>
          <w:sz w:val="24"/>
          <w:szCs w:val="24"/>
          <w:lang w:eastAsia="en-GB"/>
        </w:rPr>
        <w:t>с</w:t>
      </w:r>
      <w:r w:rsidR="007D4D2D" w:rsidRPr="00A204C0">
        <w:rPr>
          <w:noProof/>
          <w:sz w:val="24"/>
          <w:szCs w:val="24"/>
          <w:lang w:eastAsia="en-GB"/>
        </w:rPr>
        <w:t>траните във връзка с това споразумение</w:t>
      </w:r>
      <w:r w:rsidRPr="00A204C0">
        <w:rPr>
          <w:noProof/>
          <w:sz w:val="24"/>
          <w:szCs w:val="24"/>
          <w:lang w:eastAsia="en-GB"/>
        </w:rPr>
        <w:t xml:space="preserve"> се извършват в писмена форма и могат да се предават лично или чрез препоръчано писмо, по куриер, по факс, електронна поща.</w:t>
      </w:r>
    </w:p>
    <w:p w:rsidR="00AC4BCE" w:rsidRPr="00A204C0" w:rsidRDefault="00AC4BCE" w:rsidP="00A02A3F">
      <w:pPr>
        <w:suppressAutoHyphens/>
        <w:spacing w:line="360" w:lineRule="auto"/>
        <w:ind w:firstLine="708"/>
        <w:jc w:val="both"/>
        <w:rPr>
          <w:b/>
          <w:noProof/>
          <w:sz w:val="24"/>
          <w:szCs w:val="24"/>
          <w:lang w:eastAsia="en-GB"/>
        </w:rPr>
      </w:pPr>
      <w:r w:rsidRPr="00A204C0">
        <w:rPr>
          <w:noProof/>
          <w:sz w:val="24"/>
          <w:szCs w:val="24"/>
          <w:lang w:eastAsia="en-GB"/>
        </w:rPr>
        <w:t>1.</w:t>
      </w:r>
      <w:r w:rsidRPr="00A204C0">
        <w:rPr>
          <w:b/>
          <w:noProof/>
          <w:sz w:val="24"/>
          <w:szCs w:val="24"/>
          <w:lang w:eastAsia="en-GB"/>
        </w:rPr>
        <w:t xml:space="preserve"> За ВЪЗЛОЖИТЕЛЯ:</w:t>
      </w:r>
    </w:p>
    <w:p w:rsidR="00AC4BCE" w:rsidRPr="00A204C0" w:rsidRDefault="00AC4BCE" w:rsidP="00A02A3F">
      <w:pPr>
        <w:suppressAutoHyphens/>
        <w:spacing w:line="360" w:lineRule="auto"/>
        <w:ind w:firstLine="708"/>
        <w:jc w:val="both"/>
        <w:rPr>
          <w:noProof/>
          <w:sz w:val="24"/>
          <w:szCs w:val="24"/>
          <w:lang w:eastAsia="en-GB"/>
        </w:rPr>
      </w:pPr>
      <w:r w:rsidRPr="00A204C0">
        <w:rPr>
          <w:noProof/>
          <w:sz w:val="24"/>
          <w:szCs w:val="24"/>
          <w:lang w:eastAsia="en-GB"/>
        </w:rPr>
        <w:t xml:space="preserve">Адрес за кореспонденция: …………………………………………. </w:t>
      </w:r>
    </w:p>
    <w:p w:rsidR="00AC4BCE" w:rsidRPr="00A204C0" w:rsidRDefault="00AC4BCE" w:rsidP="00A02A3F">
      <w:pPr>
        <w:suppressAutoHyphens/>
        <w:spacing w:line="360" w:lineRule="auto"/>
        <w:ind w:firstLine="708"/>
        <w:jc w:val="both"/>
        <w:rPr>
          <w:noProof/>
          <w:sz w:val="24"/>
          <w:szCs w:val="24"/>
          <w:lang w:eastAsia="en-GB"/>
        </w:rPr>
      </w:pPr>
      <w:r w:rsidRPr="00A204C0">
        <w:rPr>
          <w:noProof/>
          <w:sz w:val="24"/>
          <w:szCs w:val="24"/>
          <w:lang w:eastAsia="en-GB"/>
        </w:rPr>
        <w:t>Факс: …………………………………………</w:t>
      </w:r>
    </w:p>
    <w:p w:rsidR="00AC4BCE" w:rsidRPr="00A204C0" w:rsidRDefault="00AC4BCE" w:rsidP="00A02A3F">
      <w:pPr>
        <w:suppressAutoHyphens/>
        <w:spacing w:line="360" w:lineRule="auto"/>
        <w:ind w:firstLine="708"/>
        <w:jc w:val="both"/>
        <w:rPr>
          <w:noProof/>
          <w:sz w:val="24"/>
          <w:szCs w:val="24"/>
          <w:lang w:eastAsia="en-GB"/>
        </w:rPr>
      </w:pPr>
      <w:r w:rsidRPr="00A204C0">
        <w:rPr>
          <w:noProof/>
          <w:sz w:val="24"/>
          <w:szCs w:val="24"/>
          <w:lang w:eastAsia="en-GB"/>
        </w:rPr>
        <w:t>e-mail: ………………………………………..</w:t>
      </w:r>
    </w:p>
    <w:p w:rsidR="00AC4BCE" w:rsidRPr="00A204C0" w:rsidRDefault="00AC4BCE" w:rsidP="00A02A3F">
      <w:pPr>
        <w:suppressAutoHyphens/>
        <w:spacing w:line="360" w:lineRule="auto"/>
        <w:ind w:firstLine="708"/>
        <w:jc w:val="both"/>
        <w:rPr>
          <w:noProof/>
          <w:sz w:val="24"/>
          <w:szCs w:val="24"/>
          <w:lang w:eastAsia="en-GB"/>
        </w:rPr>
      </w:pPr>
      <w:r w:rsidRPr="00A204C0">
        <w:rPr>
          <w:noProof/>
          <w:sz w:val="24"/>
          <w:szCs w:val="24"/>
          <w:lang w:eastAsia="en-GB"/>
        </w:rPr>
        <w:t xml:space="preserve">2. </w:t>
      </w:r>
      <w:r w:rsidRPr="00A204C0">
        <w:rPr>
          <w:rFonts w:eastAsia="SimSun"/>
          <w:b/>
          <w:sz w:val="24"/>
          <w:szCs w:val="24"/>
        </w:rPr>
        <w:t>За </w:t>
      </w:r>
      <w:r w:rsidR="007D4D2D" w:rsidRPr="00A204C0">
        <w:rPr>
          <w:b/>
          <w:sz w:val="24"/>
          <w:szCs w:val="24"/>
        </w:rPr>
        <w:t>ИЗПЪЛНИТЕЛЯ</w:t>
      </w:r>
      <w:r w:rsidRPr="00A204C0">
        <w:rPr>
          <w:noProof/>
          <w:sz w:val="24"/>
          <w:szCs w:val="24"/>
          <w:lang w:eastAsia="en-GB"/>
        </w:rPr>
        <w:t xml:space="preserve"> </w:t>
      </w:r>
    </w:p>
    <w:p w:rsidR="00AC4BCE" w:rsidRPr="00A204C0" w:rsidRDefault="00AC4BCE" w:rsidP="00A02A3F">
      <w:pPr>
        <w:suppressAutoHyphens/>
        <w:spacing w:line="360" w:lineRule="auto"/>
        <w:ind w:firstLine="708"/>
        <w:jc w:val="both"/>
        <w:rPr>
          <w:noProof/>
          <w:sz w:val="24"/>
          <w:szCs w:val="24"/>
          <w:lang w:eastAsia="en-GB"/>
        </w:rPr>
      </w:pPr>
      <w:r w:rsidRPr="00A204C0">
        <w:rPr>
          <w:noProof/>
          <w:sz w:val="24"/>
          <w:szCs w:val="24"/>
          <w:lang w:eastAsia="en-GB"/>
        </w:rPr>
        <w:t>Адрес за кореспонденция: ………………….</w:t>
      </w:r>
    </w:p>
    <w:p w:rsidR="00AC4BCE" w:rsidRPr="00A204C0" w:rsidRDefault="00AC4BCE" w:rsidP="00A02A3F">
      <w:pPr>
        <w:suppressAutoHyphens/>
        <w:spacing w:line="360" w:lineRule="auto"/>
        <w:ind w:firstLine="708"/>
        <w:jc w:val="both"/>
        <w:rPr>
          <w:noProof/>
          <w:sz w:val="24"/>
          <w:szCs w:val="24"/>
          <w:lang w:eastAsia="en-GB"/>
        </w:rPr>
      </w:pPr>
      <w:r w:rsidRPr="00A204C0">
        <w:rPr>
          <w:noProof/>
          <w:sz w:val="24"/>
          <w:szCs w:val="24"/>
          <w:lang w:eastAsia="en-GB"/>
        </w:rPr>
        <w:t>Факс: …………………………………………</w:t>
      </w:r>
    </w:p>
    <w:p w:rsidR="00AC4BCE" w:rsidRPr="00A204C0" w:rsidRDefault="00AC4BCE" w:rsidP="00A02A3F">
      <w:pPr>
        <w:suppressAutoHyphens/>
        <w:spacing w:line="360" w:lineRule="auto"/>
        <w:ind w:firstLine="708"/>
        <w:jc w:val="both"/>
        <w:rPr>
          <w:noProof/>
          <w:sz w:val="24"/>
          <w:szCs w:val="24"/>
          <w:lang w:eastAsia="en-GB"/>
        </w:rPr>
      </w:pPr>
      <w:r w:rsidRPr="00A204C0">
        <w:rPr>
          <w:noProof/>
          <w:sz w:val="24"/>
          <w:szCs w:val="24"/>
          <w:lang w:eastAsia="en-GB"/>
        </w:rPr>
        <w:t>e-mail: ………………………………………..</w:t>
      </w:r>
    </w:p>
    <w:p w:rsidR="00AC4BCE" w:rsidRPr="00A204C0" w:rsidRDefault="00AC4BCE" w:rsidP="00A02A3F">
      <w:pPr>
        <w:overflowPunct w:val="0"/>
        <w:spacing w:line="360" w:lineRule="auto"/>
        <w:ind w:firstLine="709"/>
        <w:jc w:val="both"/>
        <w:rPr>
          <w:rFonts w:eastAsia="SimSun"/>
          <w:sz w:val="24"/>
          <w:szCs w:val="24"/>
        </w:rPr>
      </w:pPr>
      <w:r w:rsidRPr="00A204C0">
        <w:rPr>
          <w:noProof/>
          <w:sz w:val="24"/>
          <w:szCs w:val="24"/>
          <w:lang w:eastAsia="en-GB"/>
        </w:rPr>
        <w:t xml:space="preserve">(2) </w:t>
      </w:r>
      <w:r w:rsidRPr="00A204C0">
        <w:rPr>
          <w:sz w:val="24"/>
          <w:szCs w:val="24"/>
        </w:rPr>
        <w:t xml:space="preserve">Страните упълномощават следните представители, които да проследяват и изпълнението на задълженията </w:t>
      </w:r>
      <w:r w:rsidR="007D4D2D" w:rsidRPr="00A204C0">
        <w:rPr>
          <w:sz w:val="24"/>
          <w:szCs w:val="24"/>
        </w:rPr>
        <w:t>им по настоящото споразумение</w:t>
      </w:r>
      <w:r w:rsidRPr="00A204C0">
        <w:rPr>
          <w:sz w:val="24"/>
          <w:szCs w:val="24"/>
        </w:rPr>
        <w:t xml:space="preserve">, да осъществяват контрол по цялостното изпълнение на </w:t>
      </w:r>
      <w:r w:rsidR="007D4D2D" w:rsidRPr="00A204C0">
        <w:rPr>
          <w:sz w:val="24"/>
          <w:szCs w:val="24"/>
        </w:rPr>
        <w:t>споразумението</w:t>
      </w:r>
      <w:r w:rsidRPr="00A204C0">
        <w:rPr>
          <w:sz w:val="24"/>
          <w:szCs w:val="24"/>
        </w:rPr>
        <w:t xml:space="preserve"> и да подписват предвидените в </w:t>
      </w:r>
      <w:r w:rsidR="00EA77F3" w:rsidRPr="00A204C0">
        <w:rPr>
          <w:sz w:val="24"/>
          <w:szCs w:val="24"/>
        </w:rPr>
        <w:lastRenderedPageBreak/>
        <w:t>споразумението</w:t>
      </w:r>
      <w:r w:rsidRPr="00A204C0">
        <w:rPr>
          <w:sz w:val="24"/>
          <w:szCs w:val="24"/>
        </w:rPr>
        <w:t xml:space="preserve"> документи</w:t>
      </w:r>
      <w:r w:rsidR="001577C0" w:rsidRPr="00A204C0">
        <w:rPr>
          <w:sz w:val="24"/>
          <w:szCs w:val="24"/>
        </w:rPr>
        <w:t>,</w:t>
      </w:r>
      <w:r w:rsidRPr="00A204C0">
        <w:rPr>
          <w:sz w:val="24"/>
          <w:szCs w:val="24"/>
        </w:rPr>
        <w:t xml:space="preserve"> </w:t>
      </w:r>
      <w:r w:rsidR="00C21F1A" w:rsidRPr="00A204C0">
        <w:rPr>
          <w:sz w:val="24"/>
          <w:szCs w:val="24"/>
        </w:rPr>
        <w:t xml:space="preserve">с изключение на документите по </w:t>
      </w:r>
      <w:r w:rsidR="00834B0A" w:rsidRPr="00A204C0">
        <w:rPr>
          <w:sz w:val="24"/>
          <w:szCs w:val="24"/>
        </w:rPr>
        <w:t>чл. 4,</w:t>
      </w:r>
      <w:r w:rsidR="003B45B4" w:rsidRPr="00A204C0">
        <w:rPr>
          <w:sz w:val="24"/>
          <w:szCs w:val="24"/>
        </w:rPr>
        <w:t xml:space="preserve"> ал. 1 и </w:t>
      </w:r>
      <w:r w:rsidR="00834B0A" w:rsidRPr="00A204C0">
        <w:rPr>
          <w:sz w:val="24"/>
          <w:szCs w:val="24"/>
        </w:rPr>
        <w:t>ал. 3 и</w:t>
      </w:r>
      <w:r w:rsidR="008839D8" w:rsidRPr="00A204C0">
        <w:rPr>
          <w:sz w:val="24"/>
          <w:szCs w:val="24"/>
        </w:rPr>
        <w:t xml:space="preserve"> </w:t>
      </w:r>
      <w:r w:rsidR="00C21F1A" w:rsidRPr="00A204C0">
        <w:rPr>
          <w:sz w:val="24"/>
          <w:szCs w:val="24"/>
        </w:rPr>
        <w:t>чл. 27</w:t>
      </w:r>
      <w:r w:rsidRPr="00A204C0">
        <w:rPr>
          <w:sz w:val="24"/>
          <w:szCs w:val="24"/>
        </w:rPr>
        <w:t>, както следва</w:t>
      </w:r>
      <w:r w:rsidRPr="00A204C0">
        <w:rPr>
          <w:rFonts w:eastAsia="SimSun"/>
          <w:sz w:val="24"/>
          <w:szCs w:val="24"/>
        </w:rPr>
        <w:t xml:space="preserve">: </w:t>
      </w:r>
    </w:p>
    <w:p w:rsidR="00AC4BCE" w:rsidRPr="00A204C0" w:rsidRDefault="00AC4BCE" w:rsidP="00A02A3F">
      <w:pPr>
        <w:suppressAutoHyphens/>
        <w:spacing w:line="360" w:lineRule="auto"/>
        <w:ind w:firstLine="708"/>
        <w:jc w:val="both"/>
        <w:rPr>
          <w:noProof/>
          <w:sz w:val="24"/>
          <w:szCs w:val="24"/>
          <w:lang w:eastAsia="en-GB"/>
        </w:rPr>
      </w:pPr>
      <w:r w:rsidRPr="00A204C0">
        <w:rPr>
          <w:noProof/>
          <w:sz w:val="24"/>
          <w:szCs w:val="24"/>
          <w:lang w:eastAsia="en-GB"/>
        </w:rPr>
        <w:t xml:space="preserve">1. </w:t>
      </w:r>
      <w:r w:rsidRPr="00A204C0">
        <w:rPr>
          <w:b/>
          <w:noProof/>
          <w:sz w:val="24"/>
          <w:szCs w:val="24"/>
          <w:lang w:eastAsia="en-GB"/>
        </w:rPr>
        <w:t>За ВЪЗЛОЖИТЕЛЯ</w:t>
      </w:r>
      <w:r w:rsidRPr="00A204C0">
        <w:rPr>
          <w:noProof/>
          <w:sz w:val="24"/>
          <w:szCs w:val="24"/>
          <w:lang w:eastAsia="en-GB"/>
        </w:rPr>
        <w:t>:</w:t>
      </w:r>
    </w:p>
    <w:p w:rsidR="00AC4BCE" w:rsidRPr="00A204C0" w:rsidRDefault="00AC4BCE" w:rsidP="00A02A3F">
      <w:pPr>
        <w:overflowPunct w:val="0"/>
        <w:spacing w:line="360" w:lineRule="auto"/>
        <w:jc w:val="both"/>
        <w:rPr>
          <w:rFonts w:eastAsia="SimSun"/>
          <w:b/>
          <w:sz w:val="24"/>
          <w:szCs w:val="24"/>
        </w:rPr>
      </w:pPr>
      <w:r w:rsidRPr="00A204C0">
        <w:rPr>
          <w:noProof/>
          <w:sz w:val="24"/>
          <w:szCs w:val="24"/>
          <w:lang w:eastAsia="en-GB"/>
        </w:rPr>
        <w:tab/>
      </w:r>
      <w:r w:rsidRPr="00A204C0">
        <w:rPr>
          <w:sz w:val="24"/>
          <w:szCs w:val="24"/>
        </w:rPr>
        <w:t>…………………………………………..</w:t>
      </w:r>
    </w:p>
    <w:p w:rsidR="00AC4BCE" w:rsidRPr="00A204C0" w:rsidRDefault="00AC4BCE" w:rsidP="00A02A3F">
      <w:pPr>
        <w:suppressAutoHyphens/>
        <w:spacing w:line="360" w:lineRule="auto"/>
        <w:ind w:firstLine="720"/>
        <w:jc w:val="both"/>
        <w:rPr>
          <w:rFonts w:eastAsia="SimSun"/>
          <w:b/>
          <w:sz w:val="24"/>
          <w:szCs w:val="24"/>
        </w:rPr>
      </w:pPr>
      <w:r w:rsidRPr="00A204C0">
        <w:rPr>
          <w:noProof/>
          <w:sz w:val="24"/>
          <w:szCs w:val="24"/>
          <w:lang w:eastAsia="en-GB"/>
        </w:rPr>
        <w:t xml:space="preserve">2. </w:t>
      </w:r>
      <w:r w:rsidRPr="00A204C0">
        <w:rPr>
          <w:rFonts w:eastAsia="SimSun"/>
          <w:b/>
          <w:sz w:val="24"/>
          <w:szCs w:val="24"/>
        </w:rPr>
        <w:t>За </w:t>
      </w:r>
      <w:r w:rsidR="009175E4" w:rsidRPr="00A204C0">
        <w:rPr>
          <w:b/>
          <w:sz w:val="24"/>
          <w:szCs w:val="24"/>
        </w:rPr>
        <w:t>ИЗПЪЛНИТЕЛЯ</w:t>
      </w:r>
    </w:p>
    <w:p w:rsidR="00AC4BCE" w:rsidRPr="00A204C0" w:rsidRDefault="00AC4BCE" w:rsidP="00A02A3F">
      <w:pPr>
        <w:suppressAutoHyphens/>
        <w:spacing w:line="360" w:lineRule="auto"/>
        <w:ind w:firstLine="720"/>
        <w:jc w:val="both"/>
        <w:rPr>
          <w:noProof/>
          <w:sz w:val="24"/>
          <w:szCs w:val="24"/>
          <w:lang w:eastAsia="en-GB"/>
        </w:rPr>
      </w:pPr>
      <w:r w:rsidRPr="00A204C0">
        <w:rPr>
          <w:rFonts w:eastAsia="SimSun"/>
          <w:sz w:val="24"/>
          <w:szCs w:val="24"/>
        </w:rPr>
        <w:t>…………………………………………..</w:t>
      </w:r>
    </w:p>
    <w:p w:rsidR="00AC4BCE" w:rsidRPr="00A204C0" w:rsidRDefault="00AC4BCE" w:rsidP="00A02A3F">
      <w:pPr>
        <w:suppressAutoHyphens/>
        <w:spacing w:line="360" w:lineRule="auto"/>
        <w:ind w:firstLine="720"/>
        <w:jc w:val="both"/>
        <w:rPr>
          <w:noProof/>
          <w:sz w:val="24"/>
          <w:szCs w:val="24"/>
          <w:lang w:eastAsia="en-GB"/>
        </w:rPr>
      </w:pPr>
      <w:r w:rsidRPr="00A204C0">
        <w:rPr>
          <w:noProof/>
          <w:sz w:val="24"/>
          <w:szCs w:val="24"/>
          <w:lang w:eastAsia="en-GB"/>
        </w:rPr>
        <w:t>(3) За дата на получаване на уведомлението се счита:</w:t>
      </w:r>
    </w:p>
    <w:p w:rsidR="00AC4BCE" w:rsidRPr="00A204C0" w:rsidRDefault="00AC4BCE" w:rsidP="001577C0">
      <w:pPr>
        <w:suppressAutoHyphens/>
        <w:spacing w:line="360" w:lineRule="auto"/>
        <w:ind w:firstLine="709"/>
        <w:jc w:val="both"/>
        <w:rPr>
          <w:noProof/>
          <w:sz w:val="24"/>
          <w:szCs w:val="24"/>
          <w:lang w:eastAsia="en-GB"/>
        </w:rPr>
      </w:pPr>
      <w:r w:rsidRPr="00A204C0">
        <w:rPr>
          <w:noProof/>
          <w:sz w:val="24"/>
          <w:szCs w:val="24"/>
          <w:lang w:eastAsia="en-GB"/>
        </w:rPr>
        <w:t>1. датата на предаването – при лично предаване;</w:t>
      </w:r>
    </w:p>
    <w:p w:rsidR="00AC4BCE" w:rsidRPr="00A204C0" w:rsidRDefault="00AC4BCE" w:rsidP="001577C0">
      <w:pPr>
        <w:suppressAutoHyphens/>
        <w:spacing w:line="360" w:lineRule="auto"/>
        <w:ind w:firstLine="709"/>
        <w:jc w:val="both"/>
        <w:rPr>
          <w:noProof/>
          <w:sz w:val="24"/>
          <w:szCs w:val="24"/>
          <w:lang w:eastAsia="en-GB"/>
        </w:rPr>
      </w:pPr>
      <w:r w:rsidRPr="00A204C0">
        <w:rPr>
          <w:noProof/>
          <w:sz w:val="24"/>
          <w:szCs w:val="24"/>
          <w:lang w:eastAsia="en-GB"/>
        </w:rPr>
        <w:t>2. датата на пощенското клеймо на обратната разписка – при изпращане по пощата;</w:t>
      </w:r>
    </w:p>
    <w:p w:rsidR="00AC4BCE" w:rsidRPr="00A204C0" w:rsidRDefault="00AC4BCE" w:rsidP="001577C0">
      <w:pPr>
        <w:suppressAutoHyphens/>
        <w:spacing w:line="360" w:lineRule="auto"/>
        <w:ind w:firstLine="709"/>
        <w:jc w:val="both"/>
        <w:rPr>
          <w:noProof/>
          <w:sz w:val="24"/>
          <w:szCs w:val="24"/>
          <w:lang w:eastAsia="en-GB"/>
        </w:rPr>
      </w:pPr>
      <w:r w:rsidRPr="00A204C0">
        <w:rPr>
          <w:noProof/>
          <w:sz w:val="24"/>
          <w:szCs w:val="24"/>
          <w:lang w:eastAsia="en-GB"/>
        </w:rPr>
        <w:t>3. датата на доставка, отбелязана върху куриерската разписка – при изпращане по куриер;</w:t>
      </w:r>
    </w:p>
    <w:p w:rsidR="00AC4BCE" w:rsidRPr="00A204C0" w:rsidRDefault="00AC4BCE" w:rsidP="001577C0">
      <w:pPr>
        <w:suppressAutoHyphens/>
        <w:spacing w:line="360" w:lineRule="auto"/>
        <w:ind w:firstLine="709"/>
        <w:jc w:val="both"/>
        <w:rPr>
          <w:noProof/>
          <w:sz w:val="24"/>
          <w:szCs w:val="24"/>
          <w:lang w:eastAsia="en-GB"/>
        </w:rPr>
      </w:pPr>
      <w:r w:rsidRPr="00A204C0">
        <w:rPr>
          <w:noProof/>
          <w:sz w:val="24"/>
          <w:szCs w:val="24"/>
          <w:lang w:eastAsia="en-GB"/>
        </w:rPr>
        <w:t>4. датата, посочена в извлечението от факс устройството– при изпращане по факс;</w:t>
      </w:r>
    </w:p>
    <w:p w:rsidR="00AC4BCE" w:rsidRPr="00A204C0" w:rsidRDefault="00AC4BCE" w:rsidP="001577C0">
      <w:pPr>
        <w:suppressAutoHyphens/>
        <w:spacing w:line="360" w:lineRule="auto"/>
        <w:ind w:firstLine="709"/>
        <w:jc w:val="both"/>
        <w:rPr>
          <w:noProof/>
          <w:sz w:val="24"/>
          <w:szCs w:val="24"/>
          <w:lang w:eastAsia="en-GB"/>
        </w:rPr>
      </w:pPr>
      <w:r w:rsidRPr="00A204C0">
        <w:rPr>
          <w:noProof/>
          <w:sz w:val="24"/>
          <w:szCs w:val="24"/>
          <w:lang w:eastAsia="en-GB"/>
        </w:rPr>
        <w:t>5. датата на която уведомлението</w:t>
      </w:r>
      <w:r w:rsidRPr="00A204C0">
        <w:rPr>
          <w:sz w:val="24"/>
          <w:szCs w:val="24"/>
        </w:rPr>
        <w:t xml:space="preserve"> е постъпило в посочената от </w:t>
      </w:r>
      <w:r w:rsidR="0038476C" w:rsidRPr="00A204C0">
        <w:rPr>
          <w:b/>
          <w:sz w:val="24"/>
          <w:szCs w:val="24"/>
        </w:rPr>
        <w:t>ИЗПЪЛНИТЕЛЯ</w:t>
      </w:r>
      <w:r w:rsidR="0038476C" w:rsidRPr="00A204C0">
        <w:rPr>
          <w:sz w:val="24"/>
          <w:szCs w:val="24"/>
        </w:rPr>
        <w:t xml:space="preserve"> </w:t>
      </w:r>
      <w:r w:rsidRPr="00A204C0">
        <w:rPr>
          <w:sz w:val="24"/>
          <w:szCs w:val="24"/>
        </w:rPr>
        <w:t xml:space="preserve">информационна система (е-mail) </w:t>
      </w:r>
      <w:r w:rsidRPr="00A204C0">
        <w:rPr>
          <w:noProof/>
          <w:sz w:val="24"/>
          <w:szCs w:val="24"/>
          <w:lang w:eastAsia="en-GB"/>
        </w:rPr>
        <w:t xml:space="preserve">– при изпращане по електронна поща. </w:t>
      </w:r>
    </w:p>
    <w:p w:rsidR="00AC4BCE" w:rsidRPr="00A204C0" w:rsidRDefault="00AC4BCE" w:rsidP="00A02A3F">
      <w:pPr>
        <w:suppressAutoHyphens/>
        <w:spacing w:line="360" w:lineRule="auto"/>
        <w:ind w:firstLine="720"/>
        <w:jc w:val="both"/>
        <w:rPr>
          <w:noProof/>
          <w:sz w:val="24"/>
          <w:szCs w:val="24"/>
          <w:lang w:eastAsia="en-GB"/>
        </w:rPr>
      </w:pPr>
      <w:r w:rsidRPr="00A204C0">
        <w:rPr>
          <w:noProof/>
          <w:sz w:val="24"/>
          <w:szCs w:val="24"/>
          <w:lang w:eastAsia="en-GB"/>
        </w:rPr>
        <w:t xml:space="preserve">(4) Всяка кореспонденция между </w:t>
      </w:r>
      <w:r w:rsidR="008839D8" w:rsidRPr="00A204C0">
        <w:rPr>
          <w:noProof/>
          <w:sz w:val="24"/>
          <w:szCs w:val="24"/>
          <w:lang w:eastAsia="en-GB"/>
        </w:rPr>
        <w:t>с</w:t>
      </w:r>
      <w:r w:rsidRPr="00A204C0">
        <w:rPr>
          <w:noProof/>
          <w:sz w:val="24"/>
          <w:szCs w:val="24"/>
          <w:lang w:eastAsia="en-GB"/>
        </w:rPr>
        <w:t xml:space="preserve">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или други данни за контакт, съответната </w:t>
      </w:r>
      <w:r w:rsidR="008839D8" w:rsidRPr="00A204C0">
        <w:rPr>
          <w:noProof/>
          <w:sz w:val="24"/>
          <w:szCs w:val="24"/>
          <w:lang w:eastAsia="en-GB"/>
        </w:rPr>
        <w:t>с</w:t>
      </w:r>
      <w:r w:rsidRPr="00A204C0">
        <w:rPr>
          <w:noProof/>
          <w:sz w:val="24"/>
          <w:szCs w:val="24"/>
          <w:lang w:eastAsia="en-GB"/>
        </w:rPr>
        <w:t>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w:t>
      </w:r>
      <w:r w:rsidR="00834B0A" w:rsidRPr="00A204C0">
        <w:rPr>
          <w:noProof/>
          <w:sz w:val="24"/>
          <w:szCs w:val="24"/>
          <w:lang w:eastAsia="en-GB"/>
        </w:rPr>
        <w:t>/ искане и т.н.</w:t>
      </w:r>
      <w:r w:rsidRPr="00A204C0">
        <w:rPr>
          <w:noProof/>
          <w:sz w:val="24"/>
          <w:szCs w:val="24"/>
          <w:lang w:eastAsia="en-GB"/>
        </w:rPr>
        <w:t xml:space="preserve">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AC4BCE" w:rsidRPr="00A204C0" w:rsidRDefault="00AC4BCE" w:rsidP="00A02A3F">
      <w:pPr>
        <w:suppressAutoHyphens/>
        <w:spacing w:line="360" w:lineRule="auto"/>
        <w:ind w:firstLine="720"/>
        <w:jc w:val="both"/>
        <w:rPr>
          <w:noProof/>
          <w:sz w:val="24"/>
          <w:szCs w:val="24"/>
          <w:lang w:eastAsia="en-GB"/>
        </w:rPr>
      </w:pPr>
      <w:r w:rsidRPr="00A204C0">
        <w:rPr>
          <w:noProof/>
          <w:sz w:val="24"/>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9175E4" w:rsidRPr="00A204C0">
        <w:rPr>
          <w:b/>
          <w:sz w:val="24"/>
          <w:szCs w:val="24"/>
          <w:shd w:val="clear" w:color="auto" w:fill="FFFFFF"/>
          <w:lang w:eastAsia="ru-RU"/>
        </w:rPr>
        <w:t>ИЗПЪЛНИТЕЛЯ</w:t>
      </w:r>
      <w:r w:rsidRPr="00A204C0">
        <w:rPr>
          <w:noProof/>
          <w:sz w:val="24"/>
          <w:szCs w:val="24"/>
          <w:lang w:eastAsia="en-GB"/>
        </w:rPr>
        <w:t xml:space="preserve">, същият се задължава да уведоми </w:t>
      </w:r>
      <w:r w:rsidRPr="00A204C0">
        <w:rPr>
          <w:b/>
          <w:bCs/>
          <w:noProof/>
          <w:sz w:val="24"/>
          <w:szCs w:val="24"/>
          <w:lang w:eastAsia="en-GB"/>
        </w:rPr>
        <w:t>ВЪЗЛОЖИТЕЛЯ</w:t>
      </w:r>
      <w:r w:rsidRPr="00A204C0">
        <w:rPr>
          <w:noProof/>
          <w:sz w:val="24"/>
          <w:szCs w:val="24"/>
          <w:lang w:eastAsia="en-GB"/>
        </w:rPr>
        <w:t xml:space="preserve"> за промяната в срок до 3 (три) дни от вписването ѝ в съответния регистър.</w:t>
      </w:r>
    </w:p>
    <w:p w:rsidR="00AC4BCE" w:rsidRPr="00A204C0" w:rsidRDefault="00BD79A8" w:rsidP="00AC36D3">
      <w:pPr>
        <w:numPr>
          <w:ilvl w:val="0"/>
          <w:numId w:val="31"/>
        </w:numPr>
        <w:tabs>
          <w:tab w:val="left" w:pos="1560"/>
        </w:tabs>
        <w:spacing w:line="360" w:lineRule="auto"/>
        <w:ind w:left="0" w:right="16" w:firstLine="709"/>
        <w:jc w:val="both"/>
        <w:rPr>
          <w:sz w:val="24"/>
          <w:szCs w:val="24"/>
        </w:rPr>
      </w:pPr>
      <w:r w:rsidRPr="00A204C0">
        <w:rPr>
          <w:sz w:val="24"/>
          <w:szCs w:val="24"/>
        </w:rPr>
        <w:t>Д</w:t>
      </w:r>
      <w:r w:rsidR="009175E4" w:rsidRPr="00A204C0">
        <w:rPr>
          <w:sz w:val="24"/>
          <w:szCs w:val="24"/>
        </w:rPr>
        <w:t xml:space="preserve">оговор за обществена поръчка въз основа на настоящото рамково споразумение се подписва от представителите на страните, подписали това споразумение. При настъпване на промяна в тези лица съответната страна е длъжна да уведоми другата в писмен вид като посочи причините за промяната и представи доказателства, че съответните лица действително имат право валидно да задължават страната по настоящото споразумение.  </w:t>
      </w:r>
    </w:p>
    <w:p w:rsidR="00C23072" w:rsidRPr="00A204C0" w:rsidRDefault="0020452D" w:rsidP="00AC36D3">
      <w:pPr>
        <w:numPr>
          <w:ilvl w:val="0"/>
          <w:numId w:val="31"/>
        </w:numPr>
        <w:tabs>
          <w:tab w:val="left" w:pos="1560"/>
        </w:tabs>
        <w:spacing w:line="360" w:lineRule="auto"/>
        <w:ind w:left="0" w:right="16" w:firstLine="709"/>
        <w:jc w:val="both"/>
        <w:rPr>
          <w:noProof/>
          <w:sz w:val="24"/>
          <w:szCs w:val="24"/>
          <w:lang w:eastAsia="en-GB"/>
        </w:rPr>
      </w:pPr>
      <w:r w:rsidRPr="00A204C0">
        <w:rPr>
          <w:sz w:val="24"/>
          <w:szCs w:val="24"/>
        </w:rPr>
        <w:t>(1)</w:t>
      </w:r>
      <w:r w:rsidR="00C23072" w:rsidRPr="00A204C0">
        <w:rPr>
          <w:sz w:val="24"/>
          <w:szCs w:val="24"/>
        </w:rPr>
        <w:t xml:space="preserve"> </w:t>
      </w:r>
      <w:r w:rsidR="00C23072" w:rsidRPr="00A204C0">
        <w:rPr>
          <w:bCs/>
          <w:noProof/>
          <w:sz w:val="24"/>
          <w:szCs w:val="24"/>
          <w:lang w:eastAsia="en-GB"/>
        </w:rPr>
        <w:t xml:space="preserve">Всяка от </w:t>
      </w:r>
      <w:r w:rsidR="008839D8" w:rsidRPr="00A204C0">
        <w:rPr>
          <w:bCs/>
          <w:noProof/>
          <w:sz w:val="24"/>
          <w:szCs w:val="24"/>
          <w:lang w:eastAsia="en-GB"/>
        </w:rPr>
        <w:t>с</w:t>
      </w:r>
      <w:r w:rsidR="00C23072" w:rsidRPr="00A204C0">
        <w:rPr>
          <w:bCs/>
          <w:noProof/>
          <w:sz w:val="24"/>
          <w:szCs w:val="24"/>
          <w:lang w:eastAsia="en-GB"/>
        </w:rPr>
        <w:t xml:space="preserve">траните се задължава да пази в поверителност и да не разкрива или разпространява информация за другата </w:t>
      </w:r>
      <w:r w:rsidR="008839D8" w:rsidRPr="00A204C0">
        <w:rPr>
          <w:bCs/>
          <w:noProof/>
          <w:sz w:val="24"/>
          <w:szCs w:val="24"/>
          <w:lang w:eastAsia="en-GB"/>
        </w:rPr>
        <w:t>с</w:t>
      </w:r>
      <w:r w:rsidR="00C23072" w:rsidRPr="00A204C0">
        <w:rPr>
          <w:bCs/>
          <w:noProof/>
          <w:sz w:val="24"/>
          <w:szCs w:val="24"/>
          <w:lang w:eastAsia="en-GB"/>
        </w:rPr>
        <w:t xml:space="preserve">трана, станала ѝ известна при или по повод </w:t>
      </w:r>
      <w:r w:rsidR="00C23072" w:rsidRPr="00A204C0">
        <w:rPr>
          <w:bCs/>
          <w:noProof/>
          <w:sz w:val="24"/>
          <w:szCs w:val="24"/>
          <w:lang w:eastAsia="en-GB"/>
        </w:rPr>
        <w:lastRenderedPageBreak/>
        <w:t xml:space="preserve">изпълнението на </w:t>
      </w:r>
      <w:r w:rsidR="00077C20">
        <w:rPr>
          <w:bCs/>
          <w:noProof/>
          <w:sz w:val="24"/>
          <w:szCs w:val="24"/>
          <w:lang w:eastAsia="en-GB"/>
        </w:rPr>
        <w:t xml:space="preserve">настоящото </w:t>
      </w:r>
      <w:r w:rsidR="00C23072" w:rsidRPr="00A204C0">
        <w:rPr>
          <w:bCs/>
          <w:noProof/>
          <w:sz w:val="24"/>
          <w:szCs w:val="24"/>
          <w:lang w:eastAsia="en-GB"/>
        </w:rPr>
        <w:t>рамково споразумение и сключените въз основа на него договори („Конфиденциална информация“)</w:t>
      </w:r>
      <w:r w:rsidR="00306D84" w:rsidRPr="00A204C0">
        <w:rPr>
          <w:rStyle w:val="FootnoteReference"/>
          <w:bCs/>
          <w:noProof/>
          <w:sz w:val="24"/>
          <w:szCs w:val="24"/>
          <w:lang w:eastAsia="en-GB"/>
        </w:rPr>
        <w:footnoteReference w:id="1"/>
      </w:r>
      <w:r w:rsidR="00B45937" w:rsidRPr="00A204C0">
        <w:rPr>
          <w:rFonts w:eastAsia="Calibri"/>
          <w:sz w:val="24"/>
          <w:szCs w:val="24"/>
          <w:lang w:eastAsia="en-US"/>
        </w:rPr>
        <w:t xml:space="preserve"> включително и след прекратяването на същите</w:t>
      </w:r>
      <w:r w:rsidR="00B45937" w:rsidRPr="00A204C0">
        <w:rPr>
          <w:rFonts w:eastAsia="SimSun"/>
          <w:sz w:val="24"/>
          <w:szCs w:val="24"/>
        </w:rPr>
        <w:t>, неограничено във времето</w:t>
      </w:r>
      <w:r w:rsidR="00C23072" w:rsidRPr="00A204C0">
        <w:rPr>
          <w:bCs/>
          <w:noProof/>
          <w:sz w:val="24"/>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w:t>
      </w:r>
      <w:r w:rsidR="008839D8" w:rsidRPr="00A204C0">
        <w:rPr>
          <w:bCs/>
          <w:noProof/>
          <w:sz w:val="24"/>
          <w:szCs w:val="24"/>
          <w:lang w:eastAsia="en-GB"/>
        </w:rPr>
        <w:t>с</w:t>
      </w:r>
      <w:r w:rsidR="00C23072" w:rsidRPr="00A204C0">
        <w:rPr>
          <w:bCs/>
          <w:noProof/>
          <w:sz w:val="24"/>
          <w:szCs w:val="24"/>
          <w:lang w:eastAsia="en-GB"/>
        </w:rPr>
        <w:t xml:space="preserve">траните, както и ноу-хау, изобретения, полезни модели или други права от подобен характер, свързани с изпълнението на рамковото споразумение и сключените въз основа на него договори. Не се смята за конфиденциална информацията, касаеща наименованието на рамковото споразумение, договорите, сключени въз основа на него, стойността и предмета им, с оглед бъдещо позоваване на придобит професионален опит от </w:t>
      </w:r>
      <w:r w:rsidR="00C23072" w:rsidRPr="00A204C0">
        <w:rPr>
          <w:b/>
          <w:noProof/>
          <w:sz w:val="24"/>
          <w:szCs w:val="24"/>
          <w:lang w:eastAsia="cs-CZ"/>
        </w:rPr>
        <w:t>ИЗПЪЛНИТЕЛЯ</w:t>
      </w:r>
      <w:r w:rsidR="00C23072" w:rsidRPr="00A204C0">
        <w:rPr>
          <w:bCs/>
          <w:noProof/>
          <w:sz w:val="24"/>
          <w:szCs w:val="24"/>
          <w:lang w:eastAsia="en-GB"/>
        </w:rPr>
        <w:t>.</w:t>
      </w:r>
    </w:p>
    <w:p w:rsidR="00C23072" w:rsidRPr="00A204C0" w:rsidRDefault="00C23072" w:rsidP="00A02A3F">
      <w:pPr>
        <w:suppressAutoHyphens/>
        <w:spacing w:line="360" w:lineRule="auto"/>
        <w:ind w:firstLine="720"/>
        <w:jc w:val="both"/>
        <w:rPr>
          <w:noProof/>
          <w:sz w:val="24"/>
          <w:szCs w:val="24"/>
          <w:lang w:eastAsia="en-GB"/>
        </w:rPr>
      </w:pPr>
      <w:r w:rsidRPr="00A204C0">
        <w:rPr>
          <w:noProof/>
          <w:sz w:val="24"/>
          <w:szCs w:val="24"/>
          <w:lang w:eastAsia="en-GB"/>
        </w:rPr>
        <w:t>(</w:t>
      </w:r>
      <w:r w:rsidR="00FB37E9" w:rsidRPr="00A204C0">
        <w:rPr>
          <w:noProof/>
          <w:sz w:val="24"/>
          <w:szCs w:val="24"/>
          <w:lang w:eastAsia="en-GB"/>
        </w:rPr>
        <w:t>2</w:t>
      </w:r>
      <w:r w:rsidRPr="00A204C0">
        <w:rPr>
          <w:noProof/>
          <w:sz w:val="24"/>
          <w:szCs w:val="24"/>
          <w:lang w:eastAsia="en-GB"/>
        </w:rPr>
        <w:t>) Не се счита за нарушение на задълженията за неразкриване на Конфиденциална информация, когато:</w:t>
      </w:r>
    </w:p>
    <w:p w:rsidR="00C23072" w:rsidRPr="00A204C0" w:rsidRDefault="00C23072" w:rsidP="001577C0">
      <w:pPr>
        <w:suppressAutoHyphens/>
        <w:spacing w:line="360" w:lineRule="auto"/>
        <w:ind w:firstLine="709"/>
        <w:jc w:val="both"/>
        <w:rPr>
          <w:noProof/>
          <w:sz w:val="24"/>
          <w:szCs w:val="24"/>
          <w:lang w:eastAsia="en-GB"/>
        </w:rPr>
      </w:pPr>
      <w:r w:rsidRPr="00A204C0">
        <w:rPr>
          <w:noProof/>
          <w:sz w:val="24"/>
          <w:szCs w:val="24"/>
          <w:lang w:eastAsia="en-GB"/>
        </w:rPr>
        <w:t xml:space="preserve">1. </w:t>
      </w:r>
      <w:r w:rsidR="008839D8" w:rsidRPr="00A204C0">
        <w:rPr>
          <w:noProof/>
          <w:sz w:val="24"/>
          <w:szCs w:val="24"/>
          <w:lang w:eastAsia="en-GB"/>
        </w:rPr>
        <w:t>И</w:t>
      </w:r>
      <w:r w:rsidRPr="00A204C0">
        <w:rPr>
          <w:noProof/>
          <w:sz w:val="24"/>
          <w:szCs w:val="24"/>
          <w:lang w:eastAsia="en-GB"/>
        </w:rPr>
        <w:t xml:space="preserve">нформацията е станала или става публично достъпна, без нарушаване на </w:t>
      </w:r>
      <w:r w:rsidR="0020452D" w:rsidRPr="00A204C0">
        <w:rPr>
          <w:bCs/>
          <w:noProof/>
          <w:sz w:val="24"/>
          <w:szCs w:val="24"/>
          <w:lang w:eastAsia="en-GB"/>
        </w:rPr>
        <w:t xml:space="preserve">рамковото споразумение и сключените въз основа на него договори </w:t>
      </w:r>
      <w:r w:rsidRPr="00A204C0">
        <w:rPr>
          <w:noProof/>
          <w:sz w:val="24"/>
          <w:szCs w:val="24"/>
          <w:lang w:eastAsia="en-GB"/>
        </w:rPr>
        <w:t xml:space="preserve">от която и да е от </w:t>
      </w:r>
      <w:r w:rsidR="00834B0A" w:rsidRPr="00A204C0">
        <w:rPr>
          <w:noProof/>
          <w:sz w:val="24"/>
          <w:szCs w:val="24"/>
          <w:lang w:eastAsia="en-GB"/>
        </w:rPr>
        <w:t>с</w:t>
      </w:r>
      <w:r w:rsidRPr="00A204C0">
        <w:rPr>
          <w:noProof/>
          <w:sz w:val="24"/>
          <w:szCs w:val="24"/>
          <w:lang w:eastAsia="en-GB"/>
        </w:rPr>
        <w:t>траните;</w:t>
      </w:r>
    </w:p>
    <w:p w:rsidR="00C23072" w:rsidRPr="00A204C0" w:rsidRDefault="00C23072" w:rsidP="001577C0">
      <w:pPr>
        <w:suppressAutoHyphens/>
        <w:spacing w:line="360" w:lineRule="auto"/>
        <w:ind w:firstLine="709"/>
        <w:jc w:val="both"/>
        <w:rPr>
          <w:noProof/>
          <w:sz w:val="24"/>
          <w:szCs w:val="24"/>
          <w:lang w:eastAsia="en-GB"/>
        </w:rPr>
      </w:pPr>
      <w:r w:rsidRPr="00A204C0">
        <w:rPr>
          <w:noProof/>
          <w:sz w:val="24"/>
          <w:szCs w:val="24"/>
          <w:lang w:eastAsia="en-GB"/>
        </w:rPr>
        <w:t xml:space="preserve">2. </w:t>
      </w:r>
      <w:r w:rsidR="008839D8" w:rsidRPr="00A204C0">
        <w:rPr>
          <w:noProof/>
          <w:sz w:val="24"/>
          <w:szCs w:val="24"/>
          <w:lang w:eastAsia="en-GB"/>
        </w:rPr>
        <w:t>И</w:t>
      </w:r>
      <w:r w:rsidRPr="00A204C0">
        <w:rPr>
          <w:noProof/>
          <w:sz w:val="24"/>
          <w:szCs w:val="24"/>
          <w:lang w:eastAsia="en-GB"/>
        </w:rPr>
        <w:t xml:space="preserve">нформацията се изисква по силата на закон, приложим спрямо която и да е от </w:t>
      </w:r>
      <w:r w:rsidR="00834B0A" w:rsidRPr="00A204C0">
        <w:rPr>
          <w:noProof/>
          <w:sz w:val="24"/>
          <w:szCs w:val="24"/>
          <w:lang w:eastAsia="en-GB"/>
        </w:rPr>
        <w:t>с</w:t>
      </w:r>
      <w:r w:rsidRPr="00A204C0">
        <w:rPr>
          <w:noProof/>
          <w:sz w:val="24"/>
          <w:szCs w:val="24"/>
          <w:lang w:eastAsia="en-GB"/>
        </w:rPr>
        <w:t>траните; или</w:t>
      </w:r>
    </w:p>
    <w:p w:rsidR="00C23072" w:rsidRPr="00A204C0" w:rsidRDefault="00C23072" w:rsidP="001577C0">
      <w:pPr>
        <w:suppressAutoHyphens/>
        <w:spacing w:line="360" w:lineRule="auto"/>
        <w:ind w:firstLine="709"/>
        <w:jc w:val="both"/>
        <w:rPr>
          <w:bCs/>
          <w:noProof/>
          <w:sz w:val="24"/>
          <w:szCs w:val="24"/>
          <w:lang w:eastAsia="en-GB"/>
        </w:rPr>
      </w:pPr>
      <w:r w:rsidRPr="00A204C0">
        <w:rPr>
          <w:bCs/>
          <w:noProof/>
          <w:sz w:val="24"/>
          <w:szCs w:val="24"/>
          <w:lang w:eastAsia="en-GB"/>
        </w:rPr>
        <w:t xml:space="preserve">3. </w:t>
      </w:r>
      <w:r w:rsidR="008839D8" w:rsidRPr="00A204C0">
        <w:rPr>
          <w:bCs/>
          <w:noProof/>
          <w:sz w:val="24"/>
          <w:szCs w:val="24"/>
          <w:lang w:eastAsia="en-GB"/>
        </w:rPr>
        <w:t>П</w:t>
      </w:r>
      <w:r w:rsidRPr="00A204C0">
        <w:rPr>
          <w:bCs/>
          <w:noProof/>
          <w:sz w:val="24"/>
          <w:szCs w:val="24"/>
          <w:lang w:eastAsia="en-GB"/>
        </w:rPr>
        <w:t xml:space="preserve">редоставянето на информацията се изисква от регулаторен или друг компетентен орган и съответната </w:t>
      </w:r>
      <w:r w:rsidR="008839D8" w:rsidRPr="00A204C0">
        <w:rPr>
          <w:bCs/>
          <w:noProof/>
          <w:sz w:val="24"/>
          <w:szCs w:val="24"/>
          <w:lang w:eastAsia="en-GB"/>
        </w:rPr>
        <w:t>с</w:t>
      </w:r>
      <w:r w:rsidRPr="00A204C0">
        <w:rPr>
          <w:bCs/>
          <w:noProof/>
          <w:sz w:val="24"/>
          <w:szCs w:val="24"/>
          <w:lang w:eastAsia="en-GB"/>
        </w:rPr>
        <w:t>трана е длъжна да изпълни такова изискване;</w:t>
      </w:r>
    </w:p>
    <w:p w:rsidR="00FB37E9" w:rsidRPr="00A204C0" w:rsidRDefault="00C23072" w:rsidP="001577C0">
      <w:pPr>
        <w:suppressAutoHyphens/>
        <w:spacing w:line="360" w:lineRule="auto"/>
        <w:ind w:firstLine="709"/>
        <w:jc w:val="both"/>
        <w:rPr>
          <w:noProof/>
          <w:sz w:val="24"/>
          <w:szCs w:val="24"/>
          <w:lang w:eastAsia="en-GB"/>
        </w:rPr>
      </w:pPr>
      <w:r w:rsidRPr="00A204C0">
        <w:rPr>
          <w:sz w:val="24"/>
          <w:szCs w:val="24"/>
        </w:rPr>
        <w:t xml:space="preserve">В случаите по точки 2 или 3 </w:t>
      </w:r>
      <w:r w:rsidR="008839D8" w:rsidRPr="00A204C0">
        <w:rPr>
          <w:sz w:val="24"/>
          <w:szCs w:val="24"/>
        </w:rPr>
        <w:t>с</w:t>
      </w:r>
      <w:r w:rsidRPr="00A204C0">
        <w:rPr>
          <w:sz w:val="24"/>
          <w:szCs w:val="24"/>
        </w:rPr>
        <w:t xml:space="preserve">траната, която следва да предостави информацията, уведомява незабавно другата </w:t>
      </w:r>
      <w:r w:rsidR="008839D8" w:rsidRPr="00A204C0">
        <w:rPr>
          <w:sz w:val="24"/>
          <w:szCs w:val="24"/>
        </w:rPr>
        <w:t>с</w:t>
      </w:r>
      <w:r w:rsidRPr="00A204C0">
        <w:rPr>
          <w:sz w:val="24"/>
          <w:szCs w:val="24"/>
        </w:rPr>
        <w:t>трана</w:t>
      </w:r>
      <w:r w:rsidRPr="00A204C0">
        <w:rPr>
          <w:bCs/>
          <w:noProof/>
          <w:sz w:val="24"/>
          <w:szCs w:val="24"/>
          <w:lang w:eastAsia="en-GB"/>
        </w:rPr>
        <w:t>.</w:t>
      </w:r>
      <w:r w:rsidR="00FB37E9" w:rsidRPr="00A204C0">
        <w:rPr>
          <w:noProof/>
          <w:sz w:val="24"/>
          <w:szCs w:val="24"/>
          <w:lang w:eastAsia="en-GB"/>
        </w:rPr>
        <w:t xml:space="preserve"> </w:t>
      </w:r>
    </w:p>
    <w:p w:rsidR="00C23072" w:rsidRPr="00A204C0" w:rsidRDefault="00FB37E9" w:rsidP="00A02A3F">
      <w:pPr>
        <w:suppressAutoHyphens/>
        <w:spacing w:line="360" w:lineRule="auto"/>
        <w:ind w:firstLine="709"/>
        <w:jc w:val="both"/>
        <w:rPr>
          <w:bCs/>
          <w:noProof/>
          <w:sz w:val="24"/>
          <w:szCs w:val="24"/>
          <w:lang w:eastAsia="en-GB"/>
        </w:rPr>
      </w:pPr>
      <w:r w:rsidRPr="00A204C0">
        <w:rPr>
          <w:noProof/>
          <w:sz w:val="24"/>
          <w:szCs w:val="24"/>
          <w:lang w:eastAsia="en-GB"/>
        </w:rPr>
        <w:t xml:space="preserve">(3) С изключение на случаите, посочени в ал. 2, </w:t>
      </w:r>
      <w:r w:rsidR="008839D8" w:rsidRPr="00A204C0">
        <w:rPr>
          <w:noProof/>
          <w:sz w:val="24"/>
          <w:szCs w:val="24"/>
          <w:lang w:eastAsia="en-GB"/>
        </w:rPr>
        <w:t>к</w:t>
      </w:r>
      <w:r w:rsidRPr="00A204C0">
        <w:rPr>
          <w:noProof/>
          <w:sz w:val="24"/>
          <w:szCs w:val="24"/>
          <w:lang w:eastAsia="en-GB"/>
        </w:rPr>
        <w:t xml:space="preserve">онфиденциална информация може да бъде разкривана само след предварително писмено одобрение от другата </w:t>
      </w:r>
      <w:r w:rsidR="008839D8" w:rsidRPr="00A204C0">
        <w:rPr>
          <w:noProof/>
          <w:sz w:val="24"/>
          <w:szCs w:val="24"/>
          <w:lang w:eastAsia="en-GB"/>
        </w:rPr>
        <w:t>с</w:t>
      </w:r>
      <w:r w:rsidRPr="00A204C0">
        <w:rPr>
          <w:noProof/>
          <w:sz w:val="24"/>
          <w:szCs w:val="24"/>
          <w:lang w:eastAsia="en-GB"/>
        </w:rPr>
        <w:t>трана, като това съгласие не може да бъде отказано безпричинно.</w:t>
      </w:r>
    </w:p>
    <w:p w:rsidR="0034123E" w:rsidRPr="00A204C0" w:rsidRDefault="00C23072" w:rsidP="00A02A3F">
      <w:pPr>
        <w:suppressAutoHyphens/>
        <w:spacing w:line="360" w:lineRule="auto"/>
        <w:ind w:firstLine="720"/>
        <w:jc w:val="both"/>
        <w:rPr>
          <w:bCs/>
          <w:noProof/>
          <w:sz w:val="24"/>
          <w:szCs w:val="24"/>
          <w:lang w:eastAsia="en-GB"/>
        </w:rPr>
      </w:pPr>
      <w:r w:rsidRPr="00A204C0">
        <w:rPr>
          <w:bCs/>
          <w:noProof/>
          <w:sz w:val="24"/>
          <w:szCs w:val="24"/>
          <w:lang w:eastAsia="en-GB"/>
        </w:rPr>
        <w:t xml:space="preserve">(4) Задълженията по </w:t>
      </w:r>
      <w:r w:rsidR="0034123E" w:rsidRPr="00A204C0">
        <w:rPr>
          <w:bCs/>
          <w:noProof/>
          <w:sz w:val="24"/>
          <w:szCs w:val="24"/>
          <w:lang w:eastAsia="en-GB"/>
        </w:rPr>
        <w:t xml:space="preserve">опазване от нерагламентиран достъп на </w:t>
      </w:r>
      <w:r w:rsidR="008839D8" w:rsidRPr="00A204C0">
        <w:rPr>
          <w:bCs/>
          <w:noProof/>
          <w:sz w:val="24"/>
          <w:szCs w:val="24"/>
          <w:lang w:eastAsia="en-GB"/>
        </w:rPr>
        <w:t>к</w:t>
      </w:r>
      <w:r w:rsidR="0034123E" w:rsidRPr="00A204C0">
        <w:rPr>
          <w:bCs/>
          <w:noProof/>
          <w:sz w:val="24"/>
          <w:szCs w:val="24"/>
          <w:lang w:eastAsia="en-GB"/>
        </w:rPr>
        <w:t xml:space="preserve">онфиденциална информация </w:t>
      </w:r>
      <w:r w:rsidRPr="00A204C0">
        <w:rPr>
          <w:bCs/>
          <w:noProof/>
          <w:sz w:val="24"/>
          <w:szCs w:val="24"/>
          <w:lang w:eastAsia="en-GB"/>
        </w:rPr>
        <w:t xml:space="preserve">се отнасят до </w:t>
      </w:r>
      <w:r w:rsidRPr="00A204C0">
        <w:rPr>
          <w:b/>
          <w:noProof/>
          <w:sz w:val="24"/>
          <w:szCs w:val="24"/>
          <w:lang w:eastAsia="cs-CZ"/>
        </w:rPr>
        <w:t>ИЗПЪЛНИТЕЛЯ</w:t>
      </w:r>
      <w:r w:rsidRPr="00A204C0">
        <w:rPr>
          <w:bCs/>
          <w:noProof/>
          <w:sz w:val="24"/>
          <w:szCs w:val="24"/>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Pr="00A204C0">
        <w:rPr>
          <w:b/>
          <w:noProof/>
          <w:sz w:val="24"/>
          <w:szCs w:val="24"/>
          <w:lang w:eastAsia="cs-CZ"/>
        </w:rPr>
        <w:t>ИЗПЪЛНИТЕЛЯ</w:t>
      </w:r>
      <w:r w:rsidR="008839D8" w:rsidRPr="00A204C0">
        <w:rPr>
          <w:b/>
          <w:noProof/>
          <w:sz w:val="24"/>
          <w:szCs w:val="24"/>
          <w:lang w:eastAsia="cs-CZ"/>
        </w:rPr>
        <w:t>Т</w:t>
      </w:r>
      <w:r w:rsidRPr="00A204C0">
        <w:rPr>
          <w:bCs/>
          <w:noProof/>
          <w:sz w:val="24"/>
          <w:szCs w:val="24"/>
          <w:lang w:eastAsia="en-GB"/>
        </w:rPr>
        <w:t xml:space="preserve"> отговаря за изпълнението на тези задължения от страна на такива лица.</w:t>
      </w:r>
    </w:p>
    <w:p w:rsidR="0034123E" w:rsidRPr="00A204C0" w:rsidRDefault="0034123E" w:rsidP="00F427A8">
      <w:pPr>
        <w:suppressAutoHyphens/>
        <w:spacing w:line="360" w:lineRule="auto"/>
        <w:ind w:firstLine="720"/>
        <w:jc w:val="both"/>
        <w:rPr>
          <w:bCs/>
          <w:kern w:val="32"/>
          <w:sz w:val="24"/>
          <w:szCs w:val="24"/>
          <w:lang w:eastAsia="en-US"/>
        </w:rPr>
      </w:pPr>
      <w:r w:rsidRPr="00A204C0">
        <w:rPr>
          <w:rFonts w:eastAsia="Calibri"/>
          <w:sz w:val="24"/>
          <w:szCs w:val="24"/>
          <w:lang w:eastAsia="en-US"/>
        </w:rPr>
        <w:t>(</w:t>
      </w:r>
      <w:r w:rsidR="00B45937" w:rsidRPr="00A204C0">
        <w:rPr>
          <w:rFonts w:eastAsia="Calibri"/>
          <w:sz w:val="24"/>
          <w:szCs w:val="24"/>
          <w:lang w:eastAsia="en-US"/>
        </w:rPr>
        <w:t>5</w:t>
      </w:r>
      <w:r w:rsidRPr="00A204C0">
        <w:rPr>
          <w:rFonts w:eastAsia="Calibri"/>
          <w:sz w:val="24"/>
          <w:szCs w:val="24"/>
          <w:lang w:eastAsia="en-US"/>
        </w:rPr>
        <w:t>)</w:t>
      </w:r>
      <w:r w:rsidRPr="00A204C0">
        <w:rPr>
          <w:bCs/>
          <w:kern w:val="32"/>
          <w:sz w:val="24"/>
          <w:szCs w:val="24"/>
          <w:lang w:eastAsia="en-US"/>
        </w:rPr>
        <w:t xml:space="preserve"> Всяка от страните се задължава да информира другата при нарушаване на изискванията за опазване на поверителност на информацията.</w:t>
      </w:r>
    </w:p>
    <w:p w:rsidR="00F427A8" w:rsidRPr="00A204C0" w:rsidRDefault="00F427A8" w:rsidP="00F427A8">
      <w:pPr>
        <w:spacing w:line="360" w:lineRule="auto"/>
        <w:ind w:firstLine="708"/>
        <w:jc w:val="both"/>
        <w:rPr>
          <w:sz w:val="24"/>
          <w:szCs w:val="24"/>
        </w:rPr>
      </w:pPr>
      <w:r w:rsidRPr="00A204C0">
        <w:rPr>
          <w:sz w:val="24"/>
          <w:szCs w:val="24"/>
        </w:rPr>
        <w:lastRenderedPageBreak/>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w:t>
      </w:r>
      <w:r w:rsidR="009D1B57" w:rsidRPr="00A204C0">
        <w:rPr>
          <w:sz w:val="24"/>
          <w:szCs w:val="24"/>
        </w:rPr>
        <w:t>26</w:t>
      </w:r>
      <w:r w:rsidRPr="00A204C0">
        <w:rPr>
          <w:sz w:val="24"/>
          <w:szCs w:val="24"/>
        </w:rPr>
        <w:t>, ал. 1 и 2 от настоящия договор. По смисъла на този договор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F427A8" w:rsidRPr="00A204C0" w:rsidRDefault="00F427A8" w:rsidP="00F427A8">
      <w:pPr>
        <w:spacing w:line="360" w:lineRule="auto"/>
        <w:ind w:firstLine="708"/>
        <w:jc w:val="both"/>
        <w:rPr>
          <w:sz w:val="24"/>
          <w:szCs w:val="24"/>
        </w:rPr>
      </w:pPr>
      <w:r w:rsidRPr="00A204C0">
        <w:rPr>
          <w:sz w:val="24"/>
          <w:szCs w:val="24"/>
        </w:rPr>
        <w:t xml:space="preserve">(7) При  установяване на лични данни в предоставената от насрещната страна информация, различни от посочените в ал. 6, всяка от страните е длъжна да </w:t>
      </w:r>
      <w:r w:rsidR="00C52CC2" w:rsidRPr="00A204C0">
        <w:rPr>
          <w:sz w:val="24"/>
          <w:szCs w:val="24"/>
        </w:rPr>
        <w:t xml:space="preserve">заличи </w:t>
      </w:r>
      <w:r w:rsidRPr="00A204C0">
        <w:rPr>
          <w:sz w:val="24"/>
          <w:szCs w:val="24"/>
        </w:rPr>
        <w:t xml:space="preserve"> или да поиска тези  лични данни да бъдат </w:t>
      </w:r>
      <w:r w:rsidR="00C52CC2" w:rsidRPr="00A204C0">
        <w:rPr>
          <w:sz w:val="24"/>
          <w:szCs w:val="24"/>
        </w:rPr>
        <w:t xml:space="preserve">заличени </w:t>
      </w:r>
      <w:r w:rsidRPr="00A204C0">
        <w:rPr>
          <w:sz w:val="24"/>
          <w:szCs w:val="24"/>
        </w:rPr>
        <w:t>.</w:t>
      </w:r>
    </w:p>
    <w:p w:rsidR="00F427A8" w:rsidRPr="00A204C0" w:rsidRDefault="00F427A8" w:rsidP="00F427A8">
      <w:pPr>
        <w:spacing w:line="360" w:lineRule="auto"/>
        <w:ind w:firstLine="708"/>
        <w:jc w:val="both"/>
        <w:rPr>
          <w:bCs/>
          <w:kern w:val="32"/>
          <w:sz w:val="24"/>
          <w:szCs w:val="24"/>
          <w:lang w:eastAsia="en-US"/>
        </w:rPr>
      </w:pPr>
      <w:r w:rsidRPr="00A204C0">
        <w:rPr>
          <w:sz w:val="24"/>
          <w:szCs w:val="24"/>
        </w:rPr>
        <w:t xml:space="preserve">(8)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 </w:t>
      </w:r>
    </w:p>
    <w:p w:rsidR="00DC462C" w:rsidRPr="00A204C0" w:rsidRDefault="005B62F3" w:rsidP="00DC462C">
      <w:pPr>
        <w:numPr>
          <w:ilvl w:val="0"/>
          <w:numId w:val="31"/>
        </w:numPr>
        <w:tabs>
          <w:tab w:val="left" w:pos="1560"/>
        </w:tabs>
        <w:spacing w:line="360" w:lineRule="auto"/>
        <w:ind w:left="0" w:right="16" w:firstLine="709"/>
        <w:jc w:val="both"/>
        <w:rPr>
          <w:sz w:val="24"/>
          <w:szCs w:val="24"/>
        </w:rPr>
      </w:pPr>
      <w:r w:rsidRPr="00A204C0">
        <w:rPr>
          <w:sz w:val="24"/>
          <w:szCs w:val="24"/>
        </w:rPr>
        <w:t xml:space="preserve">За неуредените </w:t>
      </w:r>
      <w:r w:rsidR="00620088" w:rsidRPr="00A204C0">
        <w:rPr>
          <w:sz w:val="24"/>
          <w:szCs w:val="24"/>
        </w:rPr>
        <w:t>в настоящото споразумение</w:t>
      </w:r>
      <w:r w:rsidRPr="00A204C0">
        <w:rPr>
          <w:sz w:val="24"/>
          <w:szCs w:val="24"/>
        </w:rPr>
        <w:t xml:space="preserve"> въпроси се прилагат разпоредбите на действащото българско законодателство.</w:t>
      </w:r>
    </w:p>
    <w:p w:rsidR="008A216C" w:rsidRPr="00A204C0" w:rsidRDefault="003A754E" w:rsidP="00DC462C">
      <w:pPr>
        <w:numPr>
          <w:ilvl w:val="0"/>
          <w:numId w:val="31"/>
        </w:numPr>
        <w:tabs>
          <w:tab w:val="left" w:pos="1560"/>
        </w:tabs>
        <w:spacing w:line="360" w:lineRule="auto"/>
        <w:ind w:left="0" w:right="16" w:firstLine="709"/>
        <w:jc w:val="both"/>
        <w:rPr>
          <w:sz w:val="24"/>
          <w:szCs w:val="24"/>
        </w:rPr>
      </w:pPr>
      <w:r w:rsidRPr="00A204C0">
        <w:rPr>
          <w:sz w:val="24"/>
          <w:szCs w:val="24"/>
        </w:rPr>
        <w:t>Договорите за обществени поръчки за възлагане извършване на услугите по чл. 1, ал. 1 се сключват въз основа на настоящото рамково споразумение</w:t>
      </w:r>
      <w:r w:rsidR="00E57BB7">
        <w:rPr>
          <w:sz w:val="24"/>
          <w:szCs w:val="24"/>
        </w:rPr>
        <w:t>,</w:t>
      </w:r>
      <w:r w:rsidRPr="00A204C0">
        <w:rPr>
          <w:sz w:val="24"/>
          <w:szCs w:val="24"/>
        </w:rPr>
        <w:t xml:space="preserve"> като заедно с него уреждат условията и сроковете за предоставяне на съответните услуги и правата и задълженията на страните във връзка с извършване на услугите. </w:t>
      </w:r>
      <w:r w:rsidR="008A216C" w:rsidRPr="00A204C0">
        <w:rPr>
          <w:sz w:val="24"/>
          <w:szCs w:val="24"/>
        </w:rPr>
        <w:t>В случай на противоречие между разпоредбите на настоящото споразумение и разпоредбите на сключен въз основа на него договор за обществена поръчка</w:t>
      </w:r>
      <w:r w:rsidR="0023597E">
        <w:rPr>
          <w:sz w:val="24"/>
          <w:szCs w:val="24"/>
        </w:rPr>
        <w:t>,</w:t>
      </w:r>
      <w:r w:rsidR="008A216C" w:rsidRPr="00A204C0">
        <w:rPr>
          <w:sz w:val="24"/>
          <w:szCs w:val="24"/>
        </w:rPr>
        <w:t xml:space="preserve"> с предимство се ползват разпоредбите на съответния договор.</w:t>
      </w:r>
    </w:p>
    <w:p w:rsidR="002137C8" w:rsidRPr="00A204C0" w:rsidRDefault="002137C8" w:rsidP="00A02A3F">
      <w:pPr>
        <w:suppressAutoHyphens/>
        <w:spacing w:line="360" w:lineRule="auto"/>
        <w:jc w:val="center"/>
        <w:rPr>
          <w:noProof/>
          <w:sz w:val="24"/>
          <w:szCs w:val="24"/>
          <w:u w:val="single"/>
          <w:lang w:val="en-US" w:eastAsia="en-GB"/>
        </w:rPr>
      </w:pPr>
    </w:p>
    <w:p w:rsidR="00AC4BCE" w:rsidRPr="00A204C0" w:rsidRDefault="00AC4BCE" w:rsidP="00A02A3F">
      <w:pPr>
        <w:suppressAutoHyphens/>
        <w:spacing w:line="360" w:lineRule="auto"/>
        <w:jc w:val="center"/>
        <w:rPr>
          <w:noProof/>
          <w:sz w:val="24"/>
          <w:szCs w:val="24"/>
          <w:u w:val="single"/>
          <w:lang w:eastAsia="en-GB"/>
        </w:rPr>
      </w:pPr>
      <w:r w:rsidRPr="00A204C0">
        <w:rPr>
          <w:noProof/>
          <w:sz w:val="24"/>
          <w:szCs w:val="24"/>
          <w:u w:val="single"/>
          <w:lang w:eastAsia="en-GB"/>
        </w:rPr>
        <w:t>Екземпляри</w:t>
      </w:r>
    </w:p>
    <w:p w:rsidR="00AC4BCE" w:rsidRPr="00A204C0" w:rsidRDefault="009175E4" w:rsidP="00DC462C">
      <w:pPr>
        <w:numPr>
          <w:ilvl w:val="0"/>
          <w:numId w:val="31"/>
        </w:numPr>
        <w:tabs>
          <w:tab w:val="left" w:pos="1560"/>
        </w:tabs>
        <w:spacing w:line="360" w:lineRule="auto"/>
        <w:ind w:left="0" w:right="16" w:firstLine="709"/>
        <w:jc w:val="both"/>
        <w:rPr>
          <w:noProof/>
          <w:sz w:val="24"/>
          <w:szCs w:val="24"/>
          <w:lang w:eastAsia="en-GB"/>
        </w:rPr>
      </w:pPr>
      <w:r w:rsidRPr="00A204C0">
        <w:rPr>
          <w:noProof/>
          <w:sz w:val="24"/>
          <w:szCs w:val="24"/>
          <w:lang w:eastAsia="en-GB"/>
        </w:rPr>
        <w:t>Това</w:t>
      </w:r>
      <w:r w:rsidR="00AC4BCE" w:rsidRPr="00A204C0">
        <w:rPr>
          <w:noProof/>
          <w:sz w:val="24"/>
          <w:szCs w:val="24"/>
          <w:lang w:eastAsia="en-GB"/>
        </w:rPr>
        <w:t xml:space="preserve"> </w:t>
      </w:r>
      <w:r w:rsidR="008839D8" w:rsidRPr="00A204C0">
        <w:rPr>
          <w:noProof/>
          <w:sz w:val="24"/>
          <w:szCs w:val="24"/>
          <w:lang w:eastAsia="en-GB"/>
        </w:rPr>
        <w:t>р</w:t>
      </w:r>
      <w:r w:rsidRPr="00A204C0">
        <w:rPr>
          <w:noProof/>
          <w:sz w:val="24"/>
          <w:szCs w:val="24"/>
          <w:lang w:eastAsia="en-GB"/>
        </w:rPr>
        <w:t>амково споразумение е изготвено и подписано</w:t>
      </w:r>
      <w:r w:rsidR="00AC4BCE" w:rsidRPr="00A204C0">
        <w:rPr>
          <w:noProof/>
          <w:sz w:val="24"/>
          <w:szCs w:val="24"/>
          <w:lang w:eastAsia="en-GB"/>
        </w:rPr>
        <w:t xml:space="preserve"> в 2 (два) еднообразни екземпляра – по един за всяка от </w:t>
      </w:r>
      <w:r w:rsidR="008839D8" w:rsidRPr="00A204C0">
        <w:rPr>
          <w:noProof/>
          <w:sz w:val="24"/>
          <w:szCs w:val="24"/>
          <w:lang w:eastAsia="en-GB"/>
        </w:rPr>
        <w:t>с</w:t>
      </w:r>
      <w:r w:rsidR="00AC4BCE" w:rsidRPr="00A204C0">
        <w:rPr>
          <w:noProof/>
          <w:sz w:val="24"/>
          <w:szCs w:val="24"/>
          <w:lang w:eastAsia="en-GB"/>
        </w:rPr>
        <w:t>траните.</w:t>
      </w:r>
    </w:p>
    <w:p w:rsidR="002137C8" w:rsidRPr="00A204C0" w:rsidRDefault="002137C8" w:rsidP="00A02A3F">
      <w:pPr>
        <w:spacing w:line="360" w:lineRule="auto"/>
        <w:jc w:val="center"/>
        <w:rPr>
          <w:sz w:val="24"/>
          <w:szCs w:val="24"/>
          <w:u w:val="single"/>
          <w:lang w:val="en-US"/>
        </w:rPr>
      </w:pPr>
    </w:p>
    <w:p w:rsidR="00AC4BCE" w:rsidRPr="00A204C0" w:rsidRDefault="00AC4BCE" w:rsidP="00A02A3F">
      <w:pPr>
        <w:spacing w:line="360" w:lineRule="auto"/>
        <w:jc w:val="center"/>
        <w:rPr>
          <w:sz w:val="24"/>
          <w:szCs w:val="24"/>
        </w:rPr>
      </w:pPr>
      <w:r w:rsidRPr="00A204C0">
        <w:rPr>
          <w:sz w:val="24"/>
          <w:szCs w:val="24"/>
          <w:u w:val="single"/>
        </w:rPr>
        <w:t>Приложения</w:t>
      </w:r>
      <w:r w:rsidRPr="00A204C0">
        <w:rPr>
          <w:sz w:val="24"/>
          <w:szCs w:val="24"/>
        </w:rPr>
        <w:t>:</w:t>
      </w:r>
    </w:p>
    <w:p w:rsidR="00EB45C2" w:rsidRPr="00A204C0" w:rsidRDefault="00AC4BCE" w:rsidP="00A02A3F">
      <w:pPr>
        <w:spacing w:line="360" w:lineRule="auto"/>
        <w:ind w:firstLine="720"/>
        <w:jc w:val="both"/>
        <w:rPr>
          <w:b/>
          <w:sz w:val="24"/>
          <w:szCs w:val="24"/>
        </w:rPr>
      </w:pPr>
      <w:r w:rsidRPr="00A204C0">
        <w:rPr>
          <w:b/>
          <w:sz w:val="24"/>
          <w:szCs w:val="24"/>
        </w:rPr>
        <w:t xml:space="preserve">Чл. </w:t>
      </w:r>
      <w:r w:rsidR="008A216C" w:rsidRPr="00A204C0">
        <w:rPr>
          <w:b/>
          <w:sz w:val="24"/>
          <w:szCs w:val="24"/>
        </w:rPr>
        <w:t>3</w:t>
      </w:r>
      <w:r w:rsidR="00187B56" w:rsidRPr="00A204C0">
        <w:rPr>
          <w:b/>
          <w:sz w:val="24"/>
          <w:szCs w:val="24"/>
        </w:rPr>
        <w:t>2</w:t>
      </w:r>
      <w:r w:rsidRPr="00A204C0">
        <w:rPr>
          <w:b/>
          <w:sz w:val="24"/>
          <w:szCs w:val="24"/>
        </w:rPr>
        <w:t xml:space="preserve">. </w:t>
      </w:r>
      <w:r w:rsidRPr="00A204C0">
        <w:rPr>
          <w:sz w:val="24"/>
          <w:szCs w:val="24"/>
        </w:rPr>
        <w:t>Към то</w:t>
      </w:r>
      <w:r w:rsidR="009175E4" w:rsidRPr="00A204C0">
        <w:rPr>
          <w:sz w:val="24"/>
          <w:szCs w:val="24"/>
        </w:rPr>
        <w:t xml:space="preserve">ва споразумение </w:t>
      </w:r>
      <w:r w:rsidRPr="00A204C0">
        <w:rPr>
          <w:sz w:val="24"/>
          <w:szCs w:val="24"/>
        </w:rPr>
        <w:t>се прилагат и са неразделна част от него следните приложения:</w:t>
      </w:r>
    </w:p>
    <w:p w:rsidR="00E010E8" w:rsidRPr="004131B9" w:rsidRDefault="00BD1525" w:rsidP="004131B9">
      <w:pPr>
        <w:keepNext/>
        <w:keepLines/>
        <w:tabs>
          <w:tab w:val="left" w:pos="993"/>
        </w:tabs>
        <w:spacing w:line="360" w:lineRule="auto"/>
        <w:ind w:left="709"/>
        <w:jc w:val="both"/>
        <w:rPr>
          <w:rFonts w:eastAsia="Calibri"/>
          <w:i/>
          <w:sz w:val="24"/>
          <w:szCs w:val="24"/>
          <w:lang w:eastAsia="en-US"/>
        </w:rPr>
      </w:pPr>
      <w:r>
        <w:rPr>
          <w:sz w:val="24"/>
          <w:szCs w:val="24"/>
          <w:lang w:val="en-US"/>
        </w:rPr>
        <w:lastRenderedPageBreak/>
        <w:t xml:space="preserve">1. </w:t>
      </w:r>
      <w:r w:rsidR="00786880">
        <w:rPr>
          <w:sz w:val="24"/>
          <w:szCs w:val="24"/>
        </w:rPr>
        <w:t>Приложение № 1</w:t>
      </w:r>
      <w:r w:rsidR="00A636BF" w:rsidRPr="004131B9">
        <w:rPr>
          <w:rFonts w:eastAsia="Calibri"/>
          <w:sz w:val="24"/>
          <w:szCs w:val="24"/>
          <w:lang w:eastAsia="en-US"/>
        </w:rPr>
        <w:t xml:space="preserve"> </w:t>
      </w:r>
      <w:r w:rsidR="00E010E8" w:rsidRPr="004131B9">
        <w:rPr>
          <w:rFonts w:eastAsia="Calibri"/>
          <w:sz w:val="24"/>
          <w:szCs w:val="24"/>
          <w:lang w:eastAsia="en-US"/>
        </w:rPr>
        <w:t xml:space="preserve">Техническа спецификация с предмет: </w:t>
      </w:r>
      <w:r w:rsidR="00E010E8" w:rsidRPr="004131B9">
        <w:rPr>
          <w:sz w:val="24"/>
          <w:szCs w:val="24"/>
        </w:rPr>
        <w:t>„Развитие и абонаментно обслужване на “Интегрираната статистическа информационна система (ИСИС)” в БНБ</w:t>
      </w:r>
      <w:r w:rsidR="00E010E8" w:rsidRPr="004131B9">
        <w:rPr>
          <w:rFonts w:eastAsia="Calibri"/>
          <w:color w:val="000000"/>
          <w:sz w:val="24"/>
          <w:szCs w:val="24"/>
        </w:rPr>
        <w:t>“</w:t>
      </w:r>
      <w:r w:rsidR="00E010E8" w:rsidRPr="004131B9">
        <w:rPr>
          <w:rFonts w:eastAsia="Calibri"/>
          <w:sz w:val="24"/>
          <w:szCs w:val="24"/>
          <w:lang w:eastAsia="en-US"/>
        </w:rPr>
        <w:t>, която включва:</w:t>
      </w:r>
    </w:p>
    <w:p w:rsidR="00E010E8" w:rsidRPr="00BD1525" w:rsidRDefault="00BD1525" w:rsidP="00BD1525">
      <w:pPr>
        <w:keepNext/>
        <w:keepLines/>
        <w:tabs>
          <w:tab w:val="left" w:pos="993"/>
        </w:tabs>
        <w:spacing w:line="360" w:lineRule="auto"/>
        <w:ind w:left="360"/>
        <w:jc w:val="both"/>
        <w:rPr>
          <w:rFonts w:eastAsia="Calibri"/>
          <w:i/>
          <w:sz w:val="24"/>
          <w:szCs w:val="24"/>
          <w:lang w:eastAsia="en-US"/>
        </w:rPr>
      </w:pPr>
      <w:r>
        <w:rPr>
          <w:rFonts w:eastAsia="Calibri"/>
          <w:sz w:val="24"/>
          <w:szCs w:val="24"/>
          <w:lang w:val="en-US" w:eastAsia="en-US"/>
        </w:rPr>
        <w:t xml:space="preserve">        </w:t>
      </w:r>
      <w:r>
        <w:rPr>
          <w:rFonts w:eastAsia="Calibri"/>
          <w:sz w:val="24"/>
          <w:szCs w:val="24"/>
          <w:lang w:eastAsia="en-US"/>
        </w:rPr>
        <w:t>а</w:t>
      </w:r>
      <w:r>
        <w:rPr>
          <w:rFonts w:eastAsia="Calibri"/>
          <w:sz w:val="24"/>
          <w:szCs w:val="24"/>
          <w:lang w:val="en-US" w:eastAsia="en-US"/>
        </w:rPr>
        <w:t xml:space="preserve">) </w:t>
      </w:r>
      <w:r w:rsidR="00E010E8" w:rsidRPr="00BD1525">
        <w:rPr>
          <w:rFonts w:eastAsia="Calibri"/>
          <w:sz w:val="24"/>
          <w:szCs w:val="24"/>
          <w:lang w:eastAsia="en-US"/>
        </w:rPr>
        <w:t>„Описание на Интегрираната статистическа информационна система в БНБ“;</w:t>
      </w:r>
    </w:p>
    <w:p w:rsidR="00BD1525" w:rsidRDefault="00BD1525" w:rsidP="00BD1525">
      <w:pPr>
        <w:keepNext/>
        <w:keepLines/>
        <w:tabs>
          <w:tab w:val="left" w:pos="993"/>
        </w:tabs>
        <w:spacing w:line="360" w:lineRule="auto"/>
        <w:ind w:left="360"/>
        <w:jc w:val="both"/>
        <w:rPr>
          <w:rFonts w:eastAsia="Calibri"/>
          <w:sz w:val="24"/>
          <w:szCs w:val="24"/>
          <w:lang w:val="en-US" w:eastAsia="en-US"/>
        </w:rPr>
      </w:pPr>
      <w:r>
        <w:rPr>
          <w:rFonts w:eastAsia="Calibri"/>
          <w:sz w:val="24"/>
          <w:szCs w:val="24"/>
          <w:lang w:val="en-US" w:eastAsia="en-US"/>
        </w:rPr>
        <w:t xml:space="preserve">       </w:t>
      </w:r>
      <w:r>
        <w:rPr>
          <w:rFonts w:eastAsia="Calibri"/>
          <w:sz w:val="24"/>
          <w:szCs w:val="24"/>
          <w:lang w:eastAsia="en-US"/>
        </w:rPr>
        <w:t xml:space="preserve"> б</w:t>
      </w:r>
      <w:r>
        <w:rPr>
          <w:rFonts w:eastAsia="Calibri"/>
          <w:sz w:val="24"/>
          <w:szCs w:val="24"/>
          <w:lang w:val="en-US" w:eastAsia="en-US"/>
        </w:rPr>
        <w:t xml:space="preserve">) </w:t>
      </w:r>
      <w:r w:rsidR="00E010E8" w:rsidRPr="00BD1525">
        <w:rPr>
          <w:rFonts w:eastAsia="Calibri"/>
          <w:sz w:val="24"/>
          <w:szCs w:val="24"/>
          <w:lang w:eastAsia="en-US"/>
        </w:rPr>
        <w:t>„Обхват, изисквания и условия за абонаментно обслужване на ИСИС“;</w:t>
      </w:r>
      <w:r>
        <w:rPr>
          <w:rFonts w:eastAsia="Calibri"/>
          <w:sz w:val="24"/>
          <w:szCs w:val="24"/>
          <w:lang w:eastAsia="en-US"/>
        </w:rPr>
        <w:t xml:space="preserve">  </w:t>
      </w:r>
    </w:p>
    <w:p w:rsidR="00E010E8" w:rsidRPr="00BD1525" w:rsidRDefault="00BD1525" w:rsidP="00BD1525">
      <w:pPr>
        <w:keepNext/>
        <w:keepLines/>
        <w:tabs>
          <w:tab w:val="left" w:pos="993"/>
        </w:tabs>
        <w:spacing w:line="360" w:lineRule="auto"/>
        <w:ind w:left="360"/>
        <w:jc w:val="both"/>
        <w:rPr>
          <w:rFonts w:eastAsia="Calibri"/>
          <w:i/>
          <w:sz w:val="24"/>
          <w:szCs w:val="24"/>
          <w:lang w:eastAsia="en-US"/>
        </w:rPr>
      </w:pPr>
      <w:r>
        <w:rPr>
          <w:rFonts w:eastAsia="Calibri"/>
          <w:sz w:val="24"/>
          <w:szCs w:val="24"/>
          <w:lang w:val="en-US" w:eastAsia="en-US"/>
        </w:rPr>
        <w:t xml:space="preserve">       </w:t>
      </w:r>
      <w:bookmarkStart w:id="0" w:name="_GoBack"/>
      <w:bookmarkEnd w:id="0"/>
      <w:r>
        <w:rPr>
          <w:rFonts w:eastAsia="Calibri"/>
          <w:sz w:val="24"/>
          <w:szCs w:val="24"/>
          <w:lang w:eastAsia="en-US"/>
        </w:rPr>
        <w:t xml:space="preserve"> в</w:t>
      </w:r>
      <w:r>
        <w:rPr>
          <w:rFonts w:eastAsia="Calibri"/>
          <w:sz w:val="24"/>
          <w:szCs w:val="24"/>
          <w:lang w:val="en-US" w:eastAsia="en-US"/>
        </w:rPr>
        <w:t>)</w:t>
      </w:r>
      <w:r>
        <w:rPr>
          <w:rFonts w:eastAsia="Calibri"/>
          <w:sz w:val="24"/>
          <w:szCs w:val="24"/>
          <w:lang w:eastAsia="en-US"/>
        </w:rPr>
        <w:t xml:space="preserve"> </w:t>
      </w:r>
      <w:r w:rsidR="00E010E8" w:rsidRPr="00BD1525">
        <w:rPr>
          <w:rFonts w:eastAsia="Calibri"/>
          <w:sz w:val="24"/>
          <w:szCs w:val="24"/>
          <w:lang w:eastAsia="en-US"/>
        </w:rPr>
        <w:t>„Основни насоки за развитие на Интегрираната статистическа информационна система“</w:t>
      </w:r>
    </w:p>
    <w:p w:rsidR="00E010E8" w:rsidRPr="004131B9" w:rsidRDefault="00BD1525" w:rsidP="004131B9">
      <w:pPr>
        <w:keepNext/>
        <w:keepLines/>
        <w:tabs>
          <w:tab w:val="left" w:pos="993"/>
        </w:tabs>
        <w:spacing w:line="360" w:lineRule="auto"/>
        <w:ind w:left="709"/>
        <w:jc w:val="both"/>
        <w:rPr>
          <w:sz w:val="24"/>
          <w:szCs w:val="24"/>
        </w:rPr>
      </w:pPr>
      <w:r>
        <w:rPr>
          <w:sz w:val="24"/>
          <w:szCs w:val="24"/>
          <w:lang w:val="en-US"/>
        </w:rPr>
        <w:t xml:space="preserve">2. </w:t>
      </w:r>
      <w:r w:rsidR="00786880">
        <w:rPr>
          <w:sz w:val="24"/>
          <w:szCs w:val="24"/>
        </w:rPr>
        <w:t xml:space="preserve">Приложение № 2 </w:t>
      </w:r>
      <w:r w:rsidR="00B45937" w:rsidRPr="004131B9">
        <w:rPr>
          <w:sz w:val="24"/>
          <w:szCs w:val="24"/>
        </w:rPr>
        <w:t xml:space="preserve">Техническо предложение на </w:t>
      </w:r>
      <w:r w:rsidR="00B45937" w:rsidRPr="004131B9">
        <w:rPr>
          <w:b/>
          <w:sz w:val="24"/>
          <w:szCs w:val="24"/>
        </w:rPr>
        <w:t>ИЗПЪЛНИТЕЛЯ</w:t>
      </w:r>
      <w:r w:rsidR="007C10A9" w:rsidRPr="004131B9">
        <w:rPr>
          <w:sz w:val="24"/>
          <w:szCs w:val="24"/>
        </w:rPr>
        <w:t>;</w:t>
      </w:r>
    </w:p>
    <w:p w:rsidR="00E010E8" w:rsidRPr="004131B9" w:rsidRDefault="00BD1525" w:rsidP="004131B9">
      <w:pPr>
        <w:keepNext/>
        <w:keepLines/>
        <w:tabs>
          <w:tab w:val="left" w:pos="993"/>
        </w:tabs>
        <w:spacing w:line="360" w:lineRule="auto"/>
        <w:ind w:left="709"/>
        <w:jc w:val="both"/>
        <w:rPr>
          <w:sz w:val="24"/>
          <w:szCs w:val="24"/>
        </w:rPr>
      </w:pPr>
      <w:r>
        <w:rPr>
          <w:sz w:val="24"/>
          <w:szCs w:val="24"/>
          <w:lang w:val="en-US"/>
        </w:rPr>
        <w:t xml:space="preserve">3. </w:t>
      </w:r>
      <w:r w:rsidR="00786880">
        <w:rPr>
          <w:sz w:val="24"/>
          <w:szCs w:val="24"/>
        </w:rPr>
        <w:t xml:space="preserve">Приложение № 3 </w:t>
      </w:r>
      <w:r w:rsidR="009175E4" w:rsidRPr="004131B9">
        <w:rPr>
          <w:sz w:val="24"/>
          <w:szCs w:val="24"/>
        </w:rPr>
        <w:t>Ценово предложение</w:t>
      </w:r>
      <w:r w:rsidR="00E95745" w:rsidRPr="004131B9">
        <w:rPr>
          <w:sz w:val="24"/>
          <w:szCs w:val="24"/>
        </w:rPr>
        <w:t xml:space="preserve"> на </w:t>
      </w:r>
      <w:r w:rsidR="00E95745" w:rsidRPr="004131B9">
        <w:rPr>
          <w:b/>
          <w:sz w:val="24"/>
          <w:szCs w:val="24"/>
        </w:rPr>
        <w:t>ИЗПЪЛНИТЕЛЯ</w:t>
      </w:r>
      <w:r w:rsidR="007C10A9" w:rsidRPr="004131B9">
        <w:rPr>
          <w:sz w:val="24"/>
          <w:szCs w:val="24"/>
        </w:rPr>
        <w:t>;</w:t>
      </w:r>
    </w:p>
    <w:p w:rsidR="005B62F3" w:rsidRPr="004131B9" w:rsidRDefault="00BD1525" w:rsidP="004131B9">
      <w:pPr>
        <w:keepNext/>
        <w:keepLines/>
        <w:tabs>
          <w:tab w:val="left" w:pos="993"/>
        </w:tabs>
        <w:spacing w:line="360" w:lineRule="auto"/>
        <w:ind w:left="709"/>
        <w:jc w:val="both"/>
        <w:rPr>
          <w:sz w:val="24"/>
          <w:szCs w:val="24"/>
        </w:rPr>
      </w:pPr>
      <w:r>
        <w:rPr>
          <w:sz w:val="24"/>
          <w:szCs w:val="24"/>
          <w:lang w:val="en-US"/>
        </w:rPr>
        <w:t xml:space="preserve">4. </w:t>
      </w:r>
      <w:r w:rsidR="00786880">
        <w:rPr>
          <w:sz w:val="24"/>
          <w:szCs w:val="24"/>
        </w:rPr>
        <w:t xml:space="preserve">Приложение № 4 </w:t>
      </w:r>
      <w:r w:rsidR="00B45937" w:rsidRPr="004131B9">
        <w:rPr>
          <w:sz w:val="24"/>
          <w:szCs w:val="24"/>
        </w:rPr>
        <w:t>Списък на персонала</w:t>
      </w:r>
      <w:r w:rsidR="00921A85" w:rsidRPr="004131B9">
        <w:rPr>
          <w:sz w:val="24"/>
          <w:szCs w:val="24"/>
        </w:rPr>
        <w:t>, който ще изпълнява поръчката</w:t>
      </w:r>
      <w:r w:rsidR="00B45937" w:rsidRPr="004131B9">
        <w:rPr>
          <w:sz w:val="24"/>
          <w:szCs w:val="24"/>
        </w:rPr>
        <w:t xml:space="preserve">. </w:t>
      </w:r>
    </w:p>
    <w:p w:rsidR="002137C8" w:rsidRPr="00A204C0" w:rsidRDefault="002137C8" w:rsidP="00A02A3F">
      <w:pPr>
        <w:pStyle w:val="BodyText2"/>
        <w:spacing w:line="360" w:lineRule="auto"/>
        <w:ind w:right="16" w:firstLine="720"/>
        <w:jc w:val="both"/>
        <w:rPr>
          <w:rFonts w:ascii="Times New Roman" w:hAnsi="Times New Roman"/>
          <w:b/>
          <w:sz w:val="24"/>
          <w:szCs w:val="24"/>
          <w:lang w:val="en-US"/>
        </w:rPr>
      </w:pPr>
    </w:p>
    <w:p w:rsidR="00523144" w:rsidRPr="00A204C0" w:rsidRDefault="00523144" w:rsidP="00523144">
      <w:pPr>
        <w:overflowPunct w:val="0"/>
        <w:spacing w:line="360" w:lineRule="auto"/>
        <w:ind w:firstLine="709"/>
        <w:jc w:val="both"/>
        <w:rPr>
          <w:rFonts w:eastAsia="SimSun"/>
          <w:sz w:val="24"/>
          <w:szCs w:val="24"/>
        </w:rPr>
      </w:pPr>
      <w:r w:rsidRPr="00A204C0">
        <w:rPr>
          <w:rFonts w:eastAsia="SimSun"/>
          <w:sz w:val="24"/>
          <w:szCs w:val="24"/>
        </w:rPr>
        <w:t>При подписване на това рамково споразумение са представени</w:t>
      </w:r>
      <w:r w:rsidRPr="00A204C0">
        <w:rPr>
          <w:rFonts w:eastAsia="SimSun"/>
          <w:sz w:val="24"/>
          <w:szCs w:val="24"/>
          <w:lang w:val="en-US"/>
        </w:rPr>
        <w:t xml:space="preserve"> </w:t>
      </w:r>
      <w:r w:rsidRPr="00A204C0">
        <w:rPr>
          <w:rFonts w:eastAsia="SimSun"/>
          <w:sz w:val="24"/>
          <w:szCs w:val="24"/>
        </w:rPr>
        <w:t>д</w:t>
      </w:r>
      <w:r w:rsidRPr="00A204C0">
        <w:rPr>
          <w:rFonts w:eastAsia="SimSun"/>
          <w:sz w:val="24"/>
          <w:szCs w:val="24"/>
          <w:lang w:eastAsia="x-none"/>
        </w:rPr>
        <w:t>окументи, чрез които се доказва липсата на основания за отстраняване и съответствието с критериите за подбор.</w:t>
      </w:r>
    </w:p>
    <w:p w:rsidR="00523144" w:rsidRPr="00A204C0" w:rsidRDefault="00523144" w:rsidP="00A02A3F">
      <w:pPr>
        <w:pStyle w:val="BodyText2"/>
        <w:spacing w:line="360" w:lineRule="auto"/>
        <w:ind w:right="16" w:firstLine="720"/>
        <w:jc w:val="both"/>
        <w:rPr>
          <w:rFonts w:ascii="Times New Roman" w:hAnsi="Times New Roman"/>
          <w:b/>
          <w:sz w:val="24"/>
          <w:szCs w:val="24"/>
          <w:lang w:val="en-US"/>
        </w:rPr>
      </w:pPr>
    </w:p>
    <w:p w:rsidR="002346D9" w:rsidRPr="00A204C0" w:rsidRDefault="002346D9" w:rsidP="00A02A3F">
      <w:pPr>
        <w:tabs>
          <w:tab w:val="left" w:pos="5103"/>
        </w:tabs>
        <w:spacing w:line="360" w:lineRule="auto"/>
        <w:ind w:right="16" w:firstLine="720"/>
        <w:jc w:val="both"/>
        <w:rPr>
          <w:b/>
          <w:sz w:val="24"/>
          <w:szCs w:val="24"/>
        </w:rPr>
      </w:pPr>
      <w:r w:rsidRPr="00A204C0">
        <w:rPr>
          <w:b/>
          <w:sz w:val="24"/>
          <w:szCs w:val="24"/>
        </w:rPr>
        <w:t>ЗА ВЪЗЛОЖИТЕЛЯ:</w:t>
      </w:r>
      <w:r w:rsidRPr="00A204C0">
        <w:rPr>
          <w:sz w:val="24"/>
          <w:szCs w:val="24"/>
        </w:rPr>
        <w:tab/>
      </w:r>
      <w:r w:rsidR="00F11C4E" w:rsidRPr="00A204C0">
        <w:rPr>
          <w:sz w:val="24"/>
          <w:szCs w:val="24"/>
        </w:rPr>
        <w:tab/>
      </w:r>
      <w:r w:rsidR="00F01691" w:rsidRPr="00A204C0">
        <w:rPr>
          <w:sz w:val="24"/>
          <w:szCs w:val="24"/>
        </w:rPr>
        <w:t xml:space="preserve">    </w:t>
      </w:r>
      <w:r w:rsidR="00461699" w:rsidRPr="00A204C0">
        <w:rPr>
          <w:sz w:val="24"/>
          <w:szCs w:val="24"/>
        </w:rPr>
        <w:t xml:space="preserve"> </w:t>
      </w:r>
      <w:r w:rsidRPr="00A204C0">
        <w:rPr>
          <w:b/>
          <w:sz w:val="24"/>
          <w:szCs w:val="24"/>
        </w:rPr>
        <w:t>ЗА ИЗПЪЛНИТЕЛЯ:</w:t>
      </w:r>
    </w:p>
    <w:p w:rsidR="002346D9" w:rsidRPr="00A204C0" w:rsidRDefault="00461699" w:rsidP="00A02A3F">
      <w:pPr>
        <w:tabs>
          <w:tab w:val="left" w:pos="5103"/>
        </w:tabs>
        <w:spacing w:line="360" w:lineRule="auto"/>
        <w:ind w:right="16" w:firstLine="720"/>
        <w:jc w:val="both"/>
        <w:rPr>
          <w:b/>
          <w:sz w:val="24"/>
          <w:szCs w:val="24"/>
        </w:rPr>
      </w:pPr>
      <w:r w:rsidRPr="00A204C0">
        <w:rPr>
          <w:b/>
          <w:sz w:val="24"/>
          <w:szCs w:val="24"/>
        </w:rPr>
        <w:t>БЪЛГАРСКАТА НАРОДНА БАНКА</w:t>
      </w:r>
    </w:p>
    <w:p w:rsidR="00461699" w:rsidRPr="00A204C0" w:rsidRDefault="00461699" w:rsidP="00445F11">
      <w:pPr>
        <w:tabs>
          <w:tab w:val="left" w:pos="5103"/>
        </w:tabs>
        <w:spacing w:line="360" w:lineRule="auto"/>
        <w:ind w:right="16" w:firstLine="851"/>
        <w:jc w:val="both"/>
        <w:rPr>
          <w:b/>
          <w:sz w:val="24"/>
          <w:szCs w:val="24"/>
          <w:lang w:val="en-US"/>
        </w:rPr>
      </w:pPr>
    </w:p>
    <w:p w:rsidR="00445F11" w:rsidRPr="00A204C0" w:rsidRDefault="00445F11" w:rsidP="00445F11">
      <w:pPr>
        <w:tabs>
          <w:tab w:val="left" w:pos="5103"/>
        </w:tabs>
        <w:spacing w:line="360" w:lineRule="auto"/>
        <w:ind w:right="16" w:firstLine="851"/>
        <w:jc w:val="both"/>
        <w:rPr>
          <w:b/>
          <w:sz w:val="24"/>
          <w:szCs w:val="24"/>
          <w:lang w:val="en-US"/>
        </w:rPr>
      </w:pPr>
    </w:p>
    <w:p w:rsidR="00445F11" w:rsidRPr="00A204C0" w:rsidRDefault="00445F11" w:rsidP="00445F11">
      <w:pPr>
        <w:tabs>
          <w:tab w:val="left" w:pos="5103"/>
        </w:tabs>
        <w:spacing w:line="360" w:lineRule="auto"/>
        <w:ind w:right="16" w:firstLine="851"/>
        <w:jc w:val="both"/>
        <w:rPr>
          <w:b/>
          <w:sz w:val="24"/>
          <w:szCs w:val="24"/>
          <w:lang w:val="en-US"/>
        </w:rPr>
      </w:pPr>
    </w:p>
    <w:p w:rsidR="00445F11" w:rsidRPr="00A204C0" w:rsidRDefault="00445F11" w:rsidP="00445F11">
      <w:pPr>
        <w:tabs>
          <w:tab w:val="left" w:pos="5103"/>
        </w:tabs>
        <w:spacing w:line="360" w:lineRule="auto"/>
        <w:ind w:right="16" w:firstLine="851"/>
        <w:jc w:val="both"/>
        <w:rPr>
          <w:b/>
          <w:sz w:val="24"/>
          <w:szCs w:val="24"/>
          <w:lang w:val="en-US"/>
        </w:rPr>
      </w:pPr>
    </w:p>
    <w:p w:rsidR="00445F11" w:rsidRPr="00A204C0" w:rsidRDefault="00445F11" w:rsidP="00445F11">
      <w:pPr>
        <w:tabs>
          <w:tab w:val="left" w:pos="5103"/>
        </w:tabs>
        <w:spacing w:line="360" w:lineRule="auto"/>
        <w:ind w:right="16" w:firstLine="851"/>
        <w:jc w:val="both"/>
        <w:rPr>
          <w:b/>
          <w:sz w:val="24"/>
          <w:szCs w:val="24"/>
          <w:lang w:val="en-US"/>
        </w:rPr>
      </w:pPr>
    </w:p>
    <w:p w:rsidR="002346D9" w:rsidRPr="00A204C0" w:rsidRDefault="00C55CA0" w:rsidP="00A02A3F">
      <w:pPr>
        <w:spacing w:line="360" w:lineRule="auto"/>
        <w:ind w:right="16" w:firstLine="720"/>
        <w:jc w:val="both"/>
        <w:rPr>
          <w:b/>
          <w:sz w:val="24"/>
          <w:szCs w:val="24"/>
        </w:rPr>
      </w:pPr>
      <w:r w:rsidRPr="00A204C0">
        <w:rPr>
          <w:b/>
          <w:sz w:val="24"/>
          <w:szCs w:val="24"/>
        </w:rPr>
        <w:t>СНЕЖАНКА ДЕЯНОВА</w:t>
      </w:r>
      <w:r w:rsidR="002346D9" w:rsidRPr="00A204C0">
        <w:rPr>
          <w:b/>
          <w:sz w:val="24"/>
          <w:szCs w:val="24"/>
        </w:rPr>
        <w:tab/>
      </w:r>
    </w:p>
    <w:p w:rsidR="00F11C4E" w:rsidRPr="00A204C0" w:rsidRDefault="002346D9" w:rsidP="00A02A3F">
      <w:pPr>
        <w:tabs>
          <w:tab w:val="left" w:pos="5103"/>
        </w:tabs>
        <w:spacing w:line="360" w:lineRule="auto"/>
        <w:ind w:right="16" w:firstLine="720"/>
        <w:jc w:val="both"/>
        <w:rPr>
          <w:b/>
          <w:sz w:val="24"/>
          <w:szCs w:val="24"/>
        </w:rPr>
      </w:pPr>
      <w:r w:rsidRPr="00A204C0">
        <w:rPr>
          <w:b/>
          <w:sz w:val="24"/>
          <w:szCs w:val="24"/>
        </w:rPr>
        <w:t>ГЛАВЕН СЕКРЕТАР</w:t>
      </w:r>
      <w:r w:rsidRPr="00A204C0">
        <w:rPr>
          <w:b/>
          <w:sz w:val="24"/>
          <w:szCs w:val="24"/>
        </w:rPr>
        <w:tab/>
      </w:r>
    </w:p>
    <w:p w:rsidR="009F3CD6" w:rsidRPr="00A204C0" w:rsidRDefault="009F3CD6" w:rsidP="00A02A3F">
      <w:pPr>
        <w:tabs>
          <w:tab w:val="left" w:pos="5103"/>
        </w:tabs>
        <w:spacing w:line="360" w:lineRule="auto"/>
        <w:ind w:right="16" w:firstLine="720"/>
        <w:jc w:val="both"/>
        <w:rPr>
          <w:b/>
          <w:sz w:val="24"/>
          <w:szCs w:val="24"/>
        </w:rPr>
      </w:pPr>
    </w:p>
    <w:p w:rsidR="009F3CD6" w:rsidRPr="00A204C0" w:rsidRDefault="009F3CD6" w:rsidP="00A02A3F">
      <w:pPr>
        <w:tabs>
          <w:tab w:val="left" w:pos="5103"/>
        </w:tabs>
        <w:spacing w:line="360" w:lineRule="auto"/>
        <w:ind w:right="16" w:firstLine="720"/>
        <w:jc w:val="both"/>
        <w:rPr>
          <w:sz w:val="24"/>
          <w:szCs w:val="24"/>
        </w:rPr>
      </w:pPr>
    </w:p>
    <w:p w:rsidR="00A24A81" w:rsidRPr="00A204C0" w:rsidRDefault="00A24A81" w:rsidP="00A02A3F">
      <w:pPr>
        <w:tabs>
          <w:tab w:val="left" w:pos="5103"/>
        </w:tabs>
        <w:spacing w:line="360" w:lineRule="auto"/>
        <w:ind w:right="16" w:firstLine="720"/>
        <w:jc w:val="both"/>
        <w:rPr>
          <w:sz w:val="24"/>
          <w:szCs w:val="24"/>
          <w:lang w:val="en-US"/>
        </w:rPr>
      </w:pPr>
    </w:p>
    <w:p w:rsidR="00445F11" w:rsidRPr="00A204C0" w:rsidRDefault="00445F11" w:rsidP="00A02A3F">
      <w:pPr>
        <w:tabs>
          <w:tab w:val="left" w:pos="5103"/>
        </w:tabs>
        <w:spacing w:line="360" w:lineRule="auto"/>
        <w:ind w:right="16" w:firstLine="720"/>
        <w:jc w:val="both"/>
        <w:rPr>
          <w:sz w:val="24"/>
          <w:szCs w:val="24"/>
          <w:lang w:val="en-US"/>
        </w:rPr>
      </w:pPr>
    </w:p>
    <w:p w:rsidR="0024138C" w:rsidRPr="00A204C0" w:rsidRDefault="00C55CA0" w:rsidP="00A02A3F">
      <w:pPr>
        <w:pStyle w:val="Header"/>
        <w:tabs>
          <w:tab w:val="clear" w:pos="4153"/>
          <w:tab w:val="clear" w:pos="8306"/>
          <w:tab w:val="left" w:pos="5103"/>
        </w:tabs>
        <w:spacing w:line="360" w:lineRule="auto"/>
        <w:ind w:right="16"/>
        <w:rPr>
          <w:b/>
          <w:szCs w:val="24"/>
          <w:lang w:val="bg-BG"/>
        </w:rPr>
      </w:pPr>
      <w:r w:rsidRPr="00A204C0">
        <w:rPr>
          <w:szCs w:val="24"/>
          <w:lang w:val="bg-BG"/>
        </w:rPr>
        <w:t xml:space="preserve">           </w:t>
      </w:r>
      <w:r w:rsidRPr="00A204C0">
        <w:rPr>
          <w:b/>
          <w:szCs w:val="24"/>
          <w:lang w:val="bg-BG"/>
        </w:rPr>
        <w:t>ТЕМЕНУЖКА ЦВЕТКОВА</w:t>
      </w:r>
    </w:p>
    <w:p w:rsidR="003E2078" w:rsidRPr="00A204C0" w:rsidRDefault="00B45937" w:rsidP="00A02A3F">
      <w:pPr>
        <w:pStyle w:val="Heading4"/>
        <w:spacing w:before="0" w:after="0" w:line="360" w:lineRule="auto"/>
        <w:ind w:right="16"/>
        <w:jc w:val="both"/>
        <w:rPr>
          <w:b w:val="0"/>
          <w:sz w:val="24"/>
          <w:szCs w:val="24"/>
          <w:u w:val="single"/>
        </w:rPr>
      </w:pPr>
      <w:r w:rsidRPr="00A204C0">
        <w:rPr>
          <w:sz w:val="24"/>
          <w:szCs w:val="24"/>
        </w:rPr>
        <w:t xml:space="preserve"> </w:t>
      </w:r>
      <w:r w:rsidRPr="00A204C0">
        <w:rPr>
          <w:sz w:val="24"/>
          <w:szCs w:val="24"/>
        </w:rPr>
        <w:tab/>
      </w:r>
      <w:r w:rsidR="002346D9" w:rsidRPr="00A204C0">
        <w:rPr>
          <w:sz w:val="24"/>
          <w:szCs w:val="24"/>
        </w:rPr>
        <w:t>ГЛАВЕН СЧЕТОВОДИТЕЛ</w:t>
      </w:r>
    </w:p>
    <w:p w:rsidR="00593093" w:rsidRPr="00A204C0" w:rsidRDefault="00593093" w:rsidP="00A02A3F">
      <w:pPr>
        <w:shd w:val="clear" w:color="auto" w:fill="FFFFFF"/>
        <w:tabs>
          <w:tab w:val="left" w:pos="709"/>
        </w:tabs>
        <w:spacing w:line="360" w:lineRule="auto"/>
        <w:jc w:val="center"/>
        <w:rPr>
          <w:b/>
          <w:bCs/>
          <w:color w:val="000000"/>
          <w:sz w:val="24"/>
          <w:szCs w:val="24"/>
        </w:rPr>
      </w:pPr>
    </w:p>
    <w:p w:rsidR="00593093" w:rsidRPr="00A204C0" w:rsidRDefault="00593093" w:rsidP="00A02A3F">
      <w:pPr>
        <w:shd w:val="clear" w:color="auto" w:fill="FFFFFF"/>
        <w:tabs>
          <w:tab w:val="left" w:pos="709"/>
        </w:tabs>
        <w:spacing w:line="360" w:lineRule="auto"/>
        <w:jc w:val="center"/>
        <w:rPr>
          <w:b/>
          <w:bCs/>
          <w:color w:val="000000"/>
          <w:sz w:val="24"/>
          <w:szCs w:val="24"/>
        </w:rPr>
      </w:pPr>
    </w:p>
    <w:p w:rsidR="00CC1645" w:rsidRPr="00A204C0" w:rsidRDefault="00CC1645" w:rsidP="00DF1701">
      <w:pPr>
        <w:shd w:val="clear" w:color="auto" w:fill="FFFFFF"/>
        <w:tabs>
          <w:tab w:val="left" w:pos="0"/>
        </w:tabs>
        <w:spacing w:line="360" w:lineRule="auto"/>
        <w:rPr>
          <w:b/>
          <w:bCs/>
          <w:color w:val="000000"/>
          <w:sz w:val="24"/>
          <w:szCs w:val="24"/>
        </w:rPr>
      </w:pPr>
    </w:p>
    <w:p w:rsidR="0056365A" w:rsidRPr="00A204C0" w:rsidRDefault="0049588C" w:rsidP="00A02A3F">
      <w:pPr>
        <w:shd w:val="clear" w:color="auto" w:fill="FFFFFF"/>
        <w:tabs>
          <w:tab w:val="left" w:pos="0"/>
        </w:tabs>
        <w:spacing w:line="360" w:lineRule="auto"/>
        <w:jc w:val="center"/>
        <w:rPr>
          <w:b/>
          <w:bCs/>
          <w:color w:val="000000"/>
          <w:sz w:val="24"/>
          <w:szCs w:val="24"/>
          <w:lang w:val="en-US"/>
        </w:rPr>
      </w:pPr>
      <w:r w:rsidRPr="00A204C0">
        <w:rPr>
          <w:b/>
          <w:bCs/>
          <w:color w:val="000000"/>
          <w:sz w:val="24"/>
          <w:szCs w:val="24"/>
        </w:rPr>
        <w:br w:type="page"/>
      </w:r>
      <w:r w:rsidR="0056365A" w:rsidRPr="00A204C0">
        <w:rPr>
          <w:b/>
          <w:bCs/>
          <w:color w:val="000000"/>
          <w:sz w:val="24"/>
          <w:szCs w:val="24"/>
        </w:rPr>
        <w:lastRenderedPageBreak/>
        <w:t>ДЕКЛАРАЦИЯ</w:t>
      </w:r>
      <w:r w:rsidR="002C3C6F" w:rsidRPr="00A204C0">
        <w:rPr>
          <w:b/>
          <w:bCs/>
          <w:color w:val="000000"/>
          <w:sz w:val="24"/>
          <w:szCs w:val="24"/>
          <w:lang w:val="en-US"/>
        </w:rPr>
        <w:t xml:space="preserve"> </w:t>
      </w:r>
      <w:r w:rsidR="0056365A" w:rsidRPr="00A204C0">
        <w:rPr>
          <w:b/>
          <w:bCs/>
          <w:color w:val="000000"/>
          <w:sz w:val="24"/>
          <w:szCs w:val="24"/>
        </w:rPr>
        <w:t>ЗА КОНФИДЕНЦИАЛНОСТ</w:t>
      </w:r>
    </w:p>
    <w:p w:rsidR="0056365A" w:rsidRDefault="0056365A" w:rsidP="007703D2">
      <w:pPr>
        <w:spacing w:line="360" w:lineRule="auto"/>
        <w:ind w:firstLine="708"/>
        <w:jc w:val="both"/>
        <w:rPr>
          <w:sz w:val="24"/>
          <w:szCs w:val="24"/>
        </w:rPr>
      </w:pPr>
      <w:r w:rsidRPr="00A204C0">
        <w:rPr>
          <w:sz w:val="24"/>
          <w:szCs w:val="24"/>
        </w:rPr>
        <w:t>Долуподписаният/ната/…………………………….…………………</w:t>
      </w:r>
      <w:r w:rsidRPr="00A204C0">
        <w:rPr>
          <w:i/>
          <w:sz w:val="24"/>
          <w:szCs w:val="24"/>
        </w:rPr>
        <w:t>(трите имена),</w:t>
      </w:r>
      <w:r w:rsidRPr="00A204C0">
        <w:rPr>
          <w:sz w:val="24"/>
          <w:szCs w:val="24"/>
        </w:rPr>
        <w:t xml:space="preserve"> в качеството си на……………………………….......</w:t>
      </w:r>
      <w:r w:rsidRPr="00A204C0">
        <w:rPr>
          <w:i/>
          <w:iCs/>
          <w:sz w:val="24"/>
          <w:szCs w:val="24"/>
        </w:rPr>
        <w:t xml:space="preserve">(длъжност) </w:t>
      </w:r>
      <w:r w:rsidRPr="00A204C0">
        <w:rPr>
          <w:sz w:val="24"/>
          <w:szCs w:val="24"/>
        </w:rPr>
        <w:t>на……..........................................</w:t>
      </w:r>
      <w:r w:rsidRPr="00A204C0">
        <w:rPr>
          <w:i/>
          <w:iCs/>
          <w:sz w:val="24"/>
          <w:szCs w:val="24"/>
        </w:rPr>
        <w:t>(посочете наименованието на участник</w:t>
      </w:r>
      <w:r w:rsidRPr="00A204C0">
        <w:rPr>
          <w:i/>
          <w:sz w:val="24"/>
          <w:szCs w:val="24"/>
        </w:rPr>
        <w:t>)</w:t>
      </w:r>
      <w:r w:rsidRPr="00A204C0">
        <w:rPr>
          <w:sz w:val="24"/>
          <w:szCs w:val="24"/>
        </w:rPr>
        <w:t xml:space="preserve"> с ЕИК: ........................, изпълнител на обществена поръчка с предмет</w:t>
      </w:r>
      <w:r w:rsidRPr="00A204C0">
        <w:rPr>
          <w:b/>
          <w:color w:val="000000"/>
          <w:sz w:val="24"/>
          <w:szCs w:val="24"/>
        </w:rPr>
        <w:t>:</w:t>
      </w:r>
      <w:r w:rsidRPr="00A204C0">
        <w:rPr>
          <w:b/>
          <w:sz w:val="24"/>
          <w:szCs w:val="24"/>
        </w:rPr>
        <w:t xml:space="preserve"> </w:t>
      </w:r>
      <w:r w:rsidR="007703D2">
        <w:rPr>
          <w:sz w:val="24"/>
          <w:szCs w:val="24"/>
        </w:rPr>
        <w:t>„</w:t>
      </w:r>
      <w:r w:rsidR="007703D2" w:rsidRPr="00243B05">
        <w:rPr>
          <w:sz w:val="24"/>
          <w:szCs w:val="24"/>
        </w:rPr>
        <w:t>Развитие и абонаментно обслужване на “Интегрираната статистическа информационна система (ИСИС)”</w:t>
      </w:r>
    </w:p>
    <w:p w:rsidR="007703D2" w:rsidRPr="00A204C0" w:rsidRDefault="007703D2" w:rsidP="007703D2">
      <w:pPr>
        <w:spacing w:line="360" w:lineRule="auto"/>
        <w:ind w:firstLine="708"/>
        <w:jc w:val="both"/>
        <w:rPr>
          <w:color w:val="000000"/>
          <w:sz w:val="24"/>
          <w:szCs w:val="24"/>
        </w:rPr>
      </w:pPr>
    </w:p>
    <w:p w:rsidR="0056365A" w:rsidRPr="00A204C0" w:rsidRDefault="0056365A" w:rsidP="00A02A3F">
      <w:pPr>
        <w:shd w:val="clear" w:color="auto" w:fill="FFFFFF"/>
        <w:spacing w:line="360" w:lineRule="auto"/>
        <w:jc w:val="center"/>
        <w:rPr>
          <w:b/>
          <w:bCs/>
          <w:color w:val="000000"/>
          <w:sz w:val="24"/>
          <w:szCs w:val="24"/>
        </w:rPr>
      </w:pPr>
      <w:r w:rsidRPr="00A204C0">
        <w:rPr>
          <w:b/>
          <w:bCs/>
          <w:color w:val="000000"/>
          <w:sz w:val="24"/>
          <w:szCs w:val="24"/>
        </w:rPr>
        <w:t>ДЕКЛАРИРАМ, ЧЕ:</w:t>
      </w:r>
    </w:p>
    <w:p w:rsidR="0056365A" w:rsidRPr="00A204C0" w:rsidRDefault="0056365A" w:rsidP="00A02A3F">
      <w:pPr>
        <w:tabs>
          <w:tab w:val="left" w:pos="993"/>
        </w:tabs>
        <w:overflowPunct w:val="0"/>
        <w:spacing w:line="360" w:lineRule="auto"/>
        <w:ind w:firstLine="720"/>
        <w:jc w:val="both"/>
        <w:rPr>
          <w:bCs/>
          <w:noProof/>
          <w:sz w:val="24"/>
          <w:szCs w:val="24"/>
          <w:lang w:eastAsia="en-GB"/>
        </w:rPr>
      </w:pPr>
      <w:r w:rsidRPr="00A204C0">
        <w:rPr>
          <w:rFonts w:eastAsia="SimSun"/>
          <w:color w:val="000000"/>
          <w:sz w:val="24"/>
          <w:szCs w:val="24"/>
        </w:rPr>
        <w:t>1.</w:t>
      </w:r>
      <w:r w:rsidRPr="00A204C0">
        <w:rPr>
          <w:rFonts w:eastAsia="SimSun"/>
          <w:color w:val="000000"/>
          <w:sz w:val="24"/>
          <w:szCs w:val="24"/>
        </w:rPr>
        <w:tab/>
        <w:t xml:space="preserve">Ще </w:t>
      </w:r>
      <w:r w:rsidRPr="00A204C0">
        <w:rPr>
          <w:bCs/>
          <w:noProof/>
          <w:sz w:val="24"/>
          <w:szCs w:val="24"/>
          <w:lang w:eastAsia="en-GB"/>
        </w:rPr>
        <w:t xml:space="preserve">пазя в поверителност и няма да разкривам или разпространявам информация за Българската народна банка (БНБ), станала ми известна при или по повод изпълнението на </w:t>
      </w:r>
      <w:r w:rsidR="00C703F7">
        <w:rPr>
          <w:bCs/>
          <w:noProof/>
          <w:sz w:val="24"/>
          <w:szCs w:val="24"/>
          <w:lang w:eastAsia="en-GB"/>
        </w:rPr>
        <w:t>Р</w:t>
      </w:r>
      <w:r w:rsidRPr="00A204C0">
        <w:rPr>
          <w:bCs/>
          <w:noProof/>
          <w:sz w:val="24"/>
          <w:szCs w:val="24"/>
          <w:lang w:eastAsia="en-GB"/>
        </w:rPr>
        <w:t xml:space="preserve">амковото споразумение и </w:t>
      </w:r>
      <w:r w:rsidR="00C703F7">
        <w:rPr>
          <w:bCs/>
          <w:noProof/>
          <w:sz w:val="24"/>
          <w:szCs w:val="24"/>
          <w:lang w:eastAsia="en-GB"/>
        </w:rPr>
        <w:t xml:space="preserve">на </w:t>
      </w:r>
      <w:r w:rsidRPr="00A204C0">
        <w:rPr>
          <w:bCs/>
          <w:noProof/>
          <w:sz w:val="24"/>
          <w:szCs w:val="24"/>
          <w:lang w:eastAsia="en-GB"/>
        </w:rPr>
        <w:t>сключените въз основа на него договори („</w:t>
      </w:r>
      <w:r w:rsidRPr="00A204C0">
        <w:rPr>
          <w:b/>
          <w:bCs/>
          <w:noProof/>
          <w:sz w:val="24"/>
          <w:szCs w:val="24"/>
          <w:lang w:eastAsia="en-GB"/>
        </w:rPr>
        <w:t>Конфиденциална информация</w:t>
      </w:r>
      <w:r w:rsidRPr="00A204C0">
        <w:rPr>
          <w:bCs/>
          <w:noProof/>
          <w:sz w:val="24"/>
          <w:szCs w:val="24"/>
          <w:lang w:eastAsia="en-GB"/>
        </w:rPr>
        <w:t>“)</w:t>
      </w:r>
      <w:r w:rsidRPr="00A204C0">
        <w:rPr>
          <w:rFonts w:eastAsia="Calibri"/>
          <w:sz w:val="24"/>
          <w:szCs w:val="24"/>
          <w:lang w:eastAsia="en-US"/>
        </w:rPr>
        <w:t xml:space="preserve"> включително и след прекратяването на същите</w:t>
      </w:r>
      <w:r w:rsidRPr="00A204C0">
        <w:rPr>
          <w:rFonts w:eastAsia="SimSun"/>
          <w:sz w:val="24"/>
          <w:szCs w:val="24"/>
        </w:rPr>
        <w:t>, неограничено във времето</w:t>
      </w:r>
      <w:r w:rsidRPr="00A204C0">
        <w:rPr>
          <w:bCs/>
          <w:noProof/>
          <w:sz w:val="24"/>
          <w:szCs w:val="24"/>
          <w:lang w:eastAsia="en-GB"/>
        </w:rPr>
        <w:t xml:space="preserve">. </w:t>
      </w:r>
    </w:p>
    <w:p w:rsidR="0056365A" w:rsidRPr="00A204C0" w:rsidRDefault="0056365A" w:rsidP="00A02A3F">
      <w:pPr>
        <w:tabs>
          <w:tab w:val="left" w:pos="993"/>
        </w:tabs>
        <w:overflowPunct w:val="0"/>
        <w:spacing w:line="360" w:lineRule="auto"/>
        <w:ind w:firstLine="720"/>
        <w:jc w:val="both"/>
        <w:rPr>
          <w:bCs/>
          <w:noProof/>
          <w:sz w:val="24"/>
          <w:szCs w:val="24"/>
          <w:lang w:eastAsia="en-GB"/>
        </w:rPr>
      </w:pPr>
      <w:r w:rsidRPr="00A204C0">
        <w:rPr>
          <w:bCs/>
          <w:noProof/>
          <w:sz w:val="24"/>
          <w:szCs w:val="24"/>
          <w:lang w:eastAsia="en-GB"/>
        </w:rPr>
        <w:t xml:space="preserve">Конфиденциална информация включва, без да се ограничава до: обстоятелства, свързани с търговската дейност, техническите процеси, проекти или финанси, както и ноу-хау, изобретения, полезни модели или други права от подобен характер, както и всяка информация, свързана с изпълнението на рамковото споразумение и сключените въз основа на него договори. </w:t>
      </w:r>
    </w:p>
    <w:p w:rsidR="0056365A" w:rsidRPr="00A204C0" w:rsidRDefault="0056365A" w:rsidP="00A02A3F">
      <w:pPr>
        <w:overflowPunct w:val="0"/>
        <w:spacing w:line="360" w:lineRule="auto"/>
        <w:ind w:firstLine="720"/>
        <w:jc w:val="both"/>
        <w:rPr>
          <w:rFonts w:eastAsia="SimSun"/>
          <w:sz w:val="24"/>
          <w:szCs w:val="24"/>
        </w:rPr>
      </w:pPr>
      <w:r w:rsidRPr="00A204C0">
        <w:rPr>
          <w:rFonts w:eastAsia="SimSun"/>
          <w:sz w:val="24"/>
          <w:szCs w:val="24"/>
        </w:rPr>
        <w:t>2. Задължавам се да информирам БНБ при констатирано от мен нарушаване на изискванията за опазване на поверителност на информацията.</w:t>
      </w:r>
    </w:p>
    <w:p w:rsidR="0056365A" w:rsidRPr="00A204C0" w:rsidRDefault="0056365A" w:rsidP="00A02A3F">
      <w:pPr>
        <w:tabs>
          <w:tab w:val="left" w:pos="993"/>
        </w:tabs>
        <w:spacing w:line="360" w:lineRule="auto"/>
        <w:ind w:firstLine="709"/>
        <w:jc w:val="both"/>
        <w:rPr>
          <w:color w:val="000000"/>
          <w:sz w:val="24"/>
          <w:szCs w:val="24"/>
        </w:rPr>
      </w:pPr>
      <w:r w:rsidRPr="00A204C0">
        <w:rPr>
          <w:sz w:val="24"/>
          <w:szCs w:val="24"/>
        </w:rPr>
        <w:t>3. При необходимост от предоставяне на трети лица на конфиденциална информация, това ще става единствено и само с изричното писмено съгласие на БНБ за всеки отделен случай. Трети лица са тези, които не са ангажирани с изпълнението на рамковото споразумение № .........../..........201</w:t>
      </w:r>
      <w:r w:rsidR="00243ECD" w:rsidRPr="00A204C0">
        <w:rPr>
          <w:sz w:val="24"/>
          <w:szCs w:val="24"/>
        </w:rPr>
        <w:t>9</w:t>
      </w:r>
      <w:r w:rsidRPr="00A204C0">
        <w:rPr>
          <w:sz w:val="24"/>
          <w:szCs w:val="24"/>
        </w:rPr>
        <w:t xml:space="preserve"> г. и сключените въз основа на него договори.</w:t>
      </w:r>
    </w:p>
    <w:p w:rsidR="0056365A" w:rsidRPr="00A204C0" w:rsidRDefault="0056365A" w:rsidP="00A02A3F">
      <w:pPr>
        <w:tabs>
          <w:tab w:val="left" w:pos="993"/>
        </w:tabs>
        <w:spacing w:line="360" w:lineRule="auto"/>
        <w:ind w:firstLine="709"/>
        <w:jc w:val="both"/>
        <w:rPr>
          <w:sz w:val="24"/>
          <w:szCs w:val="24"/>
          <w:lang w:val="en-US"/>
        </w:rPr>
      </w:pPr>
      <w:r w:rsidRPr="00A204C0">
        <w:rPr>
          <w:b/>
          <w:i/>
          <w:color w:val="000000"/>
          <w:sz w:val="24"/>
          <w:szCs w:val="24"/>
        </w:rPr>
        <w:t>Забележка</w:t>
      </w:r>
      <w:r w:rsidRPr="00A204C0">
        <w:rPr>
          <w:i/>
          <w:color w:val="000000"/>
          <w:sz w:val="24"/>
          <w:szCs w:val="24"/>
        </w:rPr>
        <w:t xml:space="preserve">: Декларацията се попълва и подписва от </w:t>
      </w:r>
      <w:r w:rsidRPr="00A204C0">
        <w:rPr>
          <w:sz w:val="24"/>
          <w:szCs w:val="24"/>
        </w:rPr>
        <w:t xml:space="preserve">участника, избран за изпълнител по </w:t>
      </w:r>
      <w:r w:rsidR="00C703F7">
        <w:rPr>
          <w:sz w:val="24"/>
          <w:szCs w:val="24"/>
        </w:rPr>
        <w:t>Р</w:t>
      </w:r>
      <w:r w:rsidRPr="00A204C0">
        <w:rPr>
          <w:sz w:val="24"/>
          <w:szCs w:val="24"/>
        </w:rPr>
        <w:t>амковото споразумение (ако е физическо лице – съответното физическо лице, а ако е юридическо лице – членовете на  неговия управителен/представителен орган), лицата, посочени в Списъка на персонала</w:t>
      </w:r>
      <w:r w:rsidR="00921A85" w:rsidRPr="00A204C0">
        <w:rPr>
          <w:sz w:val="24"/>
          <w:szCs w:val="24"/>
        </w:rPr>
        <w:t>, който ще изпълнява поръчката</w:t>
      </w:r>
      <w:r w:rsidRPr="00A204C0">
        <w:rPr>
          <w:sz w:val="24"/>
          <w:szCs w:val="24"/>
        </w:rPr>
        <w:t xml:space="preserve">  и подизпълнителите (ако са ангажирани такива).</w:t>
      </w:r>
    </w:p>
    <w:p w:rsidR="00AC3224" w:rsidRPr="00A204C0" w:rsidRDefault="00AC3224" w:rsidP="00A02A3F">
      <w:pPr>
        <w:tabs>
          <w:tab w:val="left" w:pos="993"/>
        </w:tabs>
        <w:spacing w:line="360" w:lineRule="auto"/>
        <w:ind w:firstLine="709"/>
        <w:jc w:val="both"/>
        <w:rPr>
          <w:sz w:val="24"/>
          <w:szCs w:val="24"/>
          <w:lang w:val="en-US"/>
        </w:rPr>
      </w:pPr>
    </w:p>
    <w:p w:rsidR="0056365A" w:rsidRPr="00A204C0" w:rsidRDefault="0056365A" w:rsidP="00A02A3F">
      <w:pPr>
        <w:spacing w:line="360" w:lineRule="auto"/>
        <w:ind w:left="1530" w:hanging="1530"/>
        <w:rPr>
          <w:rFonts w:eastAsia="Calibri"/>
          <w:iCs/>
          <w:sz w:val="24"/>
          <w:szCs w:val="24"/>
        </w:rPr>
      </w:pPr>
      <w:r w:rsidRPr="00A204C0">
        <w:rPr>
          <w:rFonts w:eastAsia="Calibri"/>
          <w:iCs/>
          <w:sz w:val="24"/>
          <w:szCs w:val="24"/>
        </w:rPr>
        <w:t>Дата,…………………..г.</w:t>
      </w:r>
      <w:r w:rsidRPr="00A204C0">
        <w:rPr>
          <w:rFonts w:eastAsia="Calibri"/>
          <w:iCs/>
          <w:sz w:val="24"/>
          <w:szCs w:val="24"/>
        </w:rPr>
        <w:tab/>
      </w:r>
      <w:r w:rsidRPr="00A204C0">
        <w:rPr>
          <w:rFonts w:eastAsia="Calibri"/>
          <w:iCs/>
          <w:sz w:val="24"/>
          <w:szCs w:val="24"/>
        </w:rPr>
        <w:tab/>
      </w:r>
      <w:r w:rsidRPr="00A204C0">
        <w:rPr>
          <w:rFonts w:eastAsia="Calibri"/>
          <w:iCs/>
          <w:sz w:val="24"/>
          <w:szCs w:val="24"/>
        </w:rPr>
        <w:tab/>
      </w:r>
      <w:r w:rsidRPr="00A204C0">
        <w:rPr>
          <w:rFonts w:eastAsia="Calibri"/>
          <w:iCs/>
          <w:sz w:val="24"/>
          <w:szCs w:val="24"/>
        </w:rPr>
        <w:tab/>
      </w:r>
      <w:r w:rsidR="00AC3224" w:rsidRPr="00A204C0">
        <w:rPr>
          <w:rFonts w:eastAsia="Calibri"/>
          <w:iCs/>
          <w:sz w:val="24"/>
          <w:szCs w:val="24"/>
          <w:lang w:val="en-US"/>
        </w:rPr>
        <w:tab/>
      </w:r>
      <w:r w:rsidRPr="00A204C0">
        <w:rPr>
          <w:rFonts w:eastAsia="Calibri"/>
          <w:b/>
          <w:iCs/>
          <w:sz w:val="24"/>
          <w:szCs w:val="24"/>
        </w:rPr>
        <w:t>ДЕКЛАРАТОР:</w:t>
      </w:r>
      <w:r w:rsidRPr="00A204C0">
        <w:rPr>
          <w:rFonts w:eastAsia="Calibri"/>
          <w:iCs/>
          <w:sz w:val="24"/>
          <w:szCs w:val="24"/>
        </w:rPr>
        <w:t xml:space="preserve"> ……………………</w:t>
      </w:r>
    </w:p>
    <w:p w:rsidR="0056365A" w:rsidRPr="00A204C0" w:rsidRDefault="0056365A" w:rsidP="00A02A3F">
      <w:pPr>
        <w:shd w:val="clear" w:color="auto" w:fill="FFFFFF"/>
        <w:spacing w:line="360" w:lineRule="auto"/>
        <w:rPr>
          <w:rFonts w:eastAsia="Calibri"/>
          <w:iCs/>
          <w:color w:val="000000"/>
          <w:spacing w:val="5"/>
          <w:sz w:val="24"/>
          <w:szCs w:val="24"/>
        </w:rPr>
      </w:pPr>
      <w:r w:rsidRPr="00A204C0">
        <w:rPr>
          <w:rFonts w:eastAsia="Calibri"/>
          <w:i/>
          <w:iCs/>
          <w:sz w:val="24"/>
          <w:szCs w:val="24"/>
        </w:rPr>
        <w:t xml:space="preserve">(дата на подписване)                                                    </w:t>
      </w:r>
      <w:r w:rsidR="00AC3224" w:rsidRPr="00A204C0">
        <w:rPr>
          <w:rFonts w:eastAsia="Calibri"/>
          <w:i/>
          <w:iCs/>
          <w:sz w:val="24"/>
          <w:szCs w:val="24"/>
          <w:lang w:val="en-US"/>
        </w:rPr>
        <w:t xml:space="preserve">   </w:t>
      </w:r>
      <w:r w:rsidRPr="00A204C0">
        <w:rPr>
          <w:rFonts w:eastAsia="Calibri"/>
          <w:i/>
          <w:iCs/>
          <w:sz w:val="24"/>
          <w:szCs w:val="24"/>
        </w:rPr>
        <w:t xml:space="preserve">  (подпис и печат)                              </w:t>
      </w:r>
    </w:p>
    <w:p w:rsidR="00C5234F" w:rsidRPr="005F5827" w:rsidRDefault="0056365A" w:rsidP="00A02A3F">
      <w:pPr>
        <w:shd w:val="clear" w:color="auto" w:fill="FFFFFF"/>
        <w:spacing w:line="360" w:lineRule="auto"/>
        <w:ind w:firstLine="709"/>
        <w:rPr>
          <w:b/>
          <w:color w:val="000000"/>
          <w:spacing w:val="-3"/>
          <w:sz w:val="24"/>
          <w:szCs w:val="24"/>
        </w:rPr>
      </w:pPr>
      <w:r w:rsidRPr="00A204C0">
        <w:rPr>
          <w:rFonts w:eastAsia="Calibri"/>
          <w:b/>
          <w:i/>
          <w:color w:val="000000"/>
          <w:sz w:val="24"/>
          <w:szCs w:val="24"/>
        </w:rPr>
        <w:t xml:space="preserve">                                                                               </w:t>
      </w:r>
      <w:r w:rsidRPr="00A204C0">
        <w:rPr>
          <w:rFonts w:eastAsia="Calibri"/>
          <w:i/>
          <w:color w:val="000000"/>
          <w:sz w:val="24"/>
          <w:szCs w:val="24"/>
        </w:rPr>
        <w:t>(име, фамилия и длъжност на лицето)</w:t>
      </w:r>
    </w:p>
    <w:sectPr w:rsidR="00C5234F" w:rsidRPr="005F5827" w:rsidSect="00C134C6">
      <w:headerReference w:type="default" r:id="rId9"/>
      <w:footerReference w:type="even" r:id="rId10"/>
      <w:footerReference w:type="default" r:id="rId11"/>
      <w:pgSz w:w="11906" w:h="16838"/>
      <w:pgMar w:top="1191" w:right="1191" w:bottom="1191"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58EC" w:rsidRDefault="00B758EC">
      <w:r>
        <w:separator/>
      </w:r>
    </w:p>
  </w:endnote>
  <w:endnote w:type="continuationSeparator" w:id="0">
    <w:p w:rsidR="00B758EC" w:rsidRDefault="00B75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640" w:rsidRDefault="00B31640" w:rsidP="00E279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31640" w:rsidRDefault="00B31640" w:rsidP="00F24C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640" w:rsidRPr="00946BC0" w:rsidRDefault="00B31640" w:rsidP="00E27938">
    <w:pPr>
      <w:pStyle w:val="Footer"/>
      <w:framePr w:wrap="around" w:vAnchor="text" w:hAnchor="margin" w:xAlign="right" w:y="1"/>
      <w:rPr>
        <w:rStyle w:val="PageNumber"/>
        <w:sz w:val="22"/>
        <w:szCs w:val="22"/>
      </w:rPr>
    </w:pPr>
    <w:r w:rsidRPr="00946BC0">
      <w:rPr>
        <w:rStyle w:val="PageNumber"/>
        <w:sz w:val="22"/>
        <w:szCs w:val="22"/>
      </w:rPr>
      <w:fldChar w:fldCharType="begin"/>
    </w:r>
    <w:r w:rsidRPr="00946BC0">
      <w:rPr>
        <w:rStyle w:val="PageNumber"/>
        <w:sz w:val="22"/>
        <w:szCs w:val="22"/>
      </w:rPr>
      <w:instrText xml:space="preserve">PAGE  </w:instrText>
    </w:r>
    <w:r w:rsidRPr="00946BC0">
      <w:rPr>
        <w:rStyle w:val="PageNumber"/>
        <w:sz w:val="22"/>
        <w:szCs w:val="22"/>
      </w:rPr>
      <w:fldChar w:fldCharType="separate"/>
    </w:r>
    <w:r w:rsidR="00BD1525">
      <w:rPr>
        <w:rStyle w:val="PageNumber"/>
        <w:noProof/>
        <w:sz w:val="22"/>
        <w:szCs w:val="22"/>
      </w:rPr>
      <w:t>18</w:t>
    </w:r>
    <w:r w:rsidRPr="00946BC0">
      <w:rPr>
        <w:rStyle w:val="PageNumber"/>
        <w:sz w:val="22"/>
        <w:szCs w:val="22"/>
      </w:rPr>
      <w:fldChar w:fldCharType="end"/>
    </w:r>
  </w:p>
  <w:p w:rsidR="00B31640" w:rsidRDefault="00B31640" w:rsidP="00F24CA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58EC" w:rsidRDefault="00B758EC">
      <w:r>
        <w:separator/>
      </w:r>
    </w:p>
  </w:footnote>
  <w:footnote w:type="continuationSeparator" w:id="0">
    <w:p w:rsidR="00B758EC" w:rsidRDefault="00B758EC">
      <w:r>
        <w:continuationSeparator/>
      </w:r>
    </w:p>
  </w:footnote>
  <w:footnote w:id="1">
    <w:p w:rsidR="00306D84" w:rsidRDefault="00306D84" w:rsidP="00306D84">
      <w:pPr>
        <w:pStyle w:val="FootnoteText"/>
        <w:jc w:val="both"/>
      </w:pPr>
      <w:r>
        <w:rPr>
          <w:rStyle w:val="FootnoteReference"/>
        </w:rPr>
        <w:footnoteRef/>
      </w:r>
      <w:r>
        <w:t xml:space="preserve"> С оглед спазване разпоредбите относно опазване на Конфиденциалната информация, участникът, избран за изпълнител по рамковото споразумение</w:t>
      </w:r>
      <w:r w:rsidR="0056365A">
        <w:t xml:space="preserve">, </w:t>
      </w:r>
      <w:r>
        <w:t>лицата, посочени в Списъка на персонала</w:t>
      </w:r>
      <w:r w:rsidR="00921A85">
        <w:t>, който ще изпълнява поръчката</w:t>
      </w:r>
      <w:r>
        <w:t xml:space="preserve"> </w:t>
      </w:r>
      <w:r w:rsidR="0056365A">
        <w:t>и подизпълнителите (</w:t>
      </w:r>
      <w:r w:rsidR="0056365A" w:rsidRPr="0056365A">
        <w:rPr>
          <w:i/>
        </w:rPr>
        <w:t>ако са ангажирани подизпълнители</w:t>
      </w:r>
      <w:r w:rsidR="0056365A">
        <w:t xml:space="preserve">) </w:t>
      </w:r>
      <w:r>
        <w:t>подписват декларации за конфиденциалност по образец към настоящото споразумение.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E2B" w:rsidRPr="00E45E2B" w:rsidRDefault="00E45E2B" w:rsidP="00E45E2B">
    <w:pPr>
      <w:tabs>
        <w:tab w:val="left" w:pos="9072"/>
      </w:tabs>
      <w:spacing w:line="360" w:lineRule="auto"/>
      <w:ind w:right="468"/>
      <w:jc w:val="right"/>
      <w:rPr>
        <w:b/>
        <w:bCs/>
        <w:sz w:val="24"/>
        <w:szCs w:val="24"/>
      </w:rPr>
    </w:pPr>
    <w:r w:rsidRPr="00E45E2B">
      <w:rPr>
        <w:b/>
        <w:sz w:val="24"/>
        <w:szCs w:val="24"/>
      </w:rPr>
      <w:t>П</w:t>
    </w:r>
    <w:r w:rsidRPr="00E45E2B">
      <w:rPr>
        <w:b/>
        <w:bCs/>
        <w:sz w:val="24"/>
        <w:szCs w:val="24"/>
      </w:rPr>
      <w:t>РОЕКТ</w:t>
    </w:r>
  </w:p>
  <w:p w:rsidR="00E45E2B" w:rsidRDefault="00E45E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94A53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D162E6"/>
    <w:multiLevelType w:val="multilevel"/>
    <w:tmpl w:val="1F3EFDDC"/>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9441B50"/>
    <w:multiLevelType w:val="hybridMultilevel"/>
    <w:tmpl w:val="0156BDD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B56265D"/>
    <w:multiLevelType w:val="hybridMultilevel"/>
    <w:tmpl w:val="9846620C"/>
    <w:lvl w:ilvl="0" w:tplc="EB7C9C28">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CBA632E"/>
    <w:multiLevelType w:val="hybridMultilevel"/>
    <w:tmpl w:val="6C7C4206"/>
    <w:lvl w:ilvl="0" w:tplc="75FA5314">
      <w:start w:val="1"/>
      <w:numFmt w:val="upperRoman"/>
      <w:lvlText w:val="%1."/>
      <w:lvlJc w:val="left"/>
      <w:pPr>
        <w:ind w:left="2989" w:hanging="720"/>
      </w:pPr>
      <w:rPr>
        <w:rFonts w:hint="default"/>
        <w:b/>
      </w:rPr>
    </w:lvl>
    <w:lvl w:ilvl="1" w:tplc="04020019" w:tentative="1">
      <w:start w:val="1"/>
      <w:numFmt w:val="lowerLetter"/>
      <w:lvlText w:val="%2."/>
      <w:lvlJc w:val="left"/>
      <w:pPr>
        <w:ind w:left="3349" w:hanging="360"/>
      </w:pPr>
    </w:lvl>
    <w:lvl w:ilvl="2" w:tplc="0402001B" w:tentative="1">
      <w:start w:val="1"/>
      <w:numFmt w:val="lowerRoman"/>
      <w:lvlText w:val="%3."/>
      <w:lvlJc w:val="right"/>
      <w:pPr>
        <w:ind w:left="4069" w:hanging="180"/>
      </w:pPr>
    </w:lvl>
    <w:lvl w:ilvl="3" w:tplc="0402000F" w:tentative="1">
      <w:start w:val="1"/>
      <w:numFmt w:val="decimal"/>
      <w:lvlText w:val="%4."/>
      <w:lvlJc w:val="left"/>
      <w:pPr>
        <w:ind w:left="4789" w:hanging="360"/>
      </w:pPr>
    </w:lvl>
    <w:lvl w:ilvl="4" w:tplc="04020019" w:tentative="1">
      <w:start w:val="1"/>
      <w:numFmt w:val="lowerLetter"/>
      <w:lvlText w:val="%5."/>
      <w:lvlJc w:val="left"/>
      <w:pPr>
        <w:ind w:left="5509" w:hanging="360"/>
      </w:pPr>
    </w:lvl>
    <w:lvl w:ilvl="5" w:tplc="0402001B" w:tentative="1">
      <w:start w:val="1"/>
      <w:numFmt w:val="lowerRoman"/>
      <w:lvlText w:val="%6."/>
      <w:lvlJc w:val="right"/>
      <w:pPr>
        <w:ind w:left="6229" w:hanging="180"/>
      </w:pPr>
    </w:lvl>
    <w:lvl w:ilvl="6" w:tplc="0402000F" w:tentative="1">
      <w:start w:val="1"/>
      <w:numFmt w:val="decimal"/>
      <w:lvlText w:val="%7."/>
      <w:lvlJc w:val="left"/>
      <w:pPr>
        <w:ind w:left="6949" w:hanging="360"/>
      </w:pPr>
    </w:lvl>
    <w:lvl w:ilvl="7" w:tplc="04020019" w:tentative="1">
      <w:start w:val="1"/>
      <w:numFmt w:val="lowerLetter"/>
      <w:lvlText w:val="%8."/>
      <w:lvlJc w:val="left"/>
      <w:pPr>
        <w:ind w:left="7669" w:hanging="360"/>
      </w:pPr>
    </w:lvl>
    <w:lvl w:ilvl="8" w:tplc="0402001B" w:tentative="1">
      <w:start w:val="1"/>
      <w:numFmt w:val="lowerRoman"/>
      <w:lvlText w:val="%9."/>
      <w:lvlJc w:val="right"/>
      <w:pPr>
        <w:ind w:left="8389" w:hanging="180"/>
      </w:pPr>
    </w:lvl>
  </w:abstractNum>
  <w:abstractNum w:abstractNumId="5">
    <w:nsid w:val="0CD6129E"/>
    <w:multiLevelType w:val="hybridMultilevel"/>
    <w:tmpl w:val="B37C0E1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6">
    <w:nsid w:val="14E7088E"/>
    <w:multiLevelType w:val="hybridMultilevel"/>
    <w:tmpl w:val="727C6B5A"/>
    <w:lvl w:ilvl="0" w:tplc="21F637F8">
      <w:start w:val="1"/>
      <w:numFmt w:val="upperRoman"/>
      <w:lvlText w:val="%1."/>
      <w:lvlJc w:val="left"/>
      <w:pPr>
        <w:tabs>
          <w:tab w:val="num" w:pos="1440"/>
        </w:tabs>
        <w:ind w:left="144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20301161"/>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27866795"/>
    <w:multiLevelType w:val="hybridMultilevel"/>
    <w:tmpl w:val="2C16BA0A"/>
    <w:lvl w:ilvl="0" w:tplc="0504CEB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0">
    <w:nsid w:val="2EBA4096"/>
    <w:multiLevelType w:val="multilevel"/>
    <w:tmpl w:val="727C6B5A"/>
    <w:lvl w:ilvl="0">
      <w:start w:val="1"/>
      <w:numFmt w:val="upperRoman"/>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027295"/>
    <w:multiLevelType w:val="hybridMultilevel"/>
    <w:tmpl w:val="ABBCFDA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36784AA5"/>
    <w:multiLevelType w:val="hybridMultilevel"/>
    <w:tmpl w:val="25BCDEEC"/>
    <w:lvl w:ilvl="0" w:tplc="A6544FE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nsid w:val="39ED6B61"/>
    <w:multiLevelType w:val="multilevel"/>
    <w:tmpl w:val="77AC8A04"/>
    <w:styleLink w:val="WWNum18"/>
    <w:lvl w:ilvl="0">
      <w:start w:val="1"/>
      <w:numFmt w:val="decimal"/>
      <w:lvlText w:val="7.%1."/>
      <w:lvlJc w:val="left"/>
      <w:pPr>
        <w:ind w:left="720" w:hanging="360"/>
      </w:pPr>
      <w:rPr>
        <w:rFonts w:eastAsia="Times New Roman" w:cs="Times New Roman"/>
        <w:b/>
        <w:bCs w:val="0"/>
        <w:i w:val="0"/>
        <w:iCs w:val="0"/>
        <w:caps w:val="0"/>
        <w:smallCaps w:val="0"/>
        <w:strike w:val="0"/>
        <w:dstrike w:val="0"/>
        <w:color w:val="000000"/>
        <w:spacing w:val="0"/>
        <w:w w:val="100"/>
        <w:position w:val="0"/>
        <w:sz w:val="24"/>
        <w:szCs w:val="24"/>
        <w:u w:val="none"/>
        <w:vertAlign w:val="subscript"/>
        <w:lang w:val="bg-BG" w:eastAsia="bg-BG" w:bidi="bg-BG"/>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nsid w:val="3E2D088E"/>
    <w:multiLevelType w:val="hybridMultilevel"/>
    <w:tmpl w:val="62F2510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47C21C1C"/>
    <w:multiLevelType w:val="hybridMultilevel"/>
    <w:tmpl w:val="9416883C"/>
    <w:lvl w:ilvl="0" w:tplc="F5AC75CA">
      <w:start w:val="1"/>
      <w:numFmt w:val="decimal"/>
      <w:lvlText w:val="%1."/>
      <w:lvlJc w:val="left"/>
      <w:pPr>
        <w:tabs>
          <w:tab w:val="num" w:pos="720"/>
        </w:tabs>
        <w:ind w:left="720" w:hanging="360"/>
      </w:pPr>
      <w:rPr>
        <w:b w:val="0"/>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6">
    <w:nsid w:val="4BF718E6"/>
    <w:multiLevelType w:val="hybridMultilevel"/>
    <w:tmpl w:val="C0062E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4BFE1142"/>
    <w:multiLevelType w:val="multilevel"/>
    <w:tmpl w:val="C9DA5988"/>
    <w:lvl w:ilvl="0">
      <w:start w:val="1"/>
      <w:numFmt w:val="decimal"/>
      <w:lvlText w:val="%1."/>
      <w:lvlJc w:val="left"/>
      <w:pPr>
        <w:ind w:left="720" w:hanging="360"/>
      </w:pPr>
      <w:rPr>
        <w:rFonts w:hint="default"/>
      </w:rPr>
    </w:lvl>
    <w:lvl w:ilvl="1">
      <w:start w:val="1"/>
      <w:numFmt w:val="decimal"/>
      <w:pStyle w:val="CM6"/>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DBA1C46"/>
    <w:multiLevelType w:val="hybridMultilevel"/>
    <w:tmpl w:val="C41C07C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nsid w:val="4F413A43"/>
    <w:multiLevelType w:val="hybridMultilevel"/>
    <w:tmpl w:val="DBDE8E2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52ED1375"/>
    <w:multiLevelType w:val="hybridMultilevel"/>
    <w:tmpl w:val="69241D6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21">
    <w:nsid w:val="55C95157"/>
    <w:multiLevelType w:val="hybridMultilevel"/>
    <w:tmpl w:val="A856583A"/>
    <w:lvl w:ilvl="0" w:tplc="0CB614DC">
      <w:start w:val="1"/>
      <w:numFmt w:val="decimal"/>
      <w:lvlText w:val="%1."/>
      <w:lvlJc w:val="left"/>
      <w:pPr>
        <w:ind w:left="1110" w:hanging="39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2">
    <w:nsid w:val="5DF07A62"/>
    <w:multiLevelType w:val="multilevel"/>
    <w:tmpl w:val="347497DC"/>
    <w:lvl w:ilvl="0">
      <w:start w:val="1"/>
      <w:numFmt w:val="bullet"/>
      <w:lvlText w:val=""/>
      <w:lvlJc w:val="left"/>
      <w:pPr>
        <w:ind w:left="360" w:hanging="360"/>
      </w:pPr>
      <w:rPr>
        <w:rFonts w:ascii="Symbol" w:hAnsi="Symbol" w:hint="default"/>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3A27AB5"/>
    <w:multiLevelType w:val="singleLevel"/>
    <w:tmpl w:val="786C3DE4"/>
    <w:lvl w:ilvl="0">
      <w:start w:val="1"/>
      <w:numFmt w:val="bullet"/>
      <w:lvlText w:val="-"/>
      <w:lvlJc w:val="left"/>
      <w:pPr>
        <w:tabs>
          <w:tab w:val="num" w:pos="1080"/>
        </w:tabs>
        <w:ind w:left="1080" w:hanging="360"/>
      </w:pPr>
      <w:rPr>
        <w:rFonts w:hint="default"/>
      </w:rPr>
    </w:lvl>
  </w:abstractNum>
  <w:abstractNum w:abstractNumId="24">
    <w:nsid w:val="67847901"/>
    <w:multiLevelType w:val="hybridMultilevel"/>
    <w:tmpl w:val="5A5287D6"/>
    <w:lvl w:ilvl="0" w:tplc="B1464892">
      <w:start w:val="1"/>
      <w:numFmt w:val="decimal"/>
      <w:lvlText w:val="Чл. %1."/>
      <w:lvlJc w:val="left"/>
      <w:pPr>
        <w:ind w:left="3903" w:hanging="360"/>
      </w:pPr>
      <w:rPr>
        <w:rFonts w:hint="default"/>
        <w:b/>
        <w:sz w:val="24"/>
        <w:szCs w:val="24"/>
      </w:rPr>
    </w:lvl>
    <w:lvl w:ilvl="1" w:tplc="04020019" w:tentative="1">
      <w:start w:val="1"/>
      <w:numFmt w:val="lowerLetter"/>
      <w:lvlText w:val="%2."/>
      <w:lvlJc w:val="left"/>
      <w:pPr>
        <w:ind w:left="4623" w:hanging="360"/>
      </w:pPr>
    </w:lvl>
    <w:lvl w:ilvl="2" w:tplc="0402001B" w:tentative="1">
      <w:start w:val="1"/>
      <w:numFmt w:val="lowerRoman"/>
      <w:lvlText w:val="%3."/>
      <w:lvlJc w:val="right"/>
      <w:pPr>
        <w:ind w:left="5343" w:hanging="180"/>
      </w:pPr>
    </w:lvl>
    <w:lvl w:ilvl="3" w:tplc="0402000F" w:tentative="1">
      <w:start w:val="1"/>
      <w:numFmt w:val="decimal"/>
      <w:lvlText w:val="%4."/>
      <w:lvlJc w:val="left"/>
      <w:pPr>
        <w:ind w:left="6063" w:hanging="360"/>
      </w:pPr>
    </w:lvl>
    <w:lvl w:ilvl="4" w:tplc="04020019" w:tentative="1">
      <w:start w:val="1"/>
      <w:numFmt w:val="lowerLetter"/>
      <w:lvlText w:val="%5."/>
      <w:lvlJc w:val="left"/>
      <w:pPr>
        <w:ind w:left="6783" w:hanging="360"/>
      </w:pPr>
    </w:lvl>
    <w:lvl w:ilvl="5" w:tplc="0402001B" w:tentative="1">
      <w:start w:val="1"/>
      <w:numFmt w:val="lowerRoman"/>
      <w:lvlText w:val="%6."/>
      <w:lvlJc w:val="right"/>
      <w:pPr>
        <w:ind w:left="7503" w:hanging="180"/>
      </w:pPr>
    </w:lvl>
    <w:lvl w:ilvl="6" w:tplc="0402000F" w:tentative="1">
      <w:start w:val="1"/>
      <w:numFmt w:val="decimal"/>
      <w:lvlText w:val="%7."/>
      <w:lvlJc w:val="left"/>
      <w:pPr>
        <w:ind w:left="8223" w:hanging="360"/>
      </w:pPr>
    </w:lvl>
    <w:lvl w:ilvl="7" w:tplc="04020019" w:tentative="1">
      <w:start w:val="1"/>
      <w:numFmt w:val="lowerLetter"/>
      <w:lvlText w:val="%8."/>
      <w:lvlJc w:val="left"/>
      <w:pPr>
        <w:ind w:left="8943" w:hanging="360"/>
      </w:pPr>
    </w:lvl>
    <w:lvl w:ilvl="8" w:tplc="0402001B" w:tentative="1">
      <w:start w:val="1"/>
      <w:numFmt w:val="lowerRoman"/>
      <w:lvlText w:val="%9."/>
      <w:lvlJc w:val="right"/>
      <w:pPr>
        <w:ind w:left="9663" w:hanging="180"/>
      </w:pPr>
    </w:lvl>
  </w:abstractNum>
  <w:abstractNum w:abstractNumId="25">
    <w:nsid w:val="705A6DC5"/>
    <w:multiLevelType w:val="singleLevel"/>
    <w:tmpl w:val="E27EB9CC"/>
    <w:lvl w:ilvl="0">
      <w:start w:val="4"/>
      <w:numFmt w:val="upperRoman"/>
      <w:lvlText w:val=""/>
      <w:lvlJc w:val="left"/>
      <w:pPr>
        <w:tabs>
          <w:tab w:val="num" w:pos="360"/>
        </w:tabs>
        <w:ind w:left="360" w:hanging="360"/>
      </w:pPr>
      <w:rPr>
        <w:rFonts w:cs="Times New Roman" w:hint="default"/>
      </w:rPr>
    </w:lvl>
  </w:abstractNum>
  <w:abstractNum w:abstractNumId="26">
    <w:nsid w:val="75E11BF9"/>
    <w:multiLevelType w:val="hybridMultilevel"/>
    <w:tmpl w:val="7C60E8F6"/>
    <w:lvl w:ilvl="0" w:tplc="F2181C00">
      <w:start w:val="1"/>
      <w:numFmt w:val="decimal"/>
      <w:lvlText w:val="%1."/>
      <w:lvlJc w:val="left"/>
      <w:pPr>
        <w:ind w:left="2880" w:hanging="360"/>
      </w:pPr>
      <w:rPr>
        <w:rFonts w:hint="default"/>
        <w:b w:val="0"/>
      </w:rPr>
    </w:lvl>
    <w:lvl w:ilvl="1" w:tplc="04020019" w:tentative="1">
      <w:start w:val="1"/>
      <w:numFmt w:val="lowerLetter"/>
      <w:lvlText w:val="%2."/>
      <w:lvlJc w:val="left"/>
      <w:pPr>
        <w:ind w:left="3600" w:hanging="360"/>
      </w:pPr>
    </w:lvl>
    <w:lvl w:ilvl="2" w:tplc="0402001B" w:tentative="1">
      <w:start w:val="1"/>
      <w:numFmt w:val="lowerRoman"/>
      <w:lvlText w:val="%3."/>
      <w:lvlJc w:val="right"/>
      <w:pPr>
        <w:ind w:left="4320" w:hanging="180"/>
      </w:pPr>
    </w:lvl>
    <w:lvl w:ilvl="3" w:tplc="0402000F" w:tentative="1">
      <w:start w:val="1"/>
      <w:numFmt w:val="decimal"/>
      <w:lvlText w:val="%4."/>
      <w:lvlJc w:val="left"/>
      <w:pPr>
        <w:ind w:left="5040" w:hanging="360"/>
      </w:pPr>
    </w:lvl>
    <w:lvl w:ilvl="4" w:tplc="04020019" w:tentative="1">
      <w:start w:val="1"/>
      <w:numFmt w:val="lowerLetter"/>
      <w:lvlText w:val="%5."/>
      <w:lvlJc w:val="left"/>
      <w:pPr>
        <w:ind w:left="5760" w:hanging="360"/>
      </w:pPr>
    </w:lvl>
    <w:lvl w:ilvl="5" w:tplc="0402001B" w:tentative="1">
      <w:start w:val="1"/>
      <w:numFmt w:val="lowerRoman"/>
      <w:lvlText w:val="%6."/>
      <w:lvlJc w:val="right"/>
      <w:pPr>
        <w:ind w:left="6480" w:hanging="180"/>
      </w:pPr>
    </w:lvl>
    <w:lvl w:ilvl="6" w:tplc="0402000F" w:tentative="1">
      <w:start w:val="1"/>
      <w:numFmt w:val="decimal"/>
      <w:lvlText w:val="%7."/>
      <w:lvlJc w:val="left"/>
      <w:pPr>
        <w:ind w:left="7200" w:hanging="360"/>
      </w:pPr>
    </w:lvl>
    <w:lvl w:ilvl="7" w:tplc="04020019" w:tentative="1">
      <w:start w:val="1"/>
      <w:numFmt w:val="lowerLetter"/>
      <w:lvlText w:val="%8."/>
      <w:lvlJc w:val="left"/>
      <w:pPr>
        <w:ind w:left="7920" w:hanging="360"/>
      </w:pPr>
    </w:lvl>
    <w:lvl w:ilvl="8" w:tplc="0402001B" w:tentative="1">
      <w:start w:val="1"/>
      <w:numFmt w:val="lowerRoman"/>
      <w:lvlText w:val="%9."/>
      <w:lvlJc w:val="right"/>
      <w:pPr>
        <w:ind w:left="8640" w:hanging="180"/>
      </w:pPr>
    </w:lvl>
  </w:abstractNum>
  <w:abstractNum w:abstractNumId="27">
    <w:nsid w:val="762E0C59"/>
    <w:multiLevelType w:val="hybridMultilevel"/>
    <w:tmpl w:val="9578C4B4"/>
    <w:lvl w:ilvl="0" w:tplc="71B47BAA">
      <w:start w:val="1"/>
      <w:numFmt w:val="decimal"/>
      <w:lvlText w:val="%1."/>
      <w:lvlJc w:val="left"/>
      <w:pPr>
        <w:ind w:left="0" w:firstLine="709"/>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8">
    <w:nsid w:val="77AC488C"/>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D3525A9"/>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F0068B2"/>
    <w:multiLevelType w:val="hybridMultilevel"/>
    <w:tmpl w:val="AA9A58E4"/>
    <w:lvl w:ilvl="0" w:tplc="175EF80C">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1">
    <w:nsid w:val="7F6932CB"/>
    <w:multiLevelType w:val="hybridMultilevel"/>
    <w:tmpl w:val="A4166654"/>
    <w:lvl w:ilvl="0" w:tplc="B4D62550">
      <w:start w:val="4"/>
      <w:numFmt w:val="bullet"/>
      <w:lvlText w:val="-"/>
      <w:lvlJc w:val="left"/>
      <w:pPr>
        <w:ind w:left="1287" w:hanging="360"/>
      </w:pPr>
      <w:rPr>
        <w:rFonts w:ascii="Times New Roman" w:eastAsia="Times New Roman" w:hAnsi="Times New Roman" w:cs="Times New Roman" w:hint="default"/>
        <w:b/>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num>
  <w:num w:numId="4">
    <w:abstractNumId w:val="14"/>
  </w:num>
  <w:num w:numId="5">
    <w:abstractNumId w:val="6"/>
  </w:num>
  <w:num w:numId="6">
    <w:abstractNumId w:val="25"/>
  </w:num>
  <w:num w:numId="7">
    <w:abstractNumId w:val="8"/>
  </w:num>
  <w:num w:numId="8">
    <w:abstractNumId w:val="5"/>
  </w:num>
  <w:num w:numId="9">
    <w:abstractNumId w:val="29"/>
  </w:num>
  <w:num w:numId="10">
    <w:abstractNumId w:val="28"/>
  </w:num>
  <w:num w:numId="11">
    <w:abstractNumId w:val="7"/>
  </w:num>
  <w:num w:numId="12">
    <w:abstractNumId w:val="10"/>
  </w:num>
  <w:num w:numId="13">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0"/>
  </w:num>
  <w:num w:numId="17">
    <w:abstractNumId w:val="4"/>
  </w:num>
  <w:num w:numId="18">
    <w:abstractNumId w:val="21"/>
  </w:num>
  <w:num w:numId="19">
    <w:abstractNumId w:val="3"/>
  </w:num>
  <w:num w:numId="20">
    <w:abstractNumId w:val="31"/>
  </w:num>
  <w:num w:numId="21">
    <w:abstractNumId w:val="26"/>
  </w:num>
  <w:num w:numId="22">
    <w:abstractNumId w:val="11"/>
  </w:num>
  <w:num w:numId="23">
    <w:abstractNumId w:val="2"/>
  </w:num>
  <w:num w:numId="24">
    <w:abstractNumId w:val="9"/>
  </w:num>
  <w:num w:numId="25">
    <w:abstractNumId w:val="13"/>
  </w:num>
  <w:num w:numId="26">
    <w:abstractNumId w:val="13"/>
    <w:lvlOverride w:ilvl="0">
      <w:startOverride w:val="1"/>
    </w:lvlOverride>
  </w:num>
  <w:num w:numId="27">
    <w:abstractNumId w:val="17"/>
  </w:num>
  <w:num w:numId="28">
    <w:abstractNumId w:val="19"/>
  </w:num>
  <w:num w:numId="29">
    <w:abstractNumId w:val="16"/>
  </w:num>
  <w:num w:numId="30">
    <w:abstractNumId w:val="12"/>
  </w:num>
  <w:num w:numId="31">
    <w:abstractNumId w:val="24"/>
  </w:num>
  <w:num w:numId="32">
    <w:abstractNumId w:val="1"/>
  </w:num>
  <w:num w:numId="33">
    <w:abstractNumId w:val="27"/>
  </w:num>
  <w:num w:numId="34">
    <w:abstractNumId w:val="30"/>
  </w:num>
  <w:num w:numId="35">
    <w:abstractNumId w:val="15"/>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078"/>
    <w:rsid w:val="0000013A"/>
    <w:rsid w:val="00003BFB"/>
    <w:rsid w:val="00005179"/>
    <w:rsid w:val="00005E7B"/>
    <w:rsid w:val="0000795C"/>
    <w:rsid w:val="00012A94"/>
    <w:rsid w:val="00012AD9"/>
    <w:rsid w:val="000204AE"/>
    <w:rsid w:val="00022769"/>
    <w:rsid w:val="000305D4"/>
    <w:rsid w:val="0003129D"/>
    <w:rsid w:val="0003308A"/>
    <w:rsid w:val="000363E9"/>
    <w:rsid w:val="000365D5"/>
    <w:rsid w:val="000414B4"/>
    <w:rsid w:val="0004164E"/>
    <w:rsid w:val="000465C6"/>
    <w:rsid w:val="000510FC"/>
    <w:rsid w:val="0005523C"/>
    <w:rsid w:val="00055AA0"/>
    <w:rsid w:val="0005619A"/>
    <w:rsid w:val="00060F44"/>
    <w:rsid w:val="00061D24"/>
    <w:rsid w:val="000622D4"/>
    <w:rsid w:val="00062853"/>
    <w:rsid w:val="00062F43"/>
    <w:rsid w:val="00063184"/>
    <w:rsid w:val="0006323D"/>
    <w:rsid w:val="00071BA8"/>
    <w:rsid w:val="000747F5"/>
    <w:rsid w:val="00075BEB"/>
    <w:rsid w:val="00077007"/>
    <w:rsid w:val="0007715C"/>
    <w:rsid w:val="00077C20"/>
    <w:rsid w:val="0008083F"/>
    <w:rsid w:val="0008203A"/>
    <w:rsid w:val="00083A79"/>
    <w:rsid w:val="0008516B"/>
    <w:rsid w:val="000910C8"/>
    <w:rsid w:val="000915D9"/>
    <w:rsid w:val="000948BF"/>
    <w:rsid w:val="00096416"/>
    <w:rsid w:val="000A0F66"/>
    <w:rsid w:val="000A55A7"/>
    <w:rsid w:val="000A5781"/>
    <w:rsid w:val="000A5C28"/>
    <w:rsid w:val="000B0ECF"/>
    <w:rsid w:val="000B2391"/>
    <w:rsid w:val="000C26AA"/>
    <w:rsid w:val="000C3506"/>
    <w:rsid w:val="000D1D58"/>
    <w:rsid w:val="000D6C6C"/>
    <w:rsid w:val="000D6D4B"/>
    <w:rsid w:val="000D7877"/>
    <w:rsid w:val="000E43EA"/>
    <w:rsid w:val="000E5438"/>
    <w:rsid w:val="000E5DD2"/>
    <w:rsid w:val="000E61D2"/>
    <w:rsid w:val="000E7E37"/>
    <w:rsid w:val="000F0DCC"/>
    <w:rsid w:val="000F2D42"/>
    <w:rsid w:val="000F4201"/>
    <w:rsid w:val="000F4C3F"/>
    <w:rsid w:val="00100544"/>
    <w:rsid w:val="00101A72"/>
    <w:rsid w:val="00101FA7"/>
    <w:rsid w:val="00104D34"/>
    <w:rsid w:val="001054AD"/>
    <w:rsid w:val="001108B5"/>
    <w:rsid w:val="0011299C"/>
    <w:rsid w:val="0011412F"/>
    <w:rsid w:val="00114B83"/>
    <w:rsid w:val="00123654"/>
    <w:rsid w:val="00123873"/>
    <w:rsid w:val="001303CF"/>
    <w:rsid w:val="00130497"/>
    <w:rsid w:val="00133F4F"/>
    <w:rsid w:val="00134507"/>
    <w:rsid w:val="001356CE"/>
    <w:rsid w:val="00135C22"/>
    <w:rsid w:val="00136F3D"/>
    <w:rsid w:val="00140D09"/>
    <w:rsid w:val="00140FDA"/>
    <w:rsid w:val="00141F14"/>
    <w:rsid w:val="00145209"/>
    <w:rsid w:val="001465E9"/>
    <w:rsid w:val="00147E64"/>
    <w:rsid w:val="00150D9A"/>
    <w:rsid w:val="00152C30"/>
    <w:rsid w:val="00153983"/>
    <w:rsid w:val="001563F6"/>
    <w:rsid w:val="001577C0"/>
    <w:rsid w:val="00157EBD"/>
    <w:rsid w:val="00157EC6"/>
    <w:rsid w:val="00164109"/>
    <w:rsid w:val="00165059"/>
    <w:rsid w:val="001675E2"/>
    <w:rsid w:val="00170E56"/>
    <w:rsid w:val="00170ECA"/>
    <w:rsid w:val="0017148C"/>
    <w:rsid w:val="00171763"/>
    <w:rsid w:val="00180948"/>
    <w:rsid w:val="001828B7"/>
    <w:rsid w:val="001830B2"/>
    <w:rsid w:val="00183BB7"/>
    <w:rsid w:val="00183DEF"/>
    <w:rsid w:val="001854DF"/>
    <w:rsid w:val="001855A5"/>
    <w:rsid w:val="0018709C"/>
    <w:rsid w:val="0018719C"/>
    <w:rsid w:val="00187B56"/>
    <w:rsid w:val="0019202A"/>
    <w:rsid w:val="00193328"/>
    <w:rsid w:val="001946F8"/>
    <w:rsid w:val="00194898"/>
    <w:rsid w:val="00194B40"/>
    <w:rsid w:val="00195C55"/>
    <w:rsid w:val="0019678E"/>
    <w:rsid w:val="001A0450"/>
    <w:rsid w:val="001A348F"/>
    <w:rsid w:val="001A4D89"/>
    <w:rsid w:val="001A547C"/>
    <w:rsid w:val="001A6108"/>
    <w:rsid w:val="001A6701"/>
    <w:rsid w:val="001B02A8"/>
    <w:rsid w:val="001B0B17"/>
    <w:rsid w:val="001B1218"/>
    <w:rsid w:val="001B16BA"/>
    <w:rsid w:val="001B2BCA"/>
    <w:rsid w:val="001C1DA8"/>
    <w:rsid w:val="001C2B5A"/>
    <w:rsid w:val="001D03DB"/>
    <w:rsid w:val="001D0EA1"/>
    <w:rsid w:val="001D1853"/>
    <w:rsid w:val="001D2631"/>
    <w:rsid w:val="001D4414"/>
    <w:rsid w:val="001D5F0C"/>
    <w:rsid w:val="001E01CE"/>
    <w:rsid w:val="001E06CE"/>
    <w:rsid w:val="001E59EB"/>
    <w:rsid w:val="001E6CD5"/>
    <w:rsid w:val="001E722B"/>
    <w:rsid w:val="001F4067"/>
    <w:rsid w:val="001F413B"/>
    <w:rsid w:val="001F485D"/>
    <w:rsid w:val="001F5F85"/>
    <w:rsid w:val="001F6283"/>
    <w:rsid w:val="00200078"/>
    <w:rsid w:val="0020015F"/>
    <w:rsid w:val="0020268A"/>
    <w:rsid w:val="00202BD7"/>
    <w:rsid w:val="0020452D"/>
    <w:rsid w:val="0020593D"/>
    <w:rsid w:val="00205953"/>
    <w:rsid w:val="00205BEC"/>
    <w:rsid w:val="00205E74"/>
    <w:rsid w:val="00207306"/>
    <w:rsid w:val="002077B8"/>
    <w:rsid w:val="00210F1D"/>
    <w:rsid w:val="0021234F"/>
    <w:rsid w:val="002137C8"/>
    <w:rsid w:val="002152A0"/>
    <w:rsid w:val="00215645"/>
    <w:rsid w:val="00216B09"/>
    <w:rsid w:val="002226E9"/>
    <w:rsid w:val="0022495F"/>
    <w:rsid w:val="00227240"/>
    <w:rsid w:val="002346D9"/>
    <w:rsid w:val="0023597E"/>
    <w:rsid w:val="00237514"/>
    <w:rsid w:val="0024138C"/>
    <w:rsid w:val="00243035"/>
    <w:rsid w:val="00243B05"/>
    <w:rsid w:val="00243ECD"/>
    <w:rsid w:val="0024772D"/>
    <w:rsid w:val="0025078C"/>
    <w:rsid w:val="00251E75"/>
    <w:rsid w:val="00255394"/>
    <w:rsid w:val="002570C5"/>
    <w:rsid w:val="002600AE"/>
    <w:rsid w:val="0026098D"/>
    <w:rsid w:val="00260FCA"/>
    <w:rsid w:val="00261663"/>
    <w:rsid w:val="00261C38"/>
    <w:rsid w:val="002622B7"/>
    <w:rsid w:val="00270DC8"/>
    <w:rsid w:val="00273BA6"/>
    <w:rsid w:val="002747EE"/>
    <w:rsid w:val="0027565D"/>
    <w:rsid w:val="00280D28"/>
    <w:rsid w:val="002827FD"/>
    <w:rsid w:val="00287BB1"/>
    <w:rsid w:val="00290AE7"/>
    <w:rsid w:val="00291856"/>
    <w:rsid w:val="002936BB"/>
    <w:rsid w:val="00293BD7"/>
    <w:rsid w:val="00293C68"/>
    <w:rsid w:val="00295230"/>
    <w:rsid w:val="00295E5F"/>
    <w:rsid w:val="00295FC0"/>
    <w:rsid w:val="00297451"/>
    <w:rsid w:val="002A37A0"/>
    <w:rsid w:val="002A3890"/>
    <w:rsid w:val="002A3C19"/>
    <w:rsid w:val="002A46D7"/>
    <w:rsid w:val="002B5C6B"/>
    <w:rsid w:val="002B7833"/>
    <w:rsid w:val="002C2B55"/>
    <w:rsid w:val="002C3C6F"/>
    <w:rsid w:val="002C3EE4"/>
    <w:rsid w:val="002C5592"/>
    <w:rsid w:val="002C5ABF"/>
    <w:rsid w:val="002C5D6A"/>
    <w:rsid w:val="002C68CE"/>
    <w:rsid w:val="002D25E9"/>
    <w:rsid w:val="002D470F"/>
    <w:rsid w:val="002D4AF4"/>
    <w:rsid w:val="002D5866"/>
    <w:rsid w:val="002D68C4"/>
    <w:rsid w:val="002E3C14"/>
    <w:rsid w:val="002E45EF"/>
    <w:rsid w:val="002E54BD"/>
    <w:rsid w:val="002E5C5D"/>
    <w:rsid w:val="002E68A6"/>
    <w:rsid w:val="002E7B49"/>
    <w:rsid w:val="002F5AE3"/>
    <w:rsid w:val="002F6B12"/>
    <w:rsid w:val="00302442"/>
    <w:rsid w:val="0030337E"/>
    <w:rsid w:val="00303578"/>
    <w:rsid w:val="003044BE"/>
    <w:rsid w:val="00305649"/>
    <w:rsid w:val="00306D84"/>
    <w:rsid w:val="003127CB"/>
    <w:rsid w:val="0031414C"/>
    <w:rsid w:val="003155E3"/>
    <w:rsid w:val="00315838"/>
    <w:rsid w:val="003168C1"/>
    <w:rsid w:val="003209EC"/>
    <w:rsid w:val="00321105"/>
    <w:rsid w:val="00324CB7"/>
    <w:rsid w:val="00327E3C"/>
    <w:rsid w:val="0033535C"/>
    <w:rsid w:val="003356BA"/>
    <w:rsid w:val="00335709"/>
    <w:rsid w:val="00340C9F"/>
    <w:rsid w:val="0034123E"/>
    <w:rsid w:val="003463E6"/>
    <w:rsid w:val="0034720B"/>
    <w:rsid w:val="00347DC3"/>
    <w:rsid w:val="0035088B"/>
    <w:rsid w:val="00350E18"/>
    <w:rsid w:val="003532A4"/>
    <w:rsid w:val="00353D0D"/>
    <w:rsid w:val="00353D46"/>
    <w:rsid w:val="00354147"/>
    <w:rsid w:val="0035546C"/>
    <w:rsid w:val="003557A9"/>
    <w:rsid w:val="00363597"/>
    <w:rsid w:val="003665C9"/>
    <w:rsid w:val="0037059E"/>
    <w:rsid w:val="0037265E"/>
    <w:rsid w:val="003745EE"/>
    <w:rsid w:val="0037627B"/>
    <w:rsid w:val="00382367"/>
    <w:rsid w:val="00382D16"/>
    <w:rsid w:val="00383C6B"/>
    <w:rsid w:val="0038476C"/>
    <w:rsid w:val="003940CC"/>
    <w:rsid w:val="003A0334"/>
    <w:rsid w:val="003A1038"/>
    <w:rsid w:val="003A1F86"/>
    <w:rsid w:val="003A754E"/>
    <w:rsid w:val="003B45B4"/>
    <w:rsid w:val="003C029C"/>
    <w:rsid w:val="003C21D7"/>
    <w:rsid w:val="003C22A2"/>
    <w:rsid w:val="003C23EE"/>
    <w:rsid w:val="003D1551"/>
    <w:rsid w:val="003D26E8"/>
    <w:rsid w:val="003D2A8F"/>
    <w:rsid w:val="003D2DC2"/>
    <w:rsid w:val="003D321A"/>
    <w:rsid w:val="003D4EAC"/>
    <w:rsid w:val="003D552B"/>
    <w:rsid w:val="003D684B"/>
    <w:rsid w:val="003E2078"/>
    <w:rsid w:val="003E4FD8"/>
    <w:rsid w:val="003E6878"/>
    <w:rsid w:val="003F22D0"/>
    <w:rsid w:val="003F2503"/>
    <w:rsid w:val="003F4A7C"/>
    <w:rsid w:val="00401F6E"/>
    <w:rsid w:val="004021F4"/>
    <w:rsid w:val="00404993"/>
    <w:rsid w:val="00405BD7"/>
    <w:rsid w:val="00405CD3"/>
    <w:rsid w:val="00410B9B"/>
    <w:rsid w:val="00411486"/>
    <w:rsid w:val="0041289B"/>
    <w:rsid w:val="004131B9"/>
    <w:rsid w:val="004163FE"/>
    <w:rsid w:val="00420309"/>
    <w:rsid w:val="00420BA2"/>
    <w:rsid w:val="0042304B"/>
    <w:rsid w:val="0042475C"/>
    <w:rsid w:val="00425D47"/>
    <w:rsid w:val="004303D0"/>
    <w:rsid w:val="00430578"/>
    <w:rsid w:val="00431A24"/>
    <w:rsid w:val="00433A51"/>
    <w:rsid w:val="004343F5"/>
    <w:rsid w:val="0043756D"/>
    <w:rsid w:val="0044003D"/>
    <w:rsid w:val="00440755"/>
    <w:rsid w:val="004407DC"/>
    <w:rsid w:val="004419D4"/>
    <w:rsid w:val="0044302B"/>
    <w:rsid w:val="004437C7"/>
    <w:rsid w:val="0044599C"/>
    <w:rsid w:val="00445DA0"/>
    <w:rsid w:val="00445F11"/>
    <w:rsid w:val="004471A1"/>
    <w:rsid w:val="00450BF7"/>
    <w:rsid w:val="00454554"/>
    <w:rsid w:val="004548DC"/>
    <w:rsid w:val="00454AF1"/>
    <w:rsid w:val="00457C36"/>
    <w:rsid w:val="0046019E"/>
    <w:rsid w:val="00461699"/>
    <w:rsid w:val="00467AF3"/>
    <w:rsid w:val="00470C39"/>
    <w:rsid w:val="004711FF"/>
    <w:rsid w:val="00472DFB"/>
    <w:rsid w:val="004747E2"/>
    <w:rsid w:val="00474E7D"/>
    <w:rsid w:val="00480DA6"/>
    <w:rsid w:val="00480F6C"/>
    <w:rsid w:val="00484C3B"/>
    <w:rsid w:val="004861FB"/>
    <w:rsid w:val="00487960"/>
    <w:rsid w:val="0049077E"/>
    <w:rsid w:val="00490DA5"/>
    <w:rsid w:val="00490DB2"/>
    <w:rsid w:val="00490E28"/>
    <w:rsid w:val="00491CFE"/>
    <w:rsid w:val="00491FBC"/>
    <w:rsid w:val="0049216C"/>
    <w:rsid w:val="00492F5C"/>
    <w:rsid w:val="0049588C"/>
    <w:rsid w:val="0049678A"/>
    <w:rsid w:val="00497EDC"/>
    <w:rsid w:val="004A1180"/>
    <w:rsid w:val="004A2339"/>
    <w:rsid w:val="004A24FB"/>
    <w:rsid w:val="004A5BC2"/>
    <w:rsid w:val="004B16A0"/>
    <w:rsid w:val="004B1C82"/>
    <w:rsid w:val="004B245C"/>
    <w:rsid w:val="004B57FC"/>
    <w:rsid w:val="004C12B6"/>
    <w:rsid w:val="004C16AB"/>
    <w:rsid w:val="004C3410"/>
    <w:rsid w:val="004C47CE"/>
    <w:rsid w:val="004C7FB1"/>
    <w:rsid w:val="004D46A7"/>
    <w:rsid w:val="004D718F"/>
    <w:rsid w:val="004F000B"/>
    <w:rsid w:val="004F01CD"/>
    <w:rsid w:val="004F4C67"/>
    <w:rsid w:val="004F4CDD"/>
    <w:rsid w:val="004F7505"/>
    <w:rsid w:val="0050172B"/>
    <w:rsid w:val="00501F55"/>
    <w:rsid w:val="00507478"/>
    <w:rsid w:val="00507910"/>
    <w:rsid w:val="00507974"/>
    <w:rsid w:val="00511A3E"/>
    <w:rsid w:val="00512FFC"/>
    <w:rsid w:val="00513D2B"/>
    <w:rsid w:val="00515AC7"/>
    <w:rsid w:val="00523144"/>
    <w:rsid w:val="0052339D"/>
    <w:rsid w:val="00523F39"/>
    <w:rsid w:val="00527350"/>
    <w:rsid w:val="005276F0"/>
    <w:rsid w:val="00530309"/>
    <w:rsid w:val="00537089"/>
    <w:rsid w:val="00537325"/>
    <w:rsid w:val="00540808"/>
    <w:rsid w:val="005437D4"/>
    <w:rsid w:val="00544F81"/>
    <w:rsid w:val="00550A55"/>
    <w:rsid w:val="00552149"/>
    <w:rsid w:val="0055294B"/>
    <w:rsid w:val="005552A9"/>
    <w:rsid w:val="00555557"/>
    <w:rsid w:val="00555FD7"/>
    <w:rsid w:val="00556DAA"/>
    <w:rsid w:val="00561397"/>
    <w:rsid w:val="0056365A"/>
    <w:rsid w:val="00565C44"/>
    <w:rsid w:val="005665C1"/>
    <w:rsid w:val="005678E2"/>
    <w:rsid w:val="00570851"/>
    <w:rsid w:val="0057139A"/>
    <w:rsid w:val="0057327B"/>
    <w:rsid w:val="00575380"/>
    <w:rsid w:val="00576212"/>
    <w:rsid w:val="00584E8A"/>
    <w:rsid w:val="005865E2"/>
    <w:rsid w:val="00590F30"/>
    <w:rsid w:val="005922F2"/>
    <w:rsid w:val="00593093"/>
    <w:rsid w:val="00595A00"/>
    <w:rsid w:val="00595E66"/>
    <w:rsid w:val="00597FBD"/>
    <w:rsid w:val="005A2D69"/>
    <w:rsid w:val="005A30E0"/>
    <w:rsid w:val="005A3817"/>
    <w:rsid w:val="005A3DF9"/>
    <w:rsid w:val="005A4895"/>
    <w:rsid w:val="005B0FA3"/>
    <w:rsid w:val="005B147A"/>
    <w:rsid w:val="005B1B19"/>
    <w:rsid w:val="005B1C9D"/>
    <w:rsid w:val="005B266A"/>
    <w:rsid w:val="005B2BE6"/>
    <w:rsid w:val="005B42BE"/>
    <w:rsid w:val="005B4E9E"/>
    <w:rsid w:val="005B501C"/>
    <w:rsid w:val="005B62F3"/>
    <w:rsid w:val="005B6DAA"/>
    <w:rsid w:val="005B76DD"/>
    <w:rsid w:val="005C0D87"/>
    <w:rsid w:val="005D2944"/>
    <w:rsid w:val="005D3A57"/>
    <w:rsid w:val="005D43B4"/>
    <w:rsid w:val="005D4E27"/>
    <w:rsid w:val="005E0A86"/>
    <w:rsid w:val="005E16E2"/>
    <w:rsid w:val="005E22E6"/>
    <w:rsid w:val="005E79BA"/>
    <w:rsid w:val="005F1A47"/>
    <w:rsid w:val="005F57B8"/>
    <w:rsid w:val="005F5827"/>
    <w:rsid w:val="005F5D7E"/>
    <w:rsid w:val="005F7281"/>
    <w:rsid w:val="005F77BB"/>
    <w:rsid w:val="00600049"/>
    <w:rsid w:val="006004D2"/>
    <w:rsid w:val="00600AAB"/>
    <w:rsid w:val="00600C05"/>
    <w:rsid w:val="00601101"/>
    <w:rsid w:val="00602ED5"/>
    <w:rsid w:val="00603DAD"/>
    <w:rsid w:val="00607DD7"/>
    <w:rsid w:val="00611B6E"/>
    <w:rsid w:val="006147D9"/>
    <w:rsid w:val="00615424"/>
    <w:rsid w:val="00616EAE"/>
    <w:rsid w:val="00620088"/>
    <w:rsid w:val="00622D11"/>
    <w:rsid w:val="00624C96"/>
    <w:rsid w:val="00627E8D"/>
    <w:rsid w:val="006300D5"/>
    <w:rsid w:val="00631ED1"/>
    <w:rsid w:val="0063434D"/>
    <w:rsid w:val="00635712"/>
    <w:rsid w:val="0063600B"/>
    <w:rsid w:val="006364BF"/>
    <w:rsid w:val="006422FC"/>
    <w:rsid w:val="00642BF4"/>
    <w:rsid w:val="00644CB6"/>
    <w:rsid w:val="00645F69"/>
    <w:rsid w:val="00646AB4"/>
    <w:rsid w:val="0065125A"/>
    <w:rsid w:val="006545D7"/>
    <w:rsid w:val="00656C6F"/>
    <w:rsid w:val="0065786E"/>
    <w:rsid w:val="00660191"/>
    <w:rsid w:val="006630B7"/>
    <w:rsid w:val="00663E20"/>
    <w:rsid w:val="00663EAF"/>
    <w:rsid w:val="00663FB4"/>
    <w:rsid w:val="00665212"/>
    <w:rsid w:val="00665D32"/>
    <w:rsid w:val="00665EC7"/>
    <w:rsid w:val="00666253"/>
    <w:rsid w:val="0067089F"/>
    <w:rsid w:val="00671AF4"/>
    <w:rsid w:val="00673DA0"/>
    <w:rsid w:val="006754B5"/>
    <w:rsid w:val="00676771"/>
    <w:rsid w:val="0068019E"/>
    <w:rsid w:val="00682CBF"/>
    <w:rsid w:val="006852C6"/>
    <w:rsid w:val="00686228"/>
    <w:rsid w:val="0068749A"/>
    <w:rsid w:val="0069124E"/>
    <w:rsid w:val="006913BE"/>
    <w:rsid w:val="00693264"/>
    <w:rsid w:val="00693598"/>
    <w:rsid w:val="00695CE3"/>
    <w:rsid w:val="00697D0D"/>
    <w:rsid w:val="006A0258"/>
    <w:rsid w:val="006A65E0"/>
    <w:rsid w:val="006B09DE"/>
    <w:rsid w:val="006B1B40"/>
    <w:rsid w:val="006B3DCF"/>
    <w:rsid w:val="006B3E3D"/>
    <w:rsid w:val="006B49AF"/>
    <w:rsid w:val="006B797A"/>
    <w:rsid w:val="006C62C5"/>
    <w:rsid w:val="006D1A21"/>
    <w:rsid w:val="006D2621"/>
    <w:rsid w:val="006D30E1"/>
    <w:rsid w:val="006D5F10"/>
    <w:rsid w:val="006E402E"/>
    <w:rsid w:val="006F0FE1"/>
    <w:rsid w:val="006F3F95"/>
    <w:rsid w:val="007024C9"/>
    <w:rsid w:val="00703EBB"/>
    <w:rsid w:val="00704366"/>
    <w:rsid w:val="0070607E"/>
    <w:rsid w:val="00710B42"/>
    <w:rsid w:val="00711296"/>
    <w:rsid w:val="00712785"/>
    <w:rsid w:val="00713173"/>
    <w:rsid w:val="00714170"/>
    <w:rsid w:val="00722CD8"/>
    <w:rsid w:val="007244D9"/>
    <w:rsid w:val="00724EAC"/>
    <w:rsid w:val="00725552"/>
    <w:rsid w:val="007271D9"/>
    <w:rsid w:val="00727230"/>
    <w:rsid w:val="00727FE6"/>
    <w:rsid w:val="00730A37"/>
    <w:rsid w:val="00730A78"/>
    <w:rsid w:val="00733819"/>
    <w:rsid w:val="007366FC"/>
    <w:rsid w:val="007411E3"/>
    <w:rsid w:val="007428FF"/>
    <w:rsid w:val="007438EE"/>
    <w:rsid w:val="00744091"/>
    <w:rsid w:val="0074419C"/>
    <w:rsid w:val="00751051"/>
    <w:rsid w:val="007513F4"/>
    <w:rsid w:val="00751D3A"/>
    <w:rsid w:val="00753E89"/>
    <w:rsid w:val="007562CF"/>
    <w:rsid w:val="0075664E"/>
    <w:rsid w:val="007566D0"/>
    <w:rsid w:val="00760133"/>
    <w:rsid w:val="00761F65"/>
    <w:rsid w:val="00762CE6"/>
    <w:rsid w:val="00763AF9"/>
    <w:rsid w:val="00764E0F"/>
    <w:rsid w:val="00766449"/>
    <w:rsid w:val="007703D2"/>
    <w:rsid w:val="007704AC"/>
    <w:rsid w:val="00771818"/>
    <w:rsid w:val="00773E20"/>
    <w:rsid w:val="007741A2"/>
    <w:rsid w:val="00775EEA"/>
    <w:rsid w:val="007820FE"/>
    <w:rsid w:val="00784618"/>
    <w:rsid w:val="00786880"/>
    <w:rsid w:val="00791E5B"/>
    <w:rsid w:val="00791E66"/>
    <w:rsid w:val="00792AE8"/>
    <w:rsid w:val="00794A8F"/>
    <w:rsid w:val="00796AED"/>
    <w:rsid w:val="007A13CC"/>
    <w:rsid w:val="007A2179"/>
    <w:rsid w:val="007A3502"/>
    <w:rsid w:val="007A447B"/>
    <w:rsid w:val="007B08B6"/>
    <w:rsid w:val="007B37A3"/>
    <w:rsid w:val="007B380B"/>
    <w:rsid w:val="007B42CB"/>
    <w:rsid w:val="007B4759"/>
    <w:rsid w:val="007B4B9C"/>
    <w:rsid w:val="007B5522"/>
    <w:rsid w:val="007C0229"/>
    <w:rsid w:val="007C10A9"/>
    <w:rsid w:val="007C6571"/>
    <w:rsid w:val="007D13B8"/>
    <w:rsid w:val="007D2866"/>
    <w:rsid w:val="007D37C0"/>
    <w:rsid w:val="007D3C85"/>
    <w:rsid w:val="007D4D2D"/>
    <w:rsid w:val="007E0169"/>
    <w:rsid w:val="007E021D"/>
    <w:rsid w:val="007E4DA8"/>
    <w:rsid w:val="007E770F"/>
    <w:rsid w:val="007E7B4F"/>
    <w:rsid w:val="007F2F02"/>
    <w:rsid w:val="007F3933"/>
    <w:rsid w:val="007F6859"/>
    <w:rsid w:val="007F69D6"/>
    <w:rsid w:val="007F6FD0"/>
    <w:rsid w:val="008000A9"/>
    <w:rsid w:val="0080014A"/>
    <w:rsid w:val="00802D57"/>
    <w:rsid w:val="00804DA8"/>
    <w:rsid w:val="00804DE3"/>
    <w:rsid w:val="008062CF"/>
    <w:rsid w:val="008065CC"/>
    <w:rsid w:val="00810D04"/>
    <w:rsid w:val="00814AF7"/>
    <w:rsid w:val="00816318"/>
    <w:rsid w:val="00816ABC"/>
    <w:rsid w:val="00817D4A"/>
    <w:rsid w:val="00821E97"/>
    <w:rsid w:val="00822D23"/>
    <w:rsid w:val="00822D9F"/>
    <w:rsid w:val="00824112"/>
    <w:rsid w:val="00832C3D"/>
    <w:rsid w:val="008331C0"/>
    <w:rsid w:val="00834B0A"/>
    <w:rsid w:val="00836E9E"/>
    <w:rsid w:val="00837398"/>
    <w:rsid w:val="0084109F"/>
    <w:rsid w:val="00841EE9"/>
    <w:rsid w:val="00842BBE"/>
    <w:rsid w:val="00842D82"/>
    <w:rsid w:val="0084472C"/>
    <w:rsid w:val="00846432"/>
    <w:rsid w:val="00850485"/>
    <w:rsid w:val="00852D1B"/>
    <w:rsid w:val="00852FA3"/>
    <w:rsid w:val="00854242"/>
    <w:rsid w:val="00854DAE"/>
    <w:rsid w:val="0086004E"/>
    <w:rsid w:val="00860260"/>
    <w:rsid w:val="00861842"/>
    <w:rsid w:val="00863242"/>
    <w:rsid w:val="00864FFA"/>
    <w:rsid w:val="00866947"/>
    <w:rsid w:val="008671E2"/>
    <w:rsid w:val="0087046C"/>
    <w:rsid w:val="008716D1"/>
    <w:rsid w:val="008729D0"/>
    <w:rsid w:val="00873D06"/>
    <w:rsid w:val="00874605"/>
    <w:rsid w:val="008839D8"/>
    <w:rsid w:val="008845E9"/>
    <w:rsid w:val="008848DC"/>
    <w:rsid w:val="00884A6C"/>
    <w:rsid w:val="008876F9"/>
    <w:rsid w:val="00887DA1"/>
    <w:rsid w:val="00887F43"/>
    <w:rsid w:val="00890483"/>
    <w:rsid w:val="00893E1D"/>
    <w:rsid w:val="008965B0"/>
    <w:rsid w:val="008A0D97"/>
    <w:rsid w:val="008A216C"/>
    <w:rsid w:val="008A36F2"/>
    <w:rsid w:val="008A3A42"/>
    <w:rsid w:val="008A6FD7"/>
    <w:rsid w:val="008B1707"/>
    <w:rsid w:val="008B2C61"/>
    <w:rsid w:val="008B2D11"/>
    <w:rsid w:val="008B3FCD"/>
    <w:rsid w:val="008B46B8"/>
    <w:rsid w:val="008B579A"/>
    <w:rsid w:val="008B669C"/>
    <w:rsid w:val="008C1348"/>
    <w:rsid w:val="008C2F95"/>
    <w:rsid w:val="008C46E7"/>
    <w:rsid w:val="008C4B5D"/>
    <w:rsid w:val="008D15C9"/>
    <w:rsid w:val="008D239B"/>
    <w:rsid w:val="008D33CB"/>
    <w:rsid w:val="008D39C3"/>
    <w:rsid w:val="008D4819"/>
    <w:rsid w:val="008D7453"/>
    <w:rsid w:val="008E0A04"/>
    <w:rsid w:val="008E1F15"/>
    <w:rsid w:val="008F18D7"/>
    <w:rsid w:val="008F3FF9"/>
    <w:rsid w:val="008F5DEE"/>
    <w:rsid w:val="008F6782"/>
    <w:rsid w:val="00901F8F"/>
    <w:rsid w:val="009050BC"/>
    <w:rsid w:val="0090579E"/>
    <w:rsid w:val="0090627D"/>
    <w:rsid w:val="00910DB5"/>
    <w:rsid w:val="00913A7D"/>
    <w:rsid w:val="00913F20"/>
    <w:rsid w:val="00916C89"/>
    <w:rsid w:val="009175E4"/>
    <w:rsid w:val="009203A9"/>
    <w:rsid w:val="009210B1"/>
    <w:rsid w:val="00921A85"/>
    <w:rsid w:val="00922733"/>
    <w:rsid w:val="00923FC8"/>
    <w:rsid w:val="00925AC0"/>
    <w:rsid w:val="00925EB2"/>
    <w:rsid w:val="00926CED"/>
    <w:rsid w:val="00930334"/>
    <w:rsid w:val="00933D83"/>
    <w:rsid w:val="00934550"/>
    <w:rsid w:val="0094044E"/>
    <w:rsid w:val="00940C32"/>
    <w:rsid w:val="0094338A"/>
    <w:rsid w:val="009440CC"/>
    <w:rsid w:val="00944D2B"/>
    <w:rsid w:val="00946BC0"/>
    <w:rsid w:val="00946F74"/>
    <w:rsid w:val="00950063"/>
    <w:rsid w:val="009506A1"/>
    <w:rsid w:val="00951E65"/>
    <w:rsid w:val="009523B8"/>
    <w:rsid w:val="00954113"/>
    <w:rsid w:val="0095526F"/>
    <w:rsid w:val="009563D0"/>
    <w:rsid w:val="00960D1E"/>
    <w:rsid w:val="0096487E"/>
    <w:rsid w:val="00964CD9"/>
    <w:rsid w:val="00967468"/>
    <w:rsid w:val="00970311"/>
    <w:rsid w:val="009716B9"/>
    <w:rsid w:val="0097279C"/>
    <w:rsid w:val="00973E42"/>
    <w:rsid w:val="0097628E"/>
    <w:rsid w:val="00976466"/>
    <w:rsid w:val="00980167"/>
    <w:rsid w:val="00982250"/>
    <w:rsid w:val="009845A1"/>
    <w:rsid w:val="0099786F"/>
    <w:rsid w:val="009A2659"/>
    <w:rsid w:val="009A42C1"/>
    <w:rsid w:val="009A501A"/>
    <w:rsid w:val="009A65D7"/>
    <w:rsid w:val="009A7CCA"/>
    <w:rsid w:val="009B2743"/>
    <w:rsid w:val="009B2ACF"/>
    <w:rsid w:val="009B2F2E"/>
    <w:rsid w:val="009B4CF0"/>
    <w:rsid w:val="009B5292"/>
    <w:rsid w:val="009B57B2"/>
    <w:rsid w:val="009B79A5"/>
    <w:rsid w:val="009C080D"/>
    <w:rsid w:val="009C09A4"/>
    <w:rsid w:val="009C535C"/>
    <w:rsid w:val="009C7F92"/>
    <w:rsid w:val="009D1B57"/>
    <w:rsid w:val="009D3F09"/>
    <w:rsid w:val="009D6A4B"/>
    <w:rsid w:val="009D704A"/>
    <w:rsid w:val="009D7A86"/>
    <w:rsid w:val="009E221C"/>
    <w:rsid w:val="009E42B4"/>
    <w:rsid w:val="009E615F"/>
    <w:rsid w:val="009E65E0"/>
    <w:rsid w:val="009E730B"/>
    <w:rsid w:val="009E7F45"/>
    <w:rsid w:val="009F2666"/>
    <w:rsid w:val="009F2F55"/>
    <w:rsid w:val="009F3CD6"/>
    <w:rsid w:val="009F64B1"/>
    <w:rsid w:val="009F77FD"/>
    <w:rsid w:val="00A0241A"/>
    <w:rsid w:val="00A02A3F"/>
    <w:rsid w:val="00A07C8F"/>
    <w:rsid w:val="00A07EAF"/>
    <w:rsid w:val="00A123B8"/>
    <w:rsid w:val="00A12A90"/>
    <w:rsid w:val="00A16356"/>
    <w:rsid w:val="00A1729F"/>
    <w:rsid w:val="00A1799A"/>
    <w:rsid w:val="00A204C0"/>
    <w:rsid w:val="00A2068F"/>
    <w:rsid w:val="00A22114"/>
    <w:rsid w:val="00A226BD"/>
    <w:rsid w:val="00A24A81"/>
    <w:rsid w:val="00A31BEF"/>
    <w:rsid w:val="00A32655"/>
    <w:rsid w:val="00A32B1C"/>
    <w:rsid w:val="00A367E8"/>
    <w:rsid w:val="00A40D81"/>
    <w:rsid w:val="00A4585A"/>
    <w:rsid w:val="00A47718"/>
    <w:rsid w:val="00A47C75"/>
    <w:rsid w:val="00A5275D"/>
    <w:rsid w:val="00A5424E"/>
    <w:rsid w:val="00A54517"/>
    <w:rsid w:val="00A55484"/>
    <w:rsid w:val="00A636BF"/>
    <w:rsid w:val="00A64213"/>
    <w:rsid w:val="00A65167"/>
    <w:rsid w:val="00A65C70"/>
    <w:rsid w:val="00A703F1"/>
    <w:rsid w:val="00A7271E"/>
    <w:rsid w:val="00A728FB"/>
    <w:rsid w:val="00A73676"/>
    <w:rsid w:val="00A75C69"/>
    <w:rsid w:val="00A76EA2"/>
    <w:rsid w:val="00A83512"/>
    <w:rsid w:val="00A855BD"/>
    <w:rsid w:val="00A93476"/>
    <w:rsid w:val="00A96DAA"/>
    <w:rsid w:val="00AA37B4"/>
    <w:rsid w:val="00AA465E"/>
    <w:rsid w:val="00AA4784"/>
    <w:rsid w:val="00AA5A2D"/>
    <w:rsid w:val="00AA6FF0"/>
    <w:rsid w:val="00AB0675"/>
    <w:rsid w:val="00AB57A6"/>
    <w:rsid w:val="00AB57AE"/>
    <w:rsid w:val="00AC25B9"/>
    <w:rsid w:val="00AC3224"/>
    <w:rsid w:val="00AC36D3"/>
    <w:rsid w:val="00AC4BCE"/>
    <w:rsid w:val="00AC734D"/>
    <w:rsid w:val="00AD2B24"/>
    <w:rsid w:val="00AD2DED"/>
    <w:rsid w:val="00AD4DD3"/>
    <w:rsid w:val="00AD60D7"/>
    <w:rsid w:val="00AD6B07"/>
    <w:rsid w:val="00AD76A6"/>
    <w:rsid w:val="00AE0D2A"/>
    <w:rsid w:val="00AE1274"/>
    <w:rsid w:val="00AE1CCC"/>
    <w:rsid w:val="00AE2654"/>
    <w:rsid w:val="00AE3A7A"/>
    <w:rsid w:val="00AE571F"/>
    <w:rsid w:val="00AE60F6"/>
    <w:rsid w:val="00AE7744"/>
    <w:rsid w:val="00AF2DF2"/>
    <w:rsid w:val="00AF2E12"/>
    <w:rsid w:val="00AF7040"/>
    <w:rsid w:val="00B0489B"/>
    <w:rsid w:val="00B05BC0"/>
    <w:rsid w:val="00B067F2"/>
    <w:rsid w:val="00B06FEF"/>
    <w:rsid w:val="00B105A1"/>
    <w:rsid w:val="00B15169"/>
    <w:rsid w:val="00B151CB"/>
    <w:rsid w:val="00B2160E"/>
    <w:rsid w:val="00B21688"/>
    <w:rsid w:val="00B22572"/>
    <w:rsid w:val="00B22796"/>
    <w:rsid w:val="00B24123"/>
    <w:rsid w:val="00B24228"/>
    <w:rsid w:val="00B24621"/>
    <w:rsid w:val="00B24DD2"/>
    <w:rsid w:val="00B272D8"/>
    <w:rsid w:val="00B30AC9"/>
    <w:rsid w:val="00B31640"/>
    <w:rsid w:val="00B34FC7"/>
    <w:rsid w:val="00B40CCD"/>
    <w:rsid w:val="00B425FB"/>
    <w:rsid w:val="00B43A92"/>
    <w:rsid w:val="00B45937"/>
    <w:rsid w:val="00B46A7B"/>
    <w:rsid w:val="00B51270"/>
    <w:rsid w:val="00B52A0B"/>
    <w:rsid w:val="00B52D52"/>
    <w:rsid w:val="00B5306A"/>
    <w:rsid w:val="00B54545"/>
    <w:rsid w:val="00B54916"/>
    <w:rsid w:val="00B64DE5"/>
    <w:rsid w:val="00B725E7"/>
    <w:rsid w:val="00B758EC"/>
    <w:rsid w:val="00B809EC"/>
    <w:rsid w:val="00B80B91"/>
    <w:rsid w:val="00B819DF"/>
    <w:rsid w:val="00B8206E"/>
    <w:rsid w:val="00B873DA"/>
    <w:rsid w:val="00B87CB9"/>
    <w:rsid w:val="00B90479"/>
    <w:rsid w:val="00B92558"/>
    <w:rsid w:val="00B939FE"/>
    <w:rsid w:val="00B95EE6"/>
    <w:rsid w:val="00B9653A"/>
    <w:rsid w:val="00BA07CE"/>
    <w:rsid w:val="00BA0B23"/>
    <w:rsid w:val="00BA24DC"/>
    <w:rsid w:val="00BA2686"/>
    <w:rsid w:val="00BA3564"/>
    <w:rsid w:val="00BA5435"/>
    <w:rsid w:val="00BA5727"/>
    <w:rsid w:val="00BA7C65"/>
    <w:rsid w:val="00BB00F9"/>
    <w:rsid w:val="00BB3393"/>
    <w:rsid w:val="00BB3F38"/>
    <w:rsid w:val="00BB412F"/>
    <w:rsid w:val="00BB4788"/>
    <w:rsid w:val="00BB489C"/>
    <w:rsid w:val="00BC1BD2"/>
    <w:rsid w:val="00BC40E4"/>
    <w:rsid w:val="00BC4962"/>
    <w:rsid w:val="00BC5D8E"/>
    <w:rsid w:val="00BC5ED5"/>
    <w:rsid w:val="00BC699E"/>
    <w:rsid w:val="00BC7387"/>
    <w:rsid w:val="00BC7AF2"/>
    <w:rsid w:val="00BD1294"/>
    <w:rsid w:val="00BD1525"/>
    <w:rsid w:val="00BD34DF"/>
    <w:rsid w:val="00BD79A8"/>
    <w:rsid w:val="00BE2842"/>
    <w:rsid w:val="00BE3C15"/>
    <w:rsid w:val="00BF2843"/>
    <w:rsid w:val="00BF4FC3"/>
    <w:rsid w:val="00BF5B9C"/>
    <w:rsid w:val="00BF7D11"/>
    <w:rsid w:val="00C00DE8"/>
    <w:rsid w:val="00C035CE"/>
    <w:rsid w:val="00C03EE1"/>
    <w:rsid w:val="00C04E01"/>
    <w:rsid w:val="00C0506F"/>
    <w:rsid w:val="00C0518A"/>
    <w:rsid w:val="00C0746A"/>
    <w:rsid w:val="00C07C27"/>
    <w:rsid w:val="00C10824"/>
    <w:rsid w:val="00C10F9B"/>
    <w:rsid w:val="00C134C6"/>
    <w:rsid w:val="00C13C21"/>
    <w:rsid w:val="00C1416A"/>
    <w:rsid w:val="00C15EAD"/>
    <w:rsid w:val="00C1639D"/>
    <w:rsid w:val="00C17486"/>
    <w:rsid w:val="00C21BE9"/>
    <w:rsid w:val="00C21F1A"/>
    <w:rsid w:val="00C23072"/>
    <w:rsid w:val="00C24181"/>
    <w:rsid w:val="00C26DBB"/>
    <w:rsid w:val="00C31EEA"/>
    <w:rsid w:val="00C3254F"/>
    <w:rsid w:val="00C33191"/>
    <w:rsid w:val="00C353B1"/>
    <w:rsid w:val="00C40071"/>
    <w:rsid w:val="00C51762"/>
    <w:rsid w:val="00C51FEF"/>
    <w:rsid w:val="00C5234F"/>
    <w:rsid w:val="00C52CC2"/>
    <w:rsid w:val="00C5339A"/>
    <w:rsid w:val="00C558E1"/>
    <w:rsid w:val="00C55CA0"/>
    <w:rsid w:val="00C56288"/>
    <w:rsid w:val="00C573D4"/>
    <w:rsid w:val="00C703F7"/>
    <w:rsid w:val="00C72D8A"/>
    <w:rsid w:val="00C73218"/>
    <w:rsid w:val="00C737FB"/>
    <w:rsid w:val="00C74D7A"/>
    <w:rsid w:val="00C767B5"/>
    <w:rsid w:val="00C76B95"/>
    <w:rsid w:val="00C775EC"/>
    <w:rsid w:val="00C81340"/>
    <w:rsid w:val="00C818D4"/>
    <w:rsid w:val="00C845B5"/>
    <w:rsid w:val="00C84920"/>
    <w:rsid w:val="00C84C94"/>
    <w:rsid w:val="00C84DC1"/>
    <w:rsid w:val="00C8538B"/>
    <w:rsid w:val="00C857F9"/>
    <w:rsid w:val="00C928C9"/>
    <w:rsid w:val="00C9495D"/>
    <w:rsid w:val="00C95339"/>
    <w:rsid w:val="00C96E0D"/>
    <w:rsid w:val="00C97661"/>
    <w:rsid w:val="00CA0169"/>
    <w:rsid w:val="00CA16E2"/>
    <w:rsid w:val="00CA2F70"/>
    <w:rsid w:val="00CA44EC"/>
    <w:rsid w:val="00CA565C"/>
    <w:rsid w:val="00CA5D7B"/>
    <w:rsid w:val="00CA721D"/>
    <w:rsid w:val="00CB0FF4"/>
    <w:rsid w:val="00CB1CA6"/>
    <w:rsid w:val="00CB352C"/>
    <w:rsid w:val="00CB5A0D"/>
    <w:rsid w:val="00CC0A6F"/>
    <w:rsid w:val="00CC1645"/>
    <w:rsid w:val="00CC2B08"/>
    <w:rsid w:val="00CC2B53"/>
    <w:rsid w:val="00CC3493"/>
    <w:rsid w:val="00CC3CD8"/>
    <w:rsid w:val="00CC4126"/>
    <w:rsid w:val="00CC4A93"/>
    <w:rsid w:val="00CC5134"/>
    <w:rsid w:val="00CD2314"/>
    <w:rsid w:val="00CD5D86"/>
    <w:rsid w:val="00CD77EE"/>
    <w:rsid w:val="00CE27F7"/>
    <w:rsid w:val="00CE3A10"/>
    <w:rsid w:val="00CE4457"/>
    <w:rsid w:val="00CE60BD"/>
    <w:rsid w:val="00CF110B"/>
    <w:rsid w:val="00CF223E"/>
    <w:rsid w:val="00CF28E7"/>
    <w:rsid w:val="00CF4789"/>
    <w:rsid w:val="00CF4CA5"/>
    <w:rsid w:val="00D016FF"/>
    <w:rsid w:val="00D034CF"/>
    <w:rsid w:val="00D04705"/>
    <w:rsid w:val="00D04EB3"/>
    <w:rsid w:val="00D06F85"/>
    <w:rsid w:val="00D0731C"/>
    <w:rsid w:val="00D110EE"/>
    <w:rsid w:val="00D11B0C"/>
    <w:rsid w:val="00D125F1"/>
    <w:rsid w:val="00D204DD"/>
    <w:rsid w:val="00D24FEF"/>
    <w:rsid w:val="00D27B4B"/>
    <w:rsid w:val="00D300FC"/>
    <w:rsid w:val="00D30BFA"/>
    <w:rsid w:val="00D320E6"/>
    <w:rsid w:val="00D33378"/>
    <w:rsid w:val="00D35D3F"/>
    <w:rsid w:val="00D36D08"/>
    <w:rsid w:val="00D51476"/>
    <w:rsid w:val="00D519DA"/>
    <w:rsid w:val="00D5542C"/>
    <w:rsid w:val="00D5776C"/>
    <w:rsid w:val="00D60A5A"/>
    <w:rsid w:val="00D614BD"/>
    <w:rsid w:val="00D643BA"/>
    <w:rsid w:val="00D6640C"/>
    <w:rsid w:val="00D70BC5"/>
    <w:rsid w:val="00D71DB5"/>
    <w:rsid w:val="00D734AD"/>
    <w:rsid w:val="00D73581"/>
    <w:rsid w:val="00D74F4A"/>
    <w:rsid w:val="00D75123"/>
    <w:rsid w:val="00D77FB0"/>
    <w:rsid w:val="00D80440"/>
    <w:rsid w:val="00D84D5B"/>
    <w:rsid w:val="00D90B0F"/>
    <w:rsid w:val="00D936A0"/>
    <w:rsid w:val="00D9571E"/>
    <w:rsid w:val="00D9752B"/>
    <w:rsid w:val="00DA2550"/>
    <w:rsid w:val="00DA2BCA"/>
    <w:rsid w:val="00DA339B"/>
    <w:rsid w:val="00DA50DD"/>
    <w:rsid w:val="00DB10A6"/>
    <w:rsid w:val="00DB38DC"/>
    <w:rsid w:val="00DB43E1"/>
    <w:rsid w:val="00DB632E"/>
    <w:rsid w:val="00DB67CF"/>
    <w:rsid w:val="00DC462C"/>
    <w:rsid w:val="00DC62A4"/>
    <w:rsid w:val="00DC734A"/>
    <w:rsid w:val="00DD27A6"/>
    <w:rsid w:val="00DD2D59"/>
    <w:rsid w:val="00DD4B71"/>
    <w:rsid w:val="00DD7E0E"/>
    <w:rsid w:val="00DE1257"/>
    <w:rsid w:val="00DE28D1"/>
    <w:rsid w:val="00DE69A7"/>
    <w:rsid w:val="00DF1434"/>
    <w:rsid w:val="00DF1701"/>
    <w:rsid w:val="00DF1820"/>
    <w:rsid w:val="00DF3EDB"/>
    <w:rsid w:val="00DF7A91"/>
    <w:rsid w:val="00E010E8"/>
    <w:rsid w:val="00E02D85"/>
    <w:rsid w:val="00E03F28"/>
    <w:rsid w:val="00E044E4"/>
    <w:rsid w:val="00E04BF5"/>
    <w:rsid w:val="00E053B8"/>
    <w:rsid w:val="00E12830"/>
    <w:rsid w:val="00E15E76"/>
    <w:rsid w:val="00E160C8"/>
    <w:rsid w:val="00E17CAC"/>
    <w:rsid w:val="00E20814"/>
    <w:rsid w:val="00E20866"/>
    <w:rsid w:val="00E20E65"/>
    <w:rsid w:val="00E24FE5"/>
    <w:rsid w:val="00E27938"/>
    <w:rsid w:val="00E31D12"/>
    <w:rsid w:val="00E34193"/>
    <w:rsid w:val="00E35AA1"/>
    <w:rsid w:val="00E36293"/>
    <w:rsid w:val="00E41CC9"/>
    <w:rsid w:val="00E42BAA"/>
    <w:rsid w:val="00E42C08"/>
    <w:rsid w:val="00E45E2B"/>
    <w:rsid w:val="00E46472"/>
    <w:rsid w:val="00E465F4"/>
    <w:rsid w:val="00E46898"/>
    <w:rsid w:val="00E51A7E"/>
    <w:rsid w:val="00E54066"/>
    <w:rsid w:val="00E54469"/>
    <w:rsid w:val="00E558B2"/>
    <w:rsid w:val="00E56738"/>
    <w:rsid w:val="00E57BB7"/>
    <w:rsid w:val="00E60155"/>
    <w:rsid w:val="00E62C8E"/>
    <w:rsid w:val="00E63DE8"/>
    <w:rsid w:val="00E70F68"/>
    <w:rsid w:val="00E740DC"/>
    <w:rsid w:val="00E767AA"/>
    <w:rsid w:val="00E7764A"/>
    <w:rsid w:val="00E77B83"/>
    <w:rsid w:val="00E837C2"/>
    <w:rsid w:val="00E8382C"/>
    <w:rsid w:val="00E851E8"/>
    <w:rsid w:val="00E876BB"/>
    <w:rsid w:val="00E92262"/>
    <w:rsid w:val="00E93F07"/>
    <w:rsid w:val="00E94B99"/>
    <w:rsid w:val="00E95745"/>
    <w:rsid w:val="00EA1FB9"/>
    <w:rsid w:val="00EA577C"/>
    <w:rsid w:val="00EA77F3"/>
    <w:rsid w:val="00EB2F60"/>
    <w:rsid w:val="00EB450F"/>
    <w:rsid w:val="00EB45C2"/>
    <w:rsid w:val="00EB57F6"/>
    <w:rsid w:val="00EB67E0"/>
    <w:rsid w:val="00EB7497"/>
    <w:rsid w:val="00EC187E"/>
    <w:rsid w:val="00EC5E52"/>
    <w:rsid w:val="00EC5F93"/>
    <w:rsid w:val="00ED0B3E"/>
    <w:rsid w:val="00ED28F8"/>
    <w:rsid w:val="00ED3D88"/>
    <w:rsid w:val="00ED77C1"/>
    <w:rsid w:val="00EE3576"/>
    <w:rsid w:val="00EE4476"/>
    <w:rsid w:val="00EE6C05"/>
    <w:rsid w:val="00EE787D"/>
    <w:rsid w:val="00EF0BBD"/>
    <w:rsid w:val="00EF1DCE"/>
    <w:rsid w:val="00EF2D0E"/>
    <w:rsid w:val="00EF3FB3"/>
    <w:rsid w:val="00EF444C"/>
    <w:rsid w:val="00EF459B"/>
    <w:rsid w:val="00EF5977"/>
    <w:rsid w:val="00EF6014"/>
    <w:rsid w:val="00EF6F35"/>
    <w:rsid w:val="00F01691"/>
    <w:rsid w:val="00F034B9"/>
    <w:rsid w:val="00F11C4E"/>
    <w:rsid w:val="00F136F1"/>
    <w:rsid w:val="00F14B96"/>
    <w:rsid w:val="00F151F9"/>
    <w:rsid w:val="00F16D37"/>
    <w:rsid w:val="00F203E2"/>
    <w:rsid w:val="00F21DCE"/>
    <w:rsid w:val="00F23989"/>
    <w:rsid w:val="00F23A5C"/>
    <w:rsid w:val="00F24161"/>
    <w:rsid w:val="00F24CA6"/>
    <w:rsid w:val="00F25563"/>
    <w:rsid w:val="00F27974"/>
    <w:rsid w:val="00F321DE"/>
    <w:rsid w:val="00F32E32"/>
    <w:rsid w:val="00F34917"/>
    <w:rsid w:val="00F35F6D"/>
    <w:rsid w:val="00F37B17"/>
    <w:rsid w:val="00F40D86"/>
    <w:rsid w:val="00F427A8"/>
    <w:rsid w:val="00F429B4"/>
    <w:rsid w:val="00F45C09"/>
    <w:rsid w:val="00F51515"/>
    <w:rsid w:val="00F54184"/>
    <w:rsid w:val="00F62297"/>
    <w:rsid w:val="00F6451F"/>
    <w:rsid w:val="00F6471D"/>
    <w:rsid w:val="00F66CAC"/>
    <w:rsid w:val="00F76381"/>
    <w:rsid w:val="00F80860"/>
    <w:rsid w:val="00F8241B"/>
    <w:rsid w:val="00F8371B"/>
    <w:rsid w:val="00F84E22"/>
    <w:rsid w:val="00F87155"/>
    <w:rsid w:val="00F92C07"/>
    <w:rsid w:val="00F94894"/>
    <w:rsid w:val="00F94AEB"/>
    <w:rsid w:val="00F967F5"/>
    <w:rsid w:val="00F96FF3"/>
    <w:rsid w:val="00F970D8"/>
    <w:rsid w:val="00FA0CCA"/>
    <w:rsid w:val="00FA4C10"/>
    <w:rsid w:val="00FA614A"/>
    <w:rsid w:val="00FA6DBF"/>
    <w:rsid w:val="00FA7CB7"/>
    <w:rsid w:val="00FB058B"/>
    <w:rsid w:val="00FB1AF7"/>
    <w:rsid w:val="00FB2E6D"/>
    <w:rsid w:val="00FB37E9"/>
    <w:rsid w:val="00FB385C"/>
    <w:rsid w:val="00FB3C6C"/>
    <w:rsid w:val="00FB46AC"/>
    <w:rsid w:val="00FC0A2C"/>
    <w:rsid w:val="00FC462D"/>
    <w:rsid w:val="00FD08CE"/>
    <w:rsid w:val="00FD13E5"/>
    <w:rsid w:val="00FD180A"/>
    <w:rsid w:val="00FD341D"/>
    <w:rsid w:val="00FD485A"/>
    <w:rsid w:val="00FD5075"/>
    <w:rsid w:val="00FD625C"/>
    <w:rsid w:val="00FE045C"/>
    <w:rsid w:val="00FE6CA0"/>
    <w:rsid w:val="00FF07B5"/>
    <w:rsid w:val="00FF0F7D"/>
    <w:rsid w:val="00FF29E2"/>
    <w:rsid w:val="00FF31B2"/>
    <w:rsid w:val="00FF4CAE"/>
    <w:rsid w:val="00FF53EE"/>
    <w:rsid w:val="00FF5A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078"/>
    <w:pPr>
      <w:widowControl w:val="0"/>
      <w:autoSpaceDE w:val="0"/>
      <w:autoSpaceDN w:val="0"/>
      <w:adjustRightInd w:val="0"/>
    </w:pPr>
  </w:style>
  <w:style w:type="paragraph" w:styleId="Heading1">
    <w:name w:val="heading 1"/>
    <w:basedOn w:val="Normal"/>
    <w:next w:val="Normal"/>
    <w:qFormat/>
    <w:rsid w:val="005B62F3"/>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5B62F3"/>
    <w:pPr>
      <w:keepNext/>
      <w:spacing w:before="240" w:after="60"/>
      <w:outlineLvl w:val="2"/>
    </w:pPr>
    <w:rPr>
      <w:rFonts w:ascii="Arial" w:hAnsi="Arial" w:cs="Arial"/>
      <w:b/>
      <w:bCs/>
      <w:sz w:val="26"/>
      <w:szCs w:val="26"/>
    </w:rPr>
  </w:style>
  <w:style w:type="paragraph" w:styleId="Heading4">
    <w:name w:val="heading 4"/>
    <w:basedOn w:val="Normal"/>
    <w:next w:val="Normal"/>
    <w:qFormat/>
    <w:rsid w:val="002346D9"/>
    <w:pPr>
      <w:keepNext/>
      <w:spacing w:before="240" w:after="60"/>
      <w:outlineLvl w:val="3"/>
    </w:pPr>
    <w:rPr>
      <w:b/>
      <w:bCs/>
      <w:sz w:val="28"/>
      <w:szCs w:val="28"/>
    </w:rPr>
  </w:style>
  <w:style w:type="paragraph" w:styleId="Heading5">
    <w:name w:val="heading 5"/>
    <w:basedOn w:val="Normal"/>
    <w:next w:val="Normal"/>
    <w:qFormat/>
    <w:rsid w:val="003E2078"/>
    <w:pPr>
      <w:spacing w:before="240" w:after="60"/>
      <w:outlineLvl w:val="4"/>
    </w:pPr>
    <w:rPr>
      <w:b/>
      <w:bCs/>
      <w:i/>
      <w:iCs/>
      <w:sz w:val="26"/>
      <w:szCs w:val="26"/>
    </w:rPr>
  </w:style>
  <w:style w:type="paragraph" w:styleId="Heading6">
    <w:name w:val="heading 6"/>
    <w:basedOn w:val="Normal"/>
    <w:next w:val="Normal"/>
    <w:qFormat/>
    <w:rsid w:val="003E207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3E2078"/>
    <w:pPr>
      <w:widowControl/>
      <w:overflowPunct w:val="0"/>
    </w:pPr>
    <w:rPr>
      <w:rFonts w:ascii="Arial" w:eastAsia="SimSun" w:hAnsi="Arial"/>
      <w:sz w:val="28"/>
      <w:lang w:val="x-none" w:eastAsia="x-none"/>
    </w:rPr>
  </w:style>
  <w:style w:type="paragraph" w:customStyle="1" w:styleId="a">
    <w:name w:val="Îáèêí. ïàðàãðàô"/>
    <w:basedOn w:val="Normal"/>
    <w:rsid w:val="003E2078"/>
    <w:pPr>
      <w:widowControl/>
      <w:autoSpaceDE/>
      <w:autoSpaceDN/>
      <w:adjustRightInd/>
      <w:spacing w:before="120" w:line="360" w:lineRule="auto"/>
      <w:ind w:firstLine="720"/>
      <w:jc w:val="both"/>
    </w:pPr>
    <w:rPr>
      <w:sz w:val="24"/>
    </w:rPr>
  </w:style>
  <w:style w:type="paragraph" w:customStyle="1" w:styleId="a0">
    <w:name w:val="Обикн. параграф"/>
    <w:basedOn w:val="Normal"/>
    <w:rsid w:val="00A728FB"/>
    <w:pPr>
      <w:widowControl/>
      <w:autoSpaceDE/>
      <w:autoSpaceDN/>
      <w:adjustRightInd/>
      <w:spacing w:before="120" w:line="360" w:lineRule="auto"/>
      <w:ind w:firstLine="720"/>
      <w:jc w:val="both"/>
    </w:pPr>
    <w:rPr>
      <w:sz w:val="24"/>
      <w:lang w:eastAsia="en-US"/>
    </w:rPr>
  </w:style>
  <w:style w:type="paragraph" w:customStyle="1" w:styleId="CM6">
    <w:name w:val="CM6"/>
    <w:basedOn w:val="Normal"/>
    <w:next w:val="Normal"/>
    <w:rsid w:val="005B62F3"/>
    <w:pPr>
      <w:numPr>
        <w:ilvl w:val="1"/>
        <w:numId w:val="27"/>
      </w:numPr>
      <w:spacing w:after="120"/>
    </w:pPr>
    <w:rPr>
      <w:sz w:val="24"/>
      <w:szCs w:val="24"/>
    </w:rPr>
  </w:style>
  <w:style w:type="paragraph" w:styleId="BodyTextIndent">
    <w:name w:val="Body Text Indent"/>
    <w:basedOn w:val="Normal"/>
    <w:rsid w:val="005B62F3"/>
    <w:pPr>
      <w:spacing w:after="120"/>
      <w:ind w:left="283"/>
    </w:pPr>
  </w:style>
  <w:style w:type="paragraph" w:styleId="Header">
    <w:name w:val="header"/>
    <w:basedOn w:val="Normal"/>
    <w:link w:val="HeaderChar"/>
    <w:rsid w:val="005B62F3"/>
    <w:pPr>
      <w:widowControl/>
      <w:tabs>
        <w:tab w:val="center" w:pos="4153"/>
        <w:tab w:val="right" w:pos="8306"/>
      </w:tabs>
      <w:autoSpaceDE/>
      <w:autoSpaceDN/>
      <w:adjustRightInd/>
      <w:jc w:val="both"/>
    </w:pPr>
    <w:rPr>
      <w:sz w:val="24"/>
      <w:lang w:val="en-AU" w:eastAsia="en-US"/>
    </w:rPr>
  </w:style>
  <w:style w:type="character" w:customStyle="1" w:styleId="HeaderChar">
    <w:name w:val="Header Char"/>
    <w:link w:val="Header"/>
    <w:semiHidden/>
    <w:locked/>
    <w:rsid w:val="005B62F3"/>
    <w:rPr>
      <w:sz w:val="24"/>
      <w:lang w:val="en-AU" w:eastAsia="en-US" w:bidi="ar-SA"/>
    </w:rPr>
  </w:style>
  <w:style w:type="paragraph" w:customStyle="1" w:styleId="Clause2">
    <w:name w:val="Clause2"/>
    <w:basedOn w:val="Normal"/>
    <w:link w:val="Clause2Char"/>
    <w:rsid w:val="005B62F3"/>
    <w:pPr>
      <w:widowControl/>
      <w:numPr>
        <w:ilvl w:val="1"/>
        <w:numId w:val="7"/>
      </w:numPr>
      <w:tabs>
        <w:tab w:val="num" w:pos="426"/>
      </w:tabs>
      <w:autoSpaceDE/>
      <w:autoSpaceDN/>
      <w:adjustRightInd/>
      <w:spacing w:before="120" w:after="120"/>
      <w:ind w:left="-141"/>
      <w:jc w:val="both"/>
    </w:pPr>
    <w:rPr>
      <w:rFonts w:ascii="Arial" w:hAnsi="Arial" w:cs="Arial"/>
      <w:sz w:val="24"/>
      <w:szCs w:val="24"/>
      <w:lang w:eastAsia="en-US"/>
    </w:rPr>
  </w:style>
  <w:style w:type="paragraph" w:customStyle="1" w:styleId="Clause3RestartNumbering1">
    <w:name w:val="Clause3_RestartNumbering1"/>
    <w:basedOn w:val="Normal"/>
    <w:rsid w:val="005B62F3"/>
    <w:pPr>
      <w:widowControl/>
      <w:numPr>
        <w:ilvl w:val="2"/>
        <w:numId w:val="7"/>
      </w:numPr>
      <w:tabs>
        <w:tab w:val="num" w:pos="2727"/>
      </w:tabs>
      <w:autoSpaceDE/>
      <w:autoSpaceDN/>
      <w:adjustRightInd/>
      <w:ind w:firstLine="851"/>
      <w:jc w:val="both"/>
    </w:pPr>
    <w:rPr>
      <w:rFonts w:ascii="Arial" w:hAnsi="Arial" w:cs="Arial"/>
      <w:bCs/>
      <w:color w:val="000000"/>
      <w:spacing w:val="1"/>
      <w:sz w:val="24"/>
      <w:szCs w:val="24"/>
      <w:lang w:eastAsia="en-US"/>
    </w:rPr>
  </w:style>
  <w:style w:type="character" w:customStyle="1" w:styleId="Clause2Char">
    <w:name w:val="Clause2 Char"/>
    <w:link w:val="Clause2"/>
    <w:rsid w:val="005B62F3"/>
    <w:rPr>
      <w:rFonts w:ascii="Arial" w:hAnsi="Arial" w:cs="Arial"/>
      <w:sz w:val="24"/>
      <w:szCs w:val="24"/>
      <w:lang w:val="bg-BG" w:eastAsia="en-US" w:bidi="ar-SA"/>
    </w:rPr>
  </w:style>
  <w:style w:type="character" w:customStyle="1" w:styleId="BodyText1">
    <w:name w:val="Body Text1"/>
    <w:rsid w:val="005B62F3"/>
    <w:rPr>
      <w:rFonts w:ascii="Times New Roman" w:hAnsi="Times New Roman"/>
      <w:sz w:val="24"/>
    </w:rPr>
  </w:style>
  <w:style w:type="character" w:styleId="Hyperlink">
    <w:name w:val="Hyperlink"/>
    <w:rsid w:val="005B62F3"/>
    <w:rPr>
      <w:color w:val="0000FF"/>
      <w:u w:val="single"/>
    </w:rPr>
  </w:style>
  <w:style w:type="paragraph" w:styleId="BalloonText">
    <w:name w:val="Balloon Text"/>
    <w:basedOn w:val="Normal"/>
    <w:semiHidden/>
    <w:rsid w:val="0044302B"/>
    <w:rPr>
      <w:rFonts w:ascii="Tahoma" w:hAnsi="Tahoma" w:cs="Tahoma"/>
      <w:sz w:val="16"/>
      <w:szCs w:val="16"/>
    </w:rPr>
  </w:style>
  <w:style w:type="paragraph" w:styleId="Footer">
    <w:name w:val="footer"/>
    <w:basedOn w:val="Normal"/>
    <w:link w:val="FooterChar"/>
    <w:uiPriority w:val="99"/>
    <w:rsid w:val="00F24CA6"/>
    <w:pPr>
      <w:tabs>
        <w:tab w:val="center" w:pos="4536"/>
        <w:tab w:val="right" w:pos="9072"/>
      </w:tabs>
    </w:pPr>
  </w:style>
  <w:style w:type="character" w:styleId="PageNumber">
    <w:name w:val="page number"/>
    <w:basedOn w:val="DefaultParagraphFont"/>
    <w:rsid w:val="00F24CA6"/>
  </w:style>
  <w:style w:type="character" w:customStyle="1" w:styleId="BodyText2Char">
    <w:name w:val="Body Text 2 Char"/>
    <w:link w:val="BodyText2"/>
    <w:rsid w:val="00BF2843"/>
    <w:rPr>
      <w:rFonts w:ascii="Arial" w:eastAsia="SimSun" w:hAnsi="Arial"/>
      <w:sz w:val="28"/>
    </w:rPr>
  </w:style>
  <w:style w:type="character" w:customStyle="1" w:styleId="BodyText10">
    <w:name w:val="Body Text1"/>
    <w:uiPriority w:val="99"/>
    <w:rsid w:val="00F11C4E"/>
    <w:rPr>
      <w:rFonts w:ascii="Times New Roman" w:hAnsi="Times New Roman"/>
      <w:sz w:val="24"/>
    </w:rPr>
  </w:style>
  <w:style w:type="character" w:styleId="CommentReference">
    <w:name w:val="annotation reference"/>
    <w:rsid w:val="00420BA2"/>
    <w:rPr>
      <w:sz w:val="16"/>
      <w:szCs w:val="16"/>
    </w:rPr>
  </w:style>
  <w:style w:type="paragraph" w:styleId="CommentText">
    <w:name w:val="annotation text"/>
    <w:basedOn w:val="Normal"/>
    <w:link w:val="CommentTextChar"/>
    <w:rsid w:val="00420BA2"/>
  </w:style>
  <w:style w:type="character" w:customStyle="1" w:styleId="CommentTextChar">
    <w:name w:val="Comment Text Char"/>
    <w:basedOn w:val="DefaultParagraphFont"/>
    <w:link w:val="CommentText"/>
    <w:rsid w:val="00420BA2"/>
  </w:style>
  <w:style w:type="paragraph" w:styleId="CommentSubject">
    <w:name w:val="annotation subject"/>
    <w:basedOn w:val="CommentText"/>
    <w:next w:val="CommentText"/>
    <w:link w:val="CommentSubjectChar"/>
    <w:rsid w:val="00420BA2"/>
    <w:rPr>
      <w:b/>
      <w:bCs/>
      <w:lang w:val="x-none" w:eastAsia="x-none"/>
    </w:rPr>
  </w:style>
  <w:style w:type="character" w:customStyle="1" w:styleId="CommentSubjectChar">
    <w:name w:val="Comment Subject Char"/>
    <w:link w:val="CommentSubject"/>
    <w:rsid w:val="00420BA2"/>
    <w:rPr>
      <w:b/>
      <w:bCs/>
    </w:rPr>
  </w:style>
  <w:style w:type="paragraph" w:styleId="PlainText">
    <w:name w:val="Plain Text"/>
    <w:basedOn w:val="Normal"/>
    <w:link w:val="PlainTextChar"/>
    <w:rsid w:val="00501F55"/>
    <w:pPr>
      <w:widowControl/>
      <w:autoSpaceDE/>
      <w:autoSpaceDN/>
      <w:adjustRightInd/>
    </w:pPr>
    <w:rPr>
      <w:rFonts w:ascii="Courier New" w:hAnsi="Courier New"/>
      <w:lang w:val="en-AU" w:eastAsia="x-none"/>
    </w:rPr>
  </w:style>
  <w:style w:type="character" w:customStyle="1" w:styleId="PlainTextChar">
    <w:name w:val="Plain Text Char"/>
    <w:link w:val="PlainText"/>
    <w:rsid w:val="00501F55"/>
    <w:rPr>
      <w:rFonts w:ascii="Courier New" w:hAnsi="Courier New"/>
      <w:lang w:val="en-AU" w:eastAsia="x-none"/>
    </w:rPr>
  </w:style>
  <w:style w:type="paragraph" w:styleId="ListParagraph">
    <w:name w:val="List Paragraph"/>
    <w:basedOn w:val="Normal"/>
    <w:uiPriority w:val="34"/>
    <w:qFormat/>
    <w:rsid w:val="00792AE8"/>
    <w:pPr>
      <w:ind w:left="720"/>
      <w:contextualSpacing/>
    </w:pPr>
  </w:style>
  <w:style w:type="paragraph" w:customStyle="1" w:styleId="Standard">
    <w:name w:val="Standard"/>
    <w:rsid w:val="00E20E65"/>
    <w:pPr>
      <w:suppressAutoHyphens/>
      <w:autoSpaceDN w:val="0"/>
      <w:spacing w:line="276" w:lineRule="auto"/>
      <w:textAlignment w:val="baseline"/>
    </w:pPr>
    <w:rPr>
      <w:rFonts w:eastAsia="Calibri"/>
      <w:kern w:val="3"/>
      <w:sz w:val="24"/>
      <w:szCs w:val="22"/>
      <w:lang w:eastAsia="en-US"/>
    </w:rPr>
  </w:style>
  <w:style w:type="paragraph" w:styleId="Title">
    <w:name w:val="Title"/>
    <w:basedOn w:val="Standard"/>
    <w:next w:val="Normal"/>
    <w:link w:val="TitleChar"/>
    <w:rsid w:val="00E20E65"/>
    <w:pPr>
      <w:keepNext/>
      <w:spacing w:before="240" w:after="120" w:line="240" w:lineRule="auto"/>
      <w:jc w:val="center"/>
    </w:pPr>
    <w:rPr>
      <w:rFonts w:ascii="Arial" w:eastAsia="Times New Roman" w:hAnsi="Arial"/>
      <w:b/>
      <w:sz w:val="20"/>
      <w:szCs w:val="20"/>
      <w:u w:val="single"/>
      <w:lang w:val="en-US"/>
    </w:rPr>
  </w:style>
  <w:style w:type="character" w:customStyle="1" w:styleId="TitleChar">
    <w:name w:val="Title Char"/>
    <w:link w:val="Title"/>
    <w:rsid w:val="00E20E65"/>
    <w:rPr>
      <w:rFonts w:ascii="Arial" w:hAnsi="Arial" w:cs="Mangal"/>
      <w:b/>
      <w:kern w:val="3"/>
      <w:u w:val="single"/>
      <w:lang w:val="en-US" w:eastAsia="en-US"/>
    </w:rPr>
  </w:style>
  <w:style w:type="numbering" w:customStyle="1" w:styleId="WWNum18">
    <w:name w:val="WWNum18"/>
    <w:basedOn w:val="NoList"/>
    <w:rsid w:val="00E20E65"/>
    <w:pPr>
      <w:numPr>
        <w:numId w:val="25"/>
      </w:numPr>
    </w:pPr>
  </w:style>
  <w:style w:type="character" w:customStyle="1" w:styleId="FooterChar">
    <w:name w:val="Footer Char"/>
    <w:link w:val="Footer"/>
    <w:uiPriority w:val="99"/>
    <w:rsid w:val="00D33378"/>
  </w:style>
  <w:style w:type="character" w:customStyle="1" w:styleId="Bodytext18">
    <w:name w:val="Body text (18)_"/>
    <w:link w:val="Bodytext180"/>
    <w:locked/>
    <w:rsid w:val="00D80440"/>
    <w:rPr>
      <w:sz w:val="21"/>
      <w:szCs w:val="21"/>
      <w:shd w:val="clear" w:color="auto" w:fill="FFFFFF"/>
    </w:rPr>
  </w:style>
  <w:style w:type="paragraph" w:customStyle="1" w:styleId="Bodytext180">
    <w:name w:val="Body text (18)"/>
    <w:basedOn w:val="Normal"/>
    <w:link w:val="Bodytext18"/>
    <w:rsid w:val="00D80440"/>
    <w:pPr>
      <w:widowControl/>
      <w:shd w:val="clear" w:color="auto" w:fill="FFFFFF"/>
      <w:autoSpaceDE/>
      <w:autoSpaceDN/>
      <w:adjustRightInd/>
      <w:spacing w:after="1320" w:line="240" w:lineRule="atLeast"/>
      <w:ind w:hanging="580"/>
      <w:jc w:val="both"/>
    </w:pPr>
    <w:rPr>
      <w:sz w:val="21"/>
      <w:szCs w:val="21"/>
      <w:lang w:val="x-none" w:eastAsia="x-none"/>
    </w:rPr>
  </w:style>
  <w:style w:type="character" w:customStyle="1" w:styleId="Bodytext18Bold2">
    <w:name w:val="Body text (18) + Bold2"/>
    <w:rsid w:val="00D80440"/>
    <w:rPr>
      <w:rFonts w:ascii="Times New Roman" w:hAnsi="Times New Roman" w:cs="Times New Roman"/>
      <w:b/>
      <w:bCs/>
      <w:spacing w:val="0"/>
      <w:sz w:val="21"/>
      <w:szCs w:val="21"/>
      <w:lang w:bidi="ar-SA"/>
    </w:rPr>
  </w:style>
  <w:style w:type="paragraph" w:styleId="FootnoteText">
    <w:name w:val="footnote text"/>
    <w:basedOn w:val="Normal"/>
    <w:link w:val="FootnoteTextChar"/>
    <w:rsid w:val="00F32E32"/>
  </w:style>
  <w:style w:type="character" w:customStyle="1" w:styleId="FootnoteTextChar">
    <w:name w:val="Footnote Text Char"/>
    <w:basedOn w:val="DefaultParagraphFont"/>
    <w:link w:val="FootnoteText"/>
    <w:rsid w:val="00F32E32"/>
  </w:style>
  <w:style w:type="character" w:styleId="FootnoteReference">
    <w:name w:val="footnote reference"/>
    <w:rsid w:val="00F32E3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078"/>
    <w:pPr>
      <w:widowControl w:val="0"/>
      <w:autoSpaceDE w:val="0"/>
      <w:autoSpaceDN w:val="0"/>
      <w:adjustRightInd w:val="0"/>
    </w:pPr>
  </w:style>
  <w:style w:type="paragraph" w:styleId="Heading1">
    <w:name w:val="heading 1"/>
    <w:basedOn w:val="Normal"/>
    <w:next w:val="Normal"/>
    <w:qFormat/>
    <w:rsid w:val="005B62F3"/>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5B62F3"/>
    <w:pPr>
      <w:keepNext/>
      <w:spacing w:before="240" w:after="60"/>
      <w:outlineLvl w:val="2"/>
    </w:pPr>
    <w:rPr>
      <w:rFonts w:ascii="Arial" w:hAnsi="Arial" w:cs="Arial"/>
      <w:b/>
      <w:bCs/>
      <w:sz w:val="26"/>
      <w:szCs w:val="26"/>
    </w:rPr>
  </w:style>
  <w:style w:type="paragraph" w:styleId="Heading4">
    <w:name w:val="heading 4"/>
    <w:basedOn w:val="Normal"/>
    <w:next w:val="Normal"/>
    <w:qFormat/>
    <w:rsid w:val="002346D9"/>
    <w:pPr>
      <w:keepNext/>
      <w:spacing w:before="240" w:after="60"/>
      <w:outlineLvl w:val="3"/>
    </w:pPr>
    <w:rPr>
      <w:b/>
      <w:bCs/>
      <w:sz w:val="28"/>
      <w:szCs w:val="28"/>
    </w:rPr>
  </w:style>
  <w:style w:type="paragraph" w:styleId="Heading5">
    <w:name w:val="heading 5"/>
    <w:basedOn w:val="Normal"/>
    <w:next w:val="Normal"/>
    <w:qFormat/>
    <w:rsid w:val="003E2078"/>
    <w:pPr>
      <w:spacing w:before="240" w:after="60"/>
      <w:outlineLvl w:val="4"/>
    </w:pPr>
    <w:rPr>
      <w:b/>
      <w:bCs/>
      <w:i/>
      <w:iCs/>
      <w:sz w:val="26"/>
      <w:szCs w:val="26"/>
    </w:rPr>
  </w:style>
  <w:style w:type="paragraph" w:styleId="Heading6">
    <w:name w:val="heading 6"/>
    <w:basedOn w:val="Normal"/>
    <w:next w:val="Normal"/>
    <w:qFormat/>
    <w:rsid w:val="003E207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3E2078"/>
    <w:pPr>
      <w:widowControl/>
      <w:overflowPunct w:val="0"/>
    </w:pPr>
    <w:rPr>
      <w:rFonts w:ascii="Arial" w:eastAsia="SimSun" w:hAnsi="Arial"/>
      <w:sz w:val="28"/>
      <w:lang w:val="x-none" w:eastAsia="x-none"/>
    </w:rPr>
  </w:style>
  <w:style w:type="paragraph" w:customStyle="1" w:styleId="a">
    <w:name w:val="Îáèêí. ïàðàãðàô"/>
    <w:basedOn w:val="Normal"/>
    <w:rsid w:val="003E2078"/>
    <w:pPr>
      <w:widowControl/>
      <w:autoSpaceDE/>
      <w:autoSpaceDN/>
      <w:adjustRightInd/>
      <w:spacing w:before="120" w:line="360" w:lineRule="auto"/>
      <w:ind w:firstLine="720"/>
      <w:jc w:val="both"/>
    </w:pPr>
    <w:rPr>
      <w:sz w:val="24"/>
    </w:rPr>
  </w:style>
  <w:style w:type="paragraph" w:customStyle="1" w:styleId="a0">
    <w:name w:val="Обикн. параграф"/>
    <w:basedOn w:val="Normal"/>
    <w:rsid w:val="00A728FB"/>
    <w:pPr>
      <w:widowControl/>
      <w:autoSpaceDE/>
      <w:autoSpaceDN/>
      <w:adjustRightInd/>
      <w:spacing w:before="120" w:line="360" w:lineRule="auto"/>
      <w:ind w:firstLine="720"/>
      <w:jc w:val="both"/>
    </w:pPr>
    <w:rPr>
      <w:sz w:val="24"/>
      <w:lang w:eastAsia="en-US"/>
    </w:rPr>
  </w:style>
  <w:style w:type="paragraph" w:customStyle="1" w:styleId="CM6">
    <w:name w:val="CM6"/>
    <w:basedOn w:val="Normal"/>
    <w:next w:val="Normal"/>
    <w:rsid w:val="005B62F3"/>
    <w:pPr>
      <w:numPr>
        <w:ilvl w:val="1"/>
        <w:numId w:val="27"/>
      </w:numPr>
      <w:spacing w:after="120"/>
    </w:pPr>
    <w:rPr>
      <w:sz w:val="24"/>
      <w:szCs w:val="24"/>
    </w:rPr>
  </w:style>
  <w:style w:type="paragraph" w:styleId="BodyTextIndent">
    <w:name w:val="Body Text Indent"/>
    <w:basedOn w:val="Normal"/>
    <w:rsid w:val="005B62F3"/>
    <w:pPr>
      <w:spacing w:after="120"/>
      <w:ind w:left="283"/>
    </w:pPr>
  </w:style>
  <w:style w:type="paragraph" w:styleId="Header">
    <w:name w:val="header"/>
    <w:basedOn w:val="Normal"/>
    <w:link w:val="HeaderChar"/>
    <w:rsid w:val="005B62F3"/>
    <w:pPr>
      <w:widowControl/>
      <w:tabs>
        <w:tab w:val="center" w:pos="4153"/>
        <w:tab w:val="right" w:pos="8306"/>
      </w:tabs>
      <w:autoSpaceDE/>
      <w:autoSpaceDN/>
      <w:adjustRightInd/>
      <w:jc w:val="both"/>
    </w:pPr>
    <w:rPr>
      <w:sz w:val="24"/>
      <w:lang w:val="en-AU" w:eastAsia="en-US"/>
    </w:rPr>
  </w:style>
  <w:style w:type="character" w:customStyle="1" w:styleId="HeaderChar">
    <w:name w:val="Header Char"/>
    <w:link w:val="Header"/>
    <w:semiHidden/>
    <w:locked/>
    <w:rsid w:val="005B62F3"/>
    <w:rPr>
      <w:sz w:val="24"/>
      <w:lang w:val="en-AU" w:eastAsia="en-US" w:bidi="ar-SA"/>
    </w:rPr>
  </w:style>
  <w:style w:type="paragraph" w:customStyle="1" w:styleId="Clause2">
    <w:name w:val="Clause2"/>
    <w:basedOn w:val="Normal"/>
    <w:link w:val="Clause2Char"/>
    <w:rsid w:val="005B62F3"/>
    <w:pPr>
      <w:widowControl/>
      <w:numPr>
        <w:ilvl w:val="1"/>
        <w:numId w:val="7"/>
      </w:numPr>
      <w:tabs>
        <w:tab w:val="num" w:pos="426"/>
      </w:tabs>
      <w:autoSpaceDE/>
      <w:autoSpaceDN/>
      <w:adjustRightInd/>
      <w:spacing w:before="120" w:after="120"/>
      <w:ind w:left="-141"/>
      <w:jc w:val="both"/>
    </w:pPr>
    <w:rPr>
      <w:rFonts w:ascii="Arial" w:hAnsi="Arial" w:cs="Arial"/>
      <w:sz w:val="24"/>
      <w:szCs w:val="24"/>
      <w:lang w:eastAsia="en-US"/>
    </w:rPr>
  </w:style>
  <w:style w:type="paragraph" w:customStyle="1" w:styleId="Clause3RestartNumbering1">
    <w:name w:val="Clause3_RestartNumbering1"/>
    <w:basedOn w:val="Normal"/>
    <w:rsid w:val="005B62F3"/>
    <w:pPr>
      <w:widowControl/>
      <w:numPr>
        <w:ilvl w:val="2"/>
        <w:numId w:val="7"/>
      </w:numPr>
      <w:tabs>
        <w:tab w:val="num" w:pos="2727"/>
      </w:tabs>
      <w:autoSpaceDE/>
      <w:autoSpaceDN/>
      <w:adjustRightInd/>
      <w:ind w:firstLine="851"/>
      <w:jc w:val="both"/>
    </w:pPr>
    <w:rPr>
      <w:rFonts w:ascii="Arial" w:hAnsi="Arial" w:cs="Arial"/>
      <w:bCs/>
      <w:color w:val="000000"/>
      <w:spacing w:val="1"/>
      <w:sz w:val="24"/>
      <w:szCs w:val="24"/>
      <w:lang w:eastAsia="en-US"/>
    </w:rPr>
  </w:style>
  <w:style w:type="character" w:customStyle="1" w:styleId="Clause2Char">
    <w:name w:val="Clause2 Char"/>
    <w:link w:val="Clause2"/>
    <w:rsid w:val="005B62F3"/>
    <w:rPr>
      <w:rFonts w:ascii="Arial" w:hAnsi="Arial" w:cs="Arial"/>
      <w:sz w:val="24"/>
      <w:szCs w:val="24"/>
      <w:lang w:val="bg-BG" w:eastAsia="en-US" w:bidi="ar-SA"/>
    </w:rPr>
  </w:style>
  <w:style w:type="character" w:customStyle="1" w:styleId="BodyText1">
    <w:name w:val="Body Text1"/>
    <w:rsid w:val="005B62F3"/>
    <w:rPr>
      <w:rFonts w:ascii="Times New Roman" w:hAnsi="Times New Roman"/>
      <w:sz w:val="24"/>
    </w:rPr>
  </w:style>
  <w:style w:type="character" w:styleId="Hyperlink">
    <w:name w:val="Hyperlink"/>
    <w:rsid w:val="005B62F3"/>
    <w:rPr>
      <w:color w:val="0000FF"/>
      <w:u w:val="single"/>
    </w:rPr>
  </w:style>
  <w:style w:type="paragraph" w:styleId="BalloonText">
    <w:name w:val="Balloon Text"/>
    <w:basedOn w:val="Normal"/>
    <w:semiHidden/>
    <w:rsid w:val="0044302B"/>
    <w:rPr>
      <w:rFonts w:ascii="Tahoma" w:hAnsi="Tahoma" w:cs="Tahoma"/>
      <w:sz w:val="16"/>
      <w:szCs w:val="16"/>
    </w:rPr>
  </w:style>
  <w:style w:type="paragraph" w:styleId="Footer">
    <w:name w:val="footer"/>
    <w:basedOn w:val="Normal"/>
    <w:link w:val="FooterChar"/>
    <w:uiPriority w:val="99"/>
    <w:rsid w:val="00F24CA6"/>
    <w:pPr>
      <w:tabs>
        <w:tab w:val="center" w:pos="4536"/>
        <w:tab w:val="right" w:pos="9072"/>
      </w:tabs>
    </w:pPr>
  </w:style>
  <w:style w:type="character" w:styleId="PageNumber">
    <w:name w:val="page number"/>
    <w:basedOn w:val="DefaultParagraphFont"/>
    <w:rsid w:val="00F24CA6"/>
  </w:style>
  <w:style w:type="character" w:customStyle="1" w:styleId="BodyText2Char">
    <w:name w:val="Body Text 2 Char"/>
    <w:link w:val="BodyText2"/>
    <w:rsid w:val="00BF2843"/>
    <w:rPr>
      <w:rFonts w:ascii="Arial" w:eastAsia="SimSun" w:hAnsi="Arial"/>
      <w:sz w:val="28"/>
    </w:rPr>
  </w:style>
  <w:style w:type="character" w:customStyle="1" w:styleId="BodyText10">
    <w:name w:val="Body Text1"/>
    <w:uiPriority w:val="99"/>
    <w:rsid w:val="00F11C4E"/>
    <w:rPr>
      <w:rFonts w:ascii="Times New Roman" w:hAnsi="Times New Roman"/>
      <w:sz w:val="24"/>
    </w:rPr>
  </w:style>
  <w:style w:type="character" w:styleId="CommentReference">
    <w:name w:val="annotation reference"/>
    <w:rsid w:val="00420BA2"/>
    <w:rPr>
      <w:sz w:val="16"/>
      <w:szCs w:val="16"/>
    </w:rPr>
  </w:style>
  <w:style w:type="paragraph" w:styleId="CommentText">
    <w:name w:val="annotation text"/>
    <w:basedOn w:val="Normal"/>
    <w:link w:val="CommentTextChar"/>
    <w:rsid w:val="00420BA2"/>
  </w:style>
  <w:style w:type="character" w:customStyle="1" w:styleId="CommentTextChar">
    <w:name w:val="Comment Text Char"/>
    <w:basedOn w:val="DefaultParagraphFont"/>
    <w:link w:val="CommentText"/>
    <w:rsid w:val="00420BA2"/>
  </w:style>
  <w:style w:type="paragraph" w:styleId="CommentSubject">
    <w:name w:val="annotation subject"/>
    <w:basedOn w:val="CommentText"/>
    <w:next w:val="CommentText"/>
    <w:link w:val="CommentSubjectChar"/>
    <w:rsid w:val="00420BA2"/>
    <w:rPr>
      <w:b/>
      <w:bCs/>
      <w:lang w:val="x-none" w:eastAsia="x-none"/>
    </w:rPr>
  </w:style>
  <w:style w:type="character" w:customStyle="1" w:styleId="CommentSubjectChar">
    <w:name w:val="Comment Subject Char"/>
    <w:link w:val="CommentSubject"/>
    <w:rsid w:val="00420BA2"/>
    <w:rPr>
      <w:b/>
      <w:bCs/>
    </w:rPr>
  </w:style>
  <w:style w:type="paragraph" w:styleId="PlainText">
    <w:name w:val="Plain Text"/>
    <w:basedOn w:val="Normal"/>
    <w:link w:val="PlainTextChar"/>
    <w:rsid w:val="00501F55"/>
    <w:pPr>
      <w:widowControl/>
      <w:autoSpaceDE/>
      <w:autoSpaceDN/>
      <w:adjustRightInd/>
    </w:pPr>
    <w:rPr>
      <w:rFonts w:ascii="Courier New" w:hAnsi="Courier New"/>
      <w:lang w:val="en-AU" w:eastAsia="x-none"/>
    </w:rPr>
  </w:style>
  <w:style w:type="character" w:customStyle="1" w:styleId="PlainTextChar">
    <w:name w:val="Plain Text Char"/>
    <w:link w:val="PlainText"/>
    <w:rsid w:val="00501F55"/>
    <w:rPr>
      <w:rFonts w:ascii="Courier New" w:hAnsi="Courier New"/>
      <w:lang w:val="en-AU" w:eastAsia="x-none"/>
    </w:rPr>
  </w:style>
  <w:style w:type="paragraph" w:styleId="ListParagraph">
    <w:name w:val="List Paragraph"/>
    <w:basedOn w:val="Normal"/>
    <w:uiPriority w:val="34"/>
    <w:qFormat/>
    <w:rsid w:val="00792AE8"/>
    <w:pPr>
      <w:ind w:left="720"/>
      <w:contextualSpacing/>
    </w:pPr>
  </w:style>
  <w:style w:type="paragraph" w:customStyle="1" w:styleId="Standard">
    <w:name w:val="Standard"/>
    <w:rsid w:val="00E20E65"/>
    <w:pPr>
      <w:suppressAutoHyphens/>
      <w:autoSpaceDN w:val="0"/>
      <w:spacing w:line="276" w:lineRule="auto"/>
      <w:textAlignment w:val="baseline"/>
    </w:pPr>
    <w:rPr>
      <w:rFonts w:eastAsia="Calibri"/>
      <w:kern w:val="3"/>
      <w:sz w:val="24"/>
      <w:szCs w:val="22"/>
      <w:lang w:eastAsia="en-US"/>
    </w:rPr>
  </w:style>
  <w:style w:type="paragraph" w:styleId="Title">
    <w:name w:val="Title"/>
    <w:basedOn w:val="Standard"/>
    <w:next w:val="Normal"/>
    <w:link w:val="TitleChar"/>
    <w:rsid w:val="00E20E65"/>
    <w:pPr>
      <w:keepNext/>
      <w:spacing w:before="240" w:after="120" w:line="240" w:lineRule="auto"/>
      <w:jc w:val="center"/>
    </w:pPr>
    <w:rPr>
      <w:rFonts w:ascii="Arial" w:eastAsia="Times New Roman" w:hAnsi="Arial"/>
      <w:b/>
      <w:sz w:val="20"/>
      <w:szCs w:val="20"/>
      <w:u w:val="single"/>
      <w:lang w:val="en-US"/>
    </w:rPr>
  </w:style>
  <w:style w:type="character" w:customStyle="1" w:styleId="TitleChar">
    <w:name w:val="Title Char"/>
    <w:link w:val="Title"/>
    <w:rsid w:val="00E20E65"/>
    <w:rPr>
      <w:rFonts w:ascii="Arial" w:hAnsi="Arial" w:cs="Mangal"/>
      <w:b/>
      <w:kern w:val="3"/>
      <w:u w:val="single"/>
      <w:lang w:val="en-US" w:eastAsia="en-US"/>
    </w:rPr>
  </w:style>
  <w:style w:type="numbering" w:customStyle="1" w:styleId="WWNum18">
    <w:name w:val="WWNum18"/>
    <w:basedOn w:val="NoList"/>
    <w:rsid w:val="00E20E65"/>
    <w:pPr>
      <w:numPr>
        <w:numId w:val="25"/>
      </w:numPr>
    </w:pPr>
  </w:style>
  <w:style w:type="character" w:customStyle="1" w:styleId="FooterChar">
    <w:name w:val="Footer Char"/>
    <w:link w:val="Footer"/>
    <w:uiPriority w:val="99"/>
    <w:rsid w:val="00D33378"/>
  </w:style>
  <w:style w:type="character" w:customStyle="1" w:styleId="Bodytext18">
    <w:name w:val="Body text (18)_"/>
    <w:link w:val="Bodytext180"/>
    <w:locked/>
    <w:rsid w:val="00D80440"/>
    <w:rPr>
      <w:sz w:val="21"/>
      <w:szCs w:val="21"/>
      <w:shd w:val="clear" w:color="auto" w:fill="FFFFFF"/>
    </w:rPr>
  </w:style>
  <w:style w:type="paragraph" w:customStyle="1" w:styleId="Bodytext180">
    <w:name w:val="Body text (18)"/>
    <w:basedOn w:val="Normal"/>
    <w:link w:val="Bodytext18"/>
    <w:rsid w:val="00D80440"/>
    <w:pPr>
      <w:widowControl/>
      <w:shd w:val="clear" w:color="auto" w:fill="FFFFFF"/>
      <w:autoSpaceDE/>
      <w:autoSpaceDN/>
      <w:adjustRightInd/>
      <w:spacing w:after="1320" w:line="240" w:lineRule="atLeast"/>
      <w:ind w:hanging="580"/>
      <w:jc w:val="both"/>
    </w:pPr>
    <w:rPr>
      <w:sz w:val="21"/>
      <w:szCs w:val="21"/>
      <w:lang w:val="x-none" w:eastAsia="x-none"/>
    </w:rPr>
  </w:style>
  <w:style w:type="character" w:customStyle="1" w:styleId="Bodytext18Bold2">
    <w:name w:val="Body text (18) + Bold2"/>
    <w:rsid w:val="00D80440"/>
    <w:rPr>
      <w:rFonts w:ascii="Times New Roman" w:hAnsi="Times New Roman" w:cs="Times New Roman"/>
      <w:b/>
      <w:bCs/>
      <w:spacing w:val="0"/>
      <w:sz w:val="21"/>
      <w:szCs w:val="21"/>
      <w:lang w:bidi="ar-SA"/>
    </w:rPr>
  </w:style>
  <w:style w:type="paragraph" w:styleId="FootnoteText">
    <w:name w:val="footnote text"/>
    <w:basedOn w:val="Normal"/>
    <w:link w:val="FootnoteTextChar"/>
    <w:rsid w:val="00F32E32"/>
  </w:style>
  <w:style w:type="character" w:customStyle="1" w:styleId="FootnoteTextChar">
    <w:name w:val="Footnote Text Char"/>
    <w:basedOn w:val="DefaultParagraphFont"/>
    <w:link w:val="FootnoteText"/>
    <w:rsid w:val="00F32E32"/>
  </w:style>
  <w:style w:type="character" w:styleId="FootnoteReference">
    <w:name w:val="footnote reference"/>
    <w:rsid w:val="00F32E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90750">
      <w:bodyDiv w:val="1"/>
      <w:marLeft w:val="0"/>
      <w:marRight w:val="0"/>
      <w:marTop w:val="0"/>
      <w:marBottom w:val="0"/>
      <w:divBdr>
        <w:top w:val="none" w:sz="0" w:space="0" w:color="auto"/>
        <w:left w:val="none" w:sz="0" w:space="0" w:color="auto"/>
        <w:bottom w:val="none" w:sz="0" w:space="0" w:color="auto"/>
        <w:right w:val="none" w:sz="0" w:space="0" w:color="auto"/>
      </w:divBdr>
    </w:div>
    <w:div w:id="160583713">
      <w:bodyDiv w:val="1"/>
      <w:marLeft w:val="0"/>
      <w:marRight w:val="0"/>
      <w:marTop w:val="0"/>
      <w:marBottom w:val="0"/>
      <w:divBdr>
        <w:top w:val="none" w:sz="0" w:space="0" w:color="auto"/>
        <w:left w:val="none" w:sz="0" w:space="0" w:color="auto"/>
        <w:bottom w:val="none" w:sz="0" w:space="0" w:color="auto"/>
        <w:right w:val="none" w:sz="0" w:space="0" w:color="auto"/>
      </w:divBdr>
    </w:div>
    <w:div w:id="322780702">
      <w:bodyDiv w:val="1"/>
      <w:marLeft w:val="0"/>
      <w:marRight w:val="0"/>
      <w:marTop w:val="0"/>
      <w:marBottom w:val="0"/>
      <w:divBdr>
        <w:top w:val="none" w:sz="0" w:space="0" w:color="auto"/>
        <w:left w:val="none" w:sz="0" w:space="0" w:color="auto"/>
        <w:bottom w:val="none" w:sz="0" w:space="0" w:color="auto"/>
        <w:right w:val="none" w:sz="0" w:space="0" w:color="auto"/>
      </w:divBdr>
    </w:div>
    <w:div w:id="794057989">
      <w:bodyDiv w:val="1"/>
      <w:marLeft w:val="0"/>
      <w:marRight w:val="0"/>
      <w:marTop w:val="0"/>
      <w:marBottom w:val="0"/>
      <w:divBdr>
        <w:top w:val="none" w:sz="0" w:space="0" w:color="auto"/>
        <w:left w:val="none" w:sz="0" w:space="0" w:color="auto"/>
        <w:bottom w:val="none" w:sz="0" w:space="0" w:color="auto"/>
        <w:right w:val="none" w:sz="0" w:space="0" w:color="auto"/>
      </w:divBdr>
    </w:div>
    <w:div w:id="954478424">
      <w:bodyDiv w:val="1"/>
      <w:marLeft w:val="0"/>
      <w:marRight w:val="0"/>
      <w:marTop w:val="0"/>
      <w:marBottom w:val="0"/>
      <w:divBdr>
        <w:top w:val="none" w:sz="0" w:space="0" w:color="auto"/>
        <w:left w:val="none" w:sz="0" w:space="0" w:color="auto"/>
        <w:bottom w:val="none" w:sz="0" w:space="0" w:color="auto"/>
        <w:right w:val="none" w:sz="0" w:space="0" w:color="auto"/>
      </w:divBdr>
    </w:div>
    <w:div w:id="1225675044">
      <w:bodyDiv w:val="1"/>
      <w:marLeft w:val="0"/>
      <w:marRight w:val="0"/>
      <w:marTop w:val="0"/>
      <w:marBottom w:val="0"/>
      <w:divBdr>
        <w:top w:val="none" w:sz="0" w:space="0" w:color="auto"/>
        <w:left w:val="none" w:sz="0" w:space="0" w:color="auto"/>
        <w:bottom w:val="none" w:sz="0" w:space="0" w:color="auto"/>
        <w:right w:val="none" w:sz="0" w:space="0" w:color="auto"/>
      </w:divBdr>
    </w:div>
    <w:div w:id="1612470095">
      <w:bodyDiv w:val="1"/>
      <w:marLeft w:val="0"/>
      <w:marRight w:val="0"/>
      <w:marTop w:val="0"/>
      <w:marBottom w:val="0"/>
      <w:divBdr>
        <w:top w:val="none" w:sz="0" w:space="0" w:color="auto"/>
        <w:left w:val="none" w:sz="0" w:space="0" w:color="auto"/>
        <w:bottom w:val="none" w:sz="0" w:space="0" w:color="auto"/>
        <w:right w:val="none" w:sz="0" w:space="0" w:color="auto"/>
      </w:divBdr>
    </w:div>
    <w:div w:id="2067603383">
      <w:bodyDiv w:val="1"/>
      <w:marLeft w:val="0"/>
      <w:marRight w:val="0"/>
      <w:marTop w:val="0"/>
      <w:marBottom w:val="0"/>
      <w:divBdr>
        <w:top w:val="none" w:sz="0" w:space="0" w:color="auto"/>
        <w:left w:val="none" w:sz="0" w:space="0" w:color="auto"/>
        <w:bottom w:val="none" w:sz="0" w:space="0" w:color="auto"/>
        <w:right w:val="none" w:sz="0" w:space="0" w:color="auto"/>
      </w:divBdr>
    </w:div>
    <w:div w:id="2101292348">
      <w:bodyDiv w:val="1"/>
      <w:marLeft w:val="0"/>
      <w:marRight w:val="0"/>
      <w:marTop w:val="0"/>
      <w:marBottom w:val="0"/>
      <w:divBdr>
        <w:top w:val="none" w:sz="0" w:space="0" w:color="auto"/>
        <w:left w:val="none" w:sz="0" w:space="0" w:color="auto"/>
        <w:bottom w:val="none" w:sz="0" w:space="0" w:color="auto"/>
        <w:right w:val="none" w:sz="0" w:space="0" w:color="auto"/>
      </w:divBdr>
    </w:div>
    <w:div w:id="210954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D1846-C915-46F4-BF77-638D48038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5460</Words>
  <Characters>31964</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Д О Г О В О Р</vt:lpstr>
    </vt:vector>
  </TitlesOfParts>
  <LinksUpToDate>false</LinksUpToDate>
  <CharactersWithSpaces>37350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
  <cp:lastModifiedBy/>
  <cp:revision>1</cp:revision>
  <cp:lastPrinted>2014-01-14T10:52:00Z</cp:lastPrinted>
  <dcterms:created xsi:type="dcterms:W3CDTF">2019-07-31T12:29:00Z</dcterms:created>
  <dcterms:modified xsi:type="dcterms:W3CDTF">2019-07-31T12:33:00Z</dcterms:modified>
</cp:coreProperties>
</file>